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885" w:type="dxa"/>
        <w:tblInd w:w="-856" w:type="dxa"/>
        <w:tblLayout w:type="fixed"/>
        <w:tblCellMar>
          <w:left w:w="70" w:type="dxa"/>
          <w:right w:w="70" w:type="dxa"/>
        </w:tblCellMar>
        <w:tblLook w:val="04A0" w:firstRow="1" w:lastRow="0" w:firstColumn="1" w:lastColumn="0" w:noHBand="0" w:noVBand="1"/>
      </w:tblPr>
      <w:tblGrid>
        <w:gridCol w:w="993"/>
        <w:gridCol w:w="2268"/>
        <w:gridCol w:w="11624"/>
      </w:tblGrid>
      <w:tr w:rsidR="00BB2312" w:rsidRPr="00F6658B" w14:paraId="7D7EE5F1" w14:textId="77777777" w:rsidTr="005A6FF5">
        <w:trPr>
          <w:trHeight w:val="708"/>
          <w:tblHeader/>
        </w:trPr>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8BD4EC"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proofErr w:type="spellStart"/>
            <w:r w:rsidRPr="00F6658B">
              <w:rPr>
                <w:rFonts w:ascii="Arial" w:eastAsia="Times New Roman" w:hAnsi="Arial" w:cs="Arial"/>
                <w:b/>
                <w:bCs/>
                <w:color w:val="000000"/>
                <w:sz w:val="16"/>
                <w:szCs w:val="16"/>
                <w:lang w:eastAsia="cs-CZ"/>
              </w:rPr>
              <w:t>Odb</w:t>
            </w:r>
            <w:proofErr w:type="spellEnd"/>
            <w:r w:rsidRPr="00F6658B">
              <w:rPr>
                <w:rFonts w:ascii="Arial" w:eastAsia="Times New Roman" w:hAnsi="Arial" w:cs="Arial"/>
                <w:b/>
                <w:bCs/>
                <w:color w:val="000000"/>
                <w:sz w:val="16"/>
                <w:szCs w:val="16"/>
                <w:lang w:eastAsia="cs-CZ"/>
              </w:rPr>
              <w:t>.</w:t>
            </w:r>
          </w:p>
        </w:tc>
        <w:tc>
          <w:tcPr>
            <w:tcW w:w="2268" w:type="dxa"/>
            <w:tcBorders>
              <w:top w:val="single" w:sz="4" w:space="0" w:color="auto"/>
              <w:left w:val="nil"/>
              <w:bottom w:val="single" w:sz="4" w:space="0" w:color="auto"/>
              <w:right w:val="single" w:sz="4" w:space="0" w:color="auto"/>
            </w:tcBorders>
            <w:shd w:val="clear" w:color="auto" w:fill="D9D9D9" w:themeFill="background1" w:themeFillShade="D9"/>
            <w:hideMark/>
          </w:tcPr>
          <w:p w14:paraId="42743654"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Výkon</w:t>
            </w:r>
          </w:p>
        </w:tc>
        <w:tc>
          <w:tcPr>
            <w:tcW w:w="11624" w:type="dxa"/>
            <w:tcBorders>
              <w:top w:val="single" w:sz="4" w:space="0" w:color="auto"/>
              <w:left w:val="nil"/>
              <w:bottom w:val="single" w:sz="4" w:space="0" w:color="auto"/>
              <w:right w:val="single" w:sz="4" w:space="0" w:color="auto"/>
            </w:tcBorders>
            <w:shd w:val="clear" w:color="auto" w:fill="D9D9D9" w:themeFill="background1" w:themeFillShade="D9"/>
            <w:hideMark/>
          </w:tcPr>
          <w:p w14:paraId="7F551120"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Připomínky VZP ČR</w:t>
            </w:r>
          </w:p>
        </w:tc>
      </w:tr>
      <w:tr w:rsidR="00BB2312" w:rsidRPr="00F6658B" w14:paraId="03FF4C6C" w14:textId="77777777" w:rsidTr="005A6FF5">
        <w:trPr>
          <w:trHeight w:val="2108"/>
        </w:trPr>
        <w:tc>
          <w:tcPr>
            <w:tcW w:w="993" w:type="dxa"/>
            <w:tcBorders>
              <w:top w:val="nil"/>
              <w:left w:val="single" w:sz="4" w:space="0" w:color="auto"/>
              <w:bottom w:val="single" w:sz="4" w:space="0" w:color="auto"/>
              <w:right w:val="single" w:sz="4" w:space="0" w:color="auto"/>
            </w:tcBorders>
            <w:shd w:val="clear" w:color="auto" w:fill="auto"/>
            <w:hideMark/>
          </w:tcPr>
          <w:p w14:paraId="08484F5B"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001</w:t>
            </w:r>
          </w:p>
        </w:tc>
        <w:tc>
          <w:tcPr>
            <w:tcW w:w="2268" w:type="dxa"/>
            <w:tcBorders>
              <w:top w:val="nil"/>
              <w:left w:val="nil"/>
              <w:bottom w:val="single" w:sz="4" w:space="0" w:color="auto"/>
              <w:right w:val="single" w:sz="4" w:space="0" w:color="auto"/>
            </w:tcBorders>
            <w:shd w:val="clear" w:color="auto" w:fill="auto"/>
            <w:hideMark/>
          </w:tcPr>
          <w:p w14:paraId="591912D3"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15118</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MANAGEMENT KOLOREKTÁLNÍHO SCREENINGU</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změnové řízení: změna OF a popisu výkonu</w:t>
            </w:r>
          </w:p>
        </w:tc>
        <w:tc>
          <w:tcPr>
            <w:tcW w:w="11624" w:type="dxa"/>
            <w:tcBorders>
              <w:top w:val="nil"/>
              <w:left w:val="nil"/>
              <w:bottom w:val="single" w:sz="4" w:space="0" w:color="auto"/>
              <w:right w:val="single" w:sz="4" w:space="0" w:color="auto"/>
            </w:tcBorders>
            <w:shd w:val="clear" w:color="auto" w:fill="auto"/>
            <w:hideMark/>
          </w:tcPr>
          <w:p w14:paraId="31F40E68" w14:textId="77777777" w:rsidR="00BB2312" w:rsidRPr="00F6658B" w:rsidRDefault="00BB2312" w:rsidP="00C82506">
            <w:pPr>
              <w:pStyle w:val="Odstavecseseznamem"/>
              <w:numPr>
                <w:ilvl w:val="0"/>
                <w:numId w:val="15"/>
              </w:numPr>
              <w:spacing w:after="0" w:line="240" w:lineRule="auto"/>
              <w:ind w:left="181" w:hanging="181"/>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 xml:space="preserve">Rozpor aktuální úpravy s popisem </w:t>
            </w:r>
            <w:proofErr w:type="gramStart"/>
            <w:r w:rsidRPr="00F6658B">
              <w:rPr>
                <w:rFonts w:ascii="Arial" w:eastAsia="Times New Roman" w:hAnsi="Arial" w:cs="Arial"/>
                <w:color w:val="000000"/>
                <w:sz w:val="16"/>
                <w:szCs w:val="16"/>
                <w:lang w:eastAsia="cs-CZ"/>
              </w:rPr>
              <w:t>výkonu - uvedeno</w:t>
            </w:r>
            <w:proofErr w:type="gramEnd"/>
            <w:r w:rsidRPr="00F6658B">
              <w:rPr>
                <w:rFonts w:ascii="Arial" w:eastAsia="Times New Roman" w:hAnsi="Arial" w:cs="Arial"/>
                <w:color w:val="000000"/>
                <w:sz w:val="16"/>
                <w:szCs w:val="16"/>
                <w:lang w:eastAsia="cs-CZ"/>
              </w:rPr>
              <w:t xml:space="preserve">, že se provádí od 50 let, </w:t>
            </w:r>
            <w:r w:rsidRPr="00F6658B">
              <w:rPr>
                <w:rFonts w:ascii="Arial" w:eastAsia="Times New Roman" w:hAnsi="Arial" w:cs="Arial"/>
                <w:b/>
                <w:color w:val="000000"/>
                <w:sz w:val="16"/>
                <w:szCs w:val="16"/>
                <w:lang w:eastAsia="cs-CZ"/>
              </w:rPr>
              <w:t>nově má být od 45 let</w:t>
            </w:r>
            <w:r w:rsidRPr="00F6658B">
              <w:rPr>
                <w:rFonts w:ascii="Arial" w:eastAsia="Times New Roman" w:hAnsi="Arial" w:cs="Arial"/>
                <w:color w:val="000000"/>
                <w:sz w:val="16"/>
                <w:szCs w:val="16"/>
                <w:lang w:eastAsia="cs-CZ"/>
              </w:rPr>
              <w:br/>
              <w:t xml:space="preserve">Navrhované OF 1x/2 roky, </w:t>
            </w:r>
            <w:proofErr w:type="gramStart"/>
            <w:r w:rsidRPr="00F6658B">
              <w:rPr>
                <w:rFonts w:ascii="Arial" w:eastAsia="Times New Roman" w:hAnsi="Arial" w:cs="Arial"/>
                <w:color w:val="000000"/>
                <w:sz w:val="16"/>
                <w:szCs w:val="16"/>
                <w:lang w:eastAsia="cs-CZ"/>
              </w:rPr>
              <w:t>45 - 74</w:t>
            </w:r>
            <w:proofErr w:type="gramEnd"/>
            <w:r w:rsidRPr="00F6658B">
              <w:rPr>
                <w:rFonts w:ascii="Arial" w:eastAsia="Times New Roman" w:hAnsi="Arial" w:cs="Arial"/>
                <w:color w:val="000000"/>
                <w:sz w:val="16"/>
                <w:szCs w:val="16"/>
                <w:lang w:eastAsia="cs-CZ"/>
              </w:rPr>
              <w:t xml:space="preserve"> let neodpovídá Popisu: </w:t>
            </w:r>
            <w:r w:rsidRPr="00F6658B">
              <w:rPr>
                <w:rFonts w:ascii="Arial" w:eastAsia="Times New Roman" w:hAnsi="Arial" w:cs="Arial"/>
                <w:i/>
                <w:color w:val="000000"/>
                <w:sz w:val="16"/>
                <w:szCs w:val="16"/>
                <w:lang w:eastAsia="cs-CZ"/>
              </w:rPr>
              <w:t>Vyšetření se provádí pacientům od 50 let do dovršení 75. roku života</w:t>
            </w:r>
            <w:r w:rsidRPr="00F6658B">
              <w:rPr>
                <w:rFonts w:ascii="Arial" w:eastAsia="Times New Roman" w:hAnsi="Arial" w:cs="Arial"/>
                <w:color w:val="000000"/>
                <w:sz w:val="16"/>
                <w:szCs w:val="16"/>
                <w:lang w:eastAsia="cs-CZ"/>
              </w:rPr>
              <w:t>. Nutno sjednotit</w:t>
            </w:r>
          </w:p>
          <w:p w14:paraId="7AD978E1" w14:textId="77777777" w:rsidR="00BB2312" w:rsidRPr="00F6658B" w:rsidRDefault="00BB2312" w:rsidP="000140C8">
            <w:pPr>
              <w:spacing w:after="0" w:line="240" w:lineRule="auto"/>
              <w:rPr>
                <w:rFonts w:ascii="Arial" w:eastAsia="Times New Roman" w:hAnsi="Arial" w:cs="Arial"/>
                <w:color w:val="000000"/>
                <w:sz w:val="16"/>
                <w:szCs w:val="16"/>
                <w:lang w:eastAsia="cs-CZ"/>
              </w:rPr>
            </w:pPr>
          </w:p>
        </w:tc>
      </w:tr>
      <w:tr w:rsidR="00BB2312" w:rsidRPr="00F6658B" w14:paraId="740CBED9" w14:textId="77777777" w:rsidTr="005A6FF5">
        <w:trPr>
          <w:trHeight w:val="265"/>
        </w:trPr>
        <w:tc>
          <w:tcPr>
            <w:tcW w:w="993" w:type="dxa"/>
            <w:tcBorders>
              <w:top w:val="nil"/>
              <w:left w:val="single" w:sz="4" w:space="0" w:color="auto"/>
              <w:bottom w:val="single" w:sz="4" w:space="0" w:color="auto"/>
              <w:right w:val="single" w:sz="4" w:space="0" w:color="auto"/>
            </w:tcBorders>
            <w:shd w:val="clear" w:color="auto" w:fill="auto"/>
            <w:hideMark/>
          </w:tcPr>
          <w:p w14:paraId="7423884C"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001</w:t>
            </w:r>
          </w:p>
        </w:tc>
        <w:tc>
          <w:tcPr>
            <w:tcW w:w="2268" w:type="dxa"/>
            <w:tcBorders>
              <w:top w:val="nil"/>
              <w:left w:val="nil"/>
              <w:bottom w:val="single" w:sz="4" w:space="0" w:color="auto"/>
              <w:right w:val="single" w:sz="4" w:space="0" w:color="auto"/>
            </w:tcBorders>
            <w:shd w:val="clear" w:color="auto" w:fill="auto"/>
            <w:hideMark/>
          </w:tcPr>
          <w:p w14:paraId="1230CD3D"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15119</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KOLOREKTÁLNÍ SCREENING-ANALYTICKÁ ČÁST, STANOVENÍ OKULTNÍHO KRVÁCENÍ VE STOLICI</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změnové řízení: změna OF a obsahu výkonu</w:t>
            </w:r>
          </w:p>
        </w:tc>
        <w:tc>
          <w:tcPr>
            <w:tcW w:w="11624" w:type="dxa"/>
            <w:tcBorders>
              <w:top w:val="nil"/>
              <w:left w:val="nil"/>
              <w:bottom w:val="single" w:sz="4" w:space="0" w:color="auto"/>
              <w:right w:val="single" w:sz="4" w:space="0" w:color="auto"/>
            </w:tcBorders>
            <w:shd w:val="clear" w:color="auto" w:fill="auto"/>
            <w:hideMark/>
          </w:tcPr>
          <w:p w14:paraId="753E59ED" w14:textId="77777777" w:rsidR="00BB2312" w:rsidRPr="00F6658B" w:rsidRDefault="00BB2312" w:rsidP="00C82506">
            <w:pPr>
              <w:pStyle w:val="Odstavecseseznamem"/>
              <w:numPr>
                <w:ilvl w:val="0"/>
                <w:numId w:val="15"/>
              </w:numPr>
              <w:spacing w:after="0" w:line="240" w:lineRule="auto"/>
              <w:ind w:left="181" w:hanging="142"/>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 xml:space="preserve">Rozpor aktuální úpravy s popisem </w:t>
            </w:r>
            <w:proofErr w:type="gramStart"/>
            <w:r w:rsidRPr="00F6658B">
              <w:rPr>
                <w:rFonts w:ascii="Arial" w:eastAsia="Times New Roman" w:hAnsi="Arial" w:cs="Arial"/>
                <w:color w:val="000000"/>
                <w:sz w:val="16"/>
                <w:szCs w:val="16"/>
                <w:lang w:eastAsia="cs-CZ"/>
              </w:rPr>
              <w:t>výkonu - uvedeno</w:t>
            </w:r>
            <w:proofErr w:type="gramEnd"/>
            <w:r w:rsidRPr="00F6658B">
              <w:rPr>
                <w:rFonts w:ascii="Arial" w:eastAsia="Times New Roman" w:hAnsi="Arial" w:cs="Arial"/>
                <w:color w:val="000000"/>
                <w:sz w:val="16"/>
                <w:szCs w:val="16"/>
                <w:lang w:eastAsia="cs-CZ"/>
              </w:rPr>
              <w:t xml:space="preserve">, že se provádí od 50 let, </w:t>
            </w:r>
            <w:r w:rsidRPr="00F6658B">
              <w:rPr>
                <w:rFonts w:ascii="Arial" w:eastAsia="Times New Roman" w:hAnsi="Arial" w:cs="Arial"/>
                <w:b/>
                <w:color w:val="000000"/>
                <w:sz w:val="16"/>
                <w:szCs w:val="16"/>
                <w:lang w:eastAsia="cs-CZ"/>
              </w:rPr>
              <w:t>nově má být od 45 let</w:t>
            </w:r>
            <w:r w:rsidRPr="00F6658B">
              <w:rPr>
                <w:rFonts w:ascii="Arial" w:eastAsia="Times New Roman" w:hAnsi="Arial" w:cs="Arial"/>
                <w:color w:val="000000"/>
                <w:sz w:val="16"/>
                <w:szCs w:val="16"/>
                <w:lang w:eastAsia="cs-CZ"/>
              </w:rPr>
              <w:br/>
              <w:t xml:space="preserve">Navrhované OF 1x/2 roky, </w:t>
            </w:r>
            <w:proofErr w:type="gramStart"/>
            <w:r w:rsidRPr="00F6658B">
              <w:rPr>
                <w:rFonts w:ascii="Arial" w:eastAsia="Times New Roman" w:hAnsi="Arial" w:cs="Arial"/>
                <w:color w:val="000000"/>
                <w:sz w:val="16"/>
                <w:szCs w:val="16"/>
                <w:lang w:eastAsia="cs-CZ"/>
              </w:rPr>
              <w:t>45 - 74</w:t>
            </w:r>
            <w:proofErr w:type="gramEnd"/>
            <w:r w:rsidRPr="00F6658B">
              <w:rPr>
                <w:rFonts w:ascii="Arial" w:eastAsia="Times New Roman" w:hAnsi="Arial" w:cs="Arial"/>
                <w:color w:val="000000"/>
                <w:sz w:val="16"/>
                <w:szCs w:val="16"/>
                <w:lang w:eastAsia="cs-CZ"/>
              </w:rPr>
              <w:t xml:space="preserve"> let Neodpovídá Obsahu a rozsahu: </w:t>
            </w:r>
            <w:r w:rsidRPr="00F6658B">
              <w:rPr>
                <w:rFonts w:ascii="Arial" w:eastAsia="Times New Roman" w:hAnsi="Arial" w:cs="Arial"/>
                <w:i/>
                <w:color w:val="000000"/>
                <w:sz w:val="16"/>
                <w:szCs w:val="16"/>
                <w:lang w:eastAsia="cs-CZ"/>
              </w:rPr>
              <w:t>Provedení analýzy vzorku stolice. Výkon se provádí pacientům od 50 let do dovršení 75. roku života.</w:t>
            </w:r>
            <w:r w:rsidRPr="00F6658B">
              <w:rPr>
                <w:rFonts w:ascii="Arial" w:eastAsia="Times New Roman" w:hAnsi="Arial" w:cs="Arial"/>
                <w:color w:val="000000"/>
                <w:sz w:val="16"/>
                <w:szCs w:val="16"/>
                <w:lang w:eastAsia="cs-CZ"/>
              </w:rPr>
              <w:t xml:space="preserve"> Nutno sjednotit</w:t>
            </w:r>
            <w:r w:rsidRPr="00F6658B">
              <w:rPr>
                <w:rFonts w:ascii="Arial" w:eastAsia="Times New Roman" w:hAnsi="Arial" w:cs="Arial"/>
                <w:color w:val="000000"/>
                <w:sz w:val="16"/>
                <w:szCs w:val="16"/>
                <w:lang w:eastAsia="cs-CZ"/>
              </w:rPr>
              <w:br/>
            </w:r>
          </w:p>
        </w:tc>
      </w:tr>
      <w:tr w:rsidR="00BB2312" w:rsidRPr="00F6658B" w14:paraId="300BAF8B" w14:textId="77777777" w:rsidTr="005A6FF5">
        <w:trPr>
          <w:trHeight w:val="832"/>
        </w:trPr>
        <w:tc>
          <w:tcPr>
            <w:tcW w:w="993" w:type="dxa"/>
            <w:tcBorders>
              <w:top w:val="nil"/>
              <w:left w:val="single" w:sz="4" w:space="0" w:color="auto"/>
              <w:bottom w:val="single" w:sz="4" w:space="0" w:color="auto"/>
              <w:right w:val="single" w:sz="4" w:space="0" w:color="auto"/>
            </w:tcBorders>
            <w:shd w:val="clear" w:color="auto" w:fill="auto"/>
            <w:hideMark/>
          </w:tcPr>
          <w:p w14:paraId="28027E73"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002</w:t>
            </w:r>
          </w:p>
        </w:tc>
        <w:tc>
          <w:tcPr>
            <w:tcW w:w="2268" w:type="dxa"/>
            <w:tcBorders>
              <w:top w:val="nil"/>
              <w:left w:val="nil"/>
              <w:bottom w:val="single" w:sz="4" w:space="0" w:color="auto"/>
              <w:right w:val="single" w:sz="4" w:space="0" w:color="auto"/>
            </w:tcBorders>
            <w:shd w:val="clear" w:color="auto" w:fill="auto"/>
            <w:hideMark/>
          </w:tcPr>
          <w:p w14:paraId="02B9BFBF"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02040</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SIGNÁLNÍ VÝKON ČASNÝ ZÁCHYT OČNÍCH VAD U DĚTÍ PŘEDŠKOLNÍHO VĚKU-VÝSLEDEK POZITIVNÍ</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nový výkon</w:t>
            </w:r>
          </w:p>
        </w:tc>
        <w:tc>
          <w:tcPr>
            <w:tcW w:w="11624" w:type="dxa"/>
            <w:tcBorders>
              <w:top w:val="nil"/>
              <w:left w:val="nil"/>
              <w:bottom w:val="single" w:sz="4" w:space="0" w:color="auto"/>
              <w:right w:val="single" w:sz="4" w:space="0" w:color="auto"/>
            </w:tcBorders>
            <w:shd w:val="clear" w:color="auto" w:fill="auto"/>
            <w:hideMark/>
          </w:tcPr>
          <w:p w14:paraId="2AFDBE2E" w14:textId="77777777" w:rsidR="00BB2312" w:rsidRDefault="00BB2312" w:rsidP="00C82506">
            <w:pPr>
              <w:pStyle w:val="Odstavecseseznamem"/>
              <w:numPr>
                <w:ilvl w:val="0"/>
                <w:numId w:val="15"/>
              </w:numPr>
              <w:spacing w:after="0" w:line="240" w:lineRule="auto"/>
              <w:ind w:left="181" w:hanging="181"/>
              <w:jc w:val="both"/>
              <w:rPr>
                <w:rFonts w:ascii="Arial" w:hAnsi="Arial" w:cs="Arial"/>
                <w:sz w:val="16"/>
                <w:szCs w:val="16"/>
              </w:rPr>
            </w:pPr>
            <w:r w:rsidRPr="008D22F9">
              <w:rPr>
                <w:rFonts w:ascii="Arial" w:hAnsi="Arial" w:cs="Arial"/>
                <w:kern w:val="2"/>
                <w:sz w:val="16"/>
                <w:szCs w:val="16"/>
                <w:lang w:eastAsia="hi-IN" w:bidi="hi-IN"/>
              </w:rPr>
              <w:t xml:space="preserve">V žádosti o výkon je uvedeno, že se jedná o signální výkony, které </w:t>
            </w:r>
            <w:r w:rsidRPr="008D22F9">
              <w:rPr>
                <w:rFonts w:ascii="Arial" w:hAnsi="Arial" w:cs="Arial"/>
                <w:sz w:val="16"/>
                <w:szCs w:val="16"/>
              </w:rPr>
              <w:t xml:space="preserve">budou vykazovány k výkonu 02036 </w:t>
            </w:r>
            <w:r w:rsidRPr="008D22F9">
              <w:rPr>
                <w:rFonts w:ascii="Arial" w:hAnsi="Arial" w:cs="Arial"/>
                <w:sz w:val="16"/>
                <w:szCs w:val="16"/>
                <w:shd w:val="clear" w:color="auto" w:fill="FFFFFF"/>
              </w:rPr>
              <w:t>ČASNÝ ZÁCHYT OČNÍCH VAD U DĚTÍ PŘEDŠKOLNÍHO VĚKU</w:t>
            </w:r>
            <w:r w:rsidRPr="008D22F9">
              <w:rPr>
                <w:rFonts w:ascii="Arial" w:hAnsi="Arial" w:cs="Arial"/>
                <w:sz w:val="16"/>
                <w:szCs w:val="16"/>
              </w:rPr>
              <w:t xml:space="preserve"> s tím, že podávají informaci o tom, že vyšetření mělo pozitivní/negativní výsledek → toto je tedy nutno uvést do Popisu RL těchto výkonů – 02041 </w:t>
            </w:r>
            <w:r w:rsidRPr="008D22F9">
              <w:rPr>
                <w:rFonts w:ascii="Arial" w:hAnsi="Arial" w:cs="Arial"/>
                <w:sz w:val="16"/>
                <w:szCs w:val="16"/>
                <w:shd w:val="clear" w:color="auto" w:fill="E9ECF1"/>
              </w:rPr>
              <w:t xml:space="preserve">Výkon </w:t>
            </w:r>
            <w:r w:rsidRPr="008D22F9">
              <w:rPr>
                <w:rFonts w:ascii="Arial" w:hAnsi="Arial" w:cs="Arial"/>
                <w:b/>
                <w:strike/>
                <w:sz w:val="16"/>
                <w:szCs w:val="16"/>
                <w:shd w:val="clear" w:color="auto" w:fill="E9ECF1"/>
              </w:rPr>
              <w:t xml:space="preserve">bude přiřazen </w:t>
            </w:r>
            <w:r w:rsidRPr="008D22F9">
              <w:rPr>
                <w:rFonts w:ascii="Arial" w:hAnsi="Arial" w:cs="Arial"/>
                <w:b/>
                <w:sz w:val="16"/>
                <w:szCs w:val="16"/>
                <w:shd w:val="clear" w:color="auto" w:fill="E9ECF1"/>
              </w:rPr>
              <w:t>je vykazován</w:t>
            </w:r>
            <w:r w:rsidRPr="008D22F9">
              <w:rPr>
                <w:rFonts w:ascii="Arial" w:hAnsi="Arial" w:cs="Arial"/>
                <w:sz w:val="16"/>
                <w:szCs w:val="16"/>
                <w:shd w:val="clear" w:color="auto" w:fill="E9ECF1"/>
              </w:rPr>
              <w:t xml:space="preserve"> </w:t>
            </w:r>
            <w:r w:rsidRPr="008D22F9">
              <w:rPr>
                <w:rFonts w:ascii="Arial" w:hAnsi="Arial" w:cs="Arial"/>
                <w:b/>
                <w:strike/>
                <w:sz w:val="16"/>
                <w:szCs w:val="16"/>
                <w:shd w:val="clear" w:color="auto" w:fill="E9ECF1"/>
              </w:rPr>
              <w:t>k výkonu</w:t>
            </w:r>
            <w:r w:rsidRPr="008D22F9">
              <w:rPr>
                <w:rFonts w:ascii="Arial" w:hAnsi="Arial" w:cs="Arial"/>
                <w:b/>
                <w:sz w:val="16"/>
                <w:szCs w:val="16"/>
                <w:shd w:val="clear" w:color="auto" w:fill="E9ECF1"/>
              </w:rPr>
              <w:t xml:space="preserve"> s výkonem</w:t>
            </w:r>
            <w:r w:rsidRPr="008D22F9">
              <w:rPr>
                <w:rFonts w:ascii="Arial" w:hAnsi="Arial" w:cs="Arial"/>
                <w:sz w:val="16"/>
                <w:szCs w:val="16"/>
                <w:shd w:val="clear" w:color="auto" w:fill="E9ECF1"/>
              </w:rPr>
              <w:t xml:space="preserve"> 02036, podává informaci o tom, že vyšetření mělo negativní výsledek.</w:t>
            </w:r>
            <w:r w:rsidRPr="008D22F9">
              <w:rPr>
                <w:rFonts w:ascii="Arial" w:hAnsi="Arial" w:cs="Arial"/>
                <w:sz w:val="16"/>
                <w:szCs w:val="16"/>
              </w:rPr>
              <w:t xml:space="preserve"> </w:t>
            </w:r>
          </w:p>
          <w:p w14:paraId="6375C29A" w14:textId="77777777" w:rsidR="00BB2312" w:rsidRPr="008D22F9" w:rsidRDefault="00BB2312" w:rsidP="00C82506">
            <w:pPr>
              <w:pStyle w:val="Odstavecseseznamem"/>
              <w:numPr>
                <w:ilvl w:val="0"/>
                <w:numId w:val="15"/>
              </w:numPr>
              <w:spacing w:after="0" w:line="240" w:lineRule="auto"/>
              <w:ind w:left="181" w:hanging="181"/>
              <w:jc w:val="both"/>
              <w:rPr>
                <w:rFonts w:ascii="Arial" w:hAnsi="Arial" w:cs="Arial"/>
                <w:sz w:val="16"/>
                <w:szCs w:val="16"/>
              </w:rPr>
            </w:pPr>
            <w:r w:rsidRPr="008D22F9">
              <w:rPr>
                <w:rFonts w:ascii="Arial" w:hAnsi="Arial" w:cs="Arial"/>
                <w:sz w:val="16"/>
                <w:szCs w:val="16"/>
              </w:rPr>
              <w:t xml:space="preserve">02040 „Výkon je vykazován s výkonem 02036, </w:t>
            </w:r>
            <w:r w:rsidRPr="008D22F9">
              <w:rPr>
                <w:rFonts w:ascii="Arial" w:hAnsi="Arial" w:cs="Arial"/>
                <w:sz w:val="16"/>
                <w:szCs w:val="16"/>
                <w:shd w:val="clear" w:color="auto" w:fill="E9ECF1"/>
              </w:rPr>
              <w:t>podává informaci o tom, že vyšetření mělo pozitivní výsledek</w:t>
            </w:r>
            <w:r w:rsidRPr="008D22F9">
              <w:rPr>
                <w:rFonts w:ascii="Arial" w:hAnsi="Arial" w:cs="Arial"/>
                <w:sz w:val="16"/>
                <w:szCs w:val="16"/>
              </w:rPr>
              <w:t xml:space="preserve">.“ (v RL </w:t>
            </w:r>
            <w:r w:rsidRPr="008D22F9">
              <w:rPr>
                <w:rFonts w:ascii="Arial" w:hAnsi="Arial" w:cs="Arial"/>
                <w:kern w:val="2"/>
                <w:sz w:val="16"/>
                <w:szCs w:val="16"/>
                <w:lang w:eastAsia="hi-IN" w:bidi="hi-IN"/>
              </w:rPr>
              <w:t>02040 toto není v Popisu uvedeno)</w:t>
            </w:r>
          </w:p>
          <w:p w14:paraId="37B78143" w14:textId="77777777" w:rsidR="00BB2312" w:rsidRPr="008D22F9" w:rsidRDefault="00BB2312" w:rsidP="00C82506">
            <w:pPr>
              <w:pStyle w:val="Odstavecseseznamem"/>
              <w:numPr>
                <w:ilvl w:val="0"/>
                <w:numId w:val="15"/>
              </w:numPr>
              <w:spacing w:after="0" w:line="240" w:lineRule="auto"/>
              <w:ind w:left="181" w:hanging="181"/>
              <w:jc w:val="both"/>
              <w:rPr>
                <w:rFonts w:ascii="Arial" w:eastAsia="Calibri" w:hAnsi="Arial" w:cs="Arial"/>
                <w:sz w:val="16"/>
                <w:szCs w:val="16"/>
              </w:rPr>
            </w:pPr>
            <w:r>
              <w:rPr>
                <w:rFonts w:ascii="Arial" w:hAnsi="Arial" w:cs="Arial"/>
                <w:sz w:val="16"/>
                <w:szCs w:val="16"/>
              </w:rPr>
              <w:t xml:space="preserve">analogicky, </w:t>
            </w:r>
            <w:r w:rsidRPr="008D22F9">
              <w:rPr>
                <w:rFonts w:ascii="Arial" w:hAnsi="Arial" w:cs="Arial"/>
                <w:sz w:val="16"/>
                <w:szCs w:val="16"/>
              </w:rPr>
              <w:t>alespoň do Podmínky výkonu 02036</w:t>
            </w:r>
            <w:r>
              <w:rPr>
                <w:rFonts w:ascii="Arial" w:hAnsi="Arial" w:cs="Arial"/>
                <w:sz w:val="16"/>
                <w:szCs w:val="16"/>
              </w:rPr>
              <w:t>,</w:t>
            </w:r>
            <w:r w:rsidRPr="008D22F9">
              <w:rPr>
                <w:rFonts w:ascii="Arial" w:hAnsi="Arial" w:cs="Arial"/>
                <w:sz w:val="16"/>
                <w:szCs w:val="16"/>
              </w:rPr>
              <w:t xml:space="preserve"> nutno doplnit, že s výkonem 02036 se dle výsledku vyšetření vykazuje signální výkon 02040 anebo 02041.</w:t>
            </w:r>
          </w:p>
          <w:p w14:paraId="15E6AFB9" w14:textId="77777777" w:rsidR="00BB2312" w:rsidRPr="008D22F9" w:rsidRDefault="00BB2312" w:rsidP="00C82506">
            <w:pPr>
              <w:pStyle w:val="Odstavecseseznamem"/>
              <w:numPr>
                <w:ilvl w:val="0"/>
                <w:numId w:val="15"/>
              </w:numPr>
              <w:spacing w:after="0" w:line="240" w:lineRule="auto"/>
              <w:ind w:left="181" w:hanging="181"/>
              <w:jc w:val="both"/>
              <w:rPr>
                <w:rFonts w:ascii="Arial" w:eastAsia="Calibri" w:hAnsi="Arial" w:cs="Arial"/>
                <w:sz w:val="16"/>
                <w:szCs w:val="16"/>
              </w:rPr>
            </w:pPr>
            <w:r w:rsidRPr="008D22F9">
              <w:rPr>
                <w:rFonts w:ascii="Arial" w:eastAsia="Times New Roman" w:hAnsi="Arial" w:cs="Arial"/>
                <w:sz w:val="16"/>
                <w:szCs w:val="16"/>
                <w:lang w:eastAsia="cs-CZ"/>
              </w:rPr>
              <w:t xml:space="preserve">ve VZP výkonech </w:t>
            </w:r>
            <w:r w:rsidRPr="00EE3907">
              <w:rPr>
                <w:rFonts w:ascii="Arial" w:eastAsia="Times New Roman" w:hAnsi="Arial" w:cs="Arial"/>
                <w:b/>
                <w:sz w:val="16"/>
                <w:szCs w:val="16"/>
                <w:u w:val="single"/>
                <w:lang w:eastAsia="cs-CZ"/>
              </w:rPr>
              <w:t>se přičítá i k výkonům viz níže</w:t>
            </w:r>
            <w:r w:rsidRPr="008D22F9">
              <w:rPr>
                <w:rFonts w:ascii="Arial" w:eastAsia="Times New Roman" w:hAnsi="Arial" w:cs="Arial"/>
                <w:sz w:val="16"/>
                <w:szCs w:val="16"/>
                <w:lang w:eastAsia="cs-CZ"/>
              </w:rPr>
              <w:t xml:space="preserve">, pokud se jedná o výkony </w:t>
            </w:r>
            <w:r w:rsidRPr="00EE3907">
              <w:rPr>
                <w:rFonts w:ascii="Arial" w:eastAsia="Times New Roman" w:hAnsi="Arial" w:cs="Arial"/>
                <w:b/>
                <w:sz w:val="16"/>
                <w:szCs w:val="16"/>
                <w:u w:val="single"/>
                <w:lang w:eastAsia="cs-CZ"/>
              </w:rPr>
              <w:t>provedené v rámci tohoto screeningu</w:t>
            </w:r>
            <w:r w:rsidRPr="008D22F9">
              <w:rPr>
                <w:rFonts w:ascii="Arial" w:eastAsia="Times New Roman" w:hAnsi="Arial" w:cs="Arial"/>
                <w:sz w:val="16"/>
                <w:szCs w:val="16"/>
                <w:lang w:eastAsia="cs-CZ"/>
              </w:rPr>
              <w:t xml:space="preserve"> – nutno doplnit do signálních výkonů a rovněž do předmětných výkonů (tomu </w:t>
            </w:r>
            <w:r w:rsidRPr="008D22F9">
              <w:rPr>
                <w:rFonts w:ascii="Arial" w:eastAsia="Calibri" w:hAnsi="Arial" w:cs="Arial"/>
                <w:sz w:val="16"/>
                <w:szCs w:val="16"/>
              </w:rPr>
              <w:t>by odpovídaly i navrhované sdílející odbornosti.</w:t>
            </w:r>
            <w:r w:rsidRPr="008D22F9">
              <w:rPr>
                <w:rFonts w:ascii="Arial" w:hAnsi="Arial" w:cs="Arial"/>
                <w:sz w:val="16"/>
                <w:szCs w:val="16"/>
              </w:rPr>
              <w:t xml:space="preserve"> </w:t>
            </w:r>
            <w:proofErr w:type="spellStart"/>
            <w:r w:rsidRPr="008D22F9">
              <w:rPr>
                <w:rFonts w:ascii="Arial" w:hAnsi="Arial" w:cs="Arial"/>
                <w:sz w:val="16"/>
                <w:szCs w:val="16"/>
              </w:rPr>
              <w:t>odb</w:t>
            </w:r>
            <w:proofErr w:type="spellEnd"/>
            <w:r w:rsidRPr="008D22F9">
              <w:rPr>
                <w:rFonts w:ascii="Arial" w:hAnsi="Arial" w:cs="Arial"/>
                <w:sz w:val="16"/>
                <w:szCs w:val="16"/>
              </w:rPr>
              <w:t xml:space="preserve">. </w:t>
            </w:r>
            <w:r w:rsidRPr="008D22F9">
              <w:rPr>
                <w:rFonts w:ascii="Arial" w:eastAsia="Times New Roman" w:hAnsi="Arial" w:cs="Arial"/>
                <w:sz w:val="16"/>
                <w:szCs w:val="16"/>
                <w:lang w:eastAsia="cs-CZ"/>
              </w:rPr>
              <w:t xml:space="preserve">927 </w:t>
            </w:r>
            <w:proofErr w:type="spellStart"/>
            <w:r w:rsidRPr="008D22F9">
              <w:rPr>
                <w:rFonts w:ascii="Arial" w:eastAsia="Times New Roman" w:hAnsi="Arial" w:cs="Arial"/>
                <w:sz w:val="16"/>
                <w:szCs w:val="16"/>
                <w:lang w:eastAsia="cs-CZ"/>
              </w:rPr>
              <w:t>ortoptista</w:t>
            </w:r>
            <w:proofErr w:type="spellEnd"/>
            <w:r w:rsidRPr="008D22F9">
              <w:rPr>
                <w:rFonts w:ascii="Arial" w:eastAsia="Times New Roman" w:hAnsi="Arial" w:cs="Arial"/>
                <w:sz w:val="16"/>
                <w:szCs w:val="16"/>
                <w:lang w:eastAsia="cs-CZ"/>
              </w:rPr>
              <w:t>, 905 zrakový terapeut, 705 oftalmologie</w:t>
            </w:r>
            <w:r>
              <w:rPr>
                <w:rFonts w:ascii="Arial" w:eastAsia="Times New Roman" w:hAnsi="Arial" w:cs="Arial"/>
                <w:sz w:val="16"/>
                <w:szCs w:val="16"/>
                <w:lang w:eastAsia="cs-CZ"/>
              </w:rPr>
              <w:t>)</w:t>
            </w:r>
            <w:r w:rsidRPr="008D22F9">
              <w:rPr>
                <w:rFonts w:ascii="Arial" w:eastAsia="Times New Roman" w:hAnsi="Arial" w:cs="Arial"/>
                <w:sz w:val="16"/>
                <w:szCs w:val="16"/>
                <w:lang w:eastAsia="cs-CZ"/>
              </w:rPr>
              <w:t xml:space="preserve">, </w:t>
            </w:r>
            <w:r>
              <w:rPr>
                <w:rFonts w:ascii="Arial" w:eastAsia="Times New Roman" w:hAnsi="Arial" w:cs="Arial"/>
                <w:sz w:val="16"/>
                <w:szCs w:val="16"/>
                <w:lang w:eastAsia="cs-CZ"/>
              </w:rPr>
              <w:t xml:space="preserve">neboť </w:t>
            </w:r>
            <w:r w:rsidRPr="008D22F9">
              <w:rPr>
                <w:rFonts w:ascii="Arial" w:hAnsi="Arial" w:cs="Arial"/>
                <w:b/>
                <w:sz w:val="16"/>
                <w:szCs w:val="16"/>
              </w:rPr>
              <w:t xml:space="preserve">výkon 02036 je určen pouze pro </w:t>
            </w:r>
            <w:proofErr w:type="spellStart"/>
            <w:r w:rsidRPr="008D22F9">
              <w:rPr>
                <w:rFonts w:ascii="Arial" w:hAnsi="Arial" w:cs="Arial"/>
                <w:b/>
                <w:sz w:val="16"/>
                <w:szCs w:val="16"/>
              </w:rPr>
              <w:t>odb</w:t>
            </w:r>
            <w:proofErr w:type="spellEnd"/>
            <w:r w:rsidRPr="008D22F9">
              <w:rPr>
                <w:rFonts w:ascii="Arial" w:hAnsi="Arial" w:cs="Arial"/>
                <w:b/>
                <w:sz w:val="16"/>
                <w:szCs w:val="16"/>
              </w:rPr>
              <w:t>. 002</w:t>
            </w:r>
          </w:p>
          <w:p w14:paraId="4DF01184" w14:textId="77777777" w:rsidR="00BB2312" w:rsidRPr="008D22F9" w:rsidRDefault="00BB2312" w:rsidP="00C82506">
            <w:pPr>
              <w:pStyle w:val="Odstavecseseznamem"/>
              <w:numPr>
                <w:ilvl w:val="0"/>
                <w:numId w:val="4"/>
              </w:numPr>
              <w:spacing w:after="0" w:line="240" w:lineRule="auto"/>
              <w:ind w:left="181" w:hanging="181"/>
              <w:rPr>
                <w:rFonts w:ascii="Arial" w:hAnsi="Arial" w:cs="Arial"/>
                <w:sz w:val="16"/>
                <w:szCs w:val="16"/>
                <w:shd w:val="clear" w:color="auto" w:fill="FFFFFF"/>
              </w:rPr>
            </w:pPr>
            <w:r w:rsidRPr="008D22F9">
              <w:rPr>
                <w:rFonts w:ascii="Arial" w:eastAsia="Calibri" w:hAnsi="Arial" w:cs="Arial"/>
                <w:sz w:val="16"/>
                <w:szCs w:val="16"/>
              </w:rPr>
              <w:t xml:space="preserve">75022 </w:t>
            </w:r>
            <w:r w:rsidRPr="008D22F9">
              <w:rPr>
                <w:rFonts w:ascii="Arial" w:hAnsi="Arial" w:cs="Arial"/>
                <w:sz w:val="16"/>
                <w:szCs w:val="16"/>
                <w:shd w:val="clear" w:color="auto" w:fill="FFFFFF"/>
              </w:rPr>
              <w:t xml:space="preserve">CÍLENÉ VYŠETŘENÍ OFTALMOLOGEM, </w:t>
            </w:r>
            <w:proofErr w:type="spellStart"/>
            <w:r w:rsidRPr="008D22F9">
              <w:rPr>
                <w:rFonts w:ascii="Arial" w:hAnsi="Arial" w:cs="Arial"/>
                <w:b/>
                <w:sz w:val="16"/>
                <w:szCs w:val="16"/>
                <w:shd w:val="clear" w:color="auto" w:fill="FFFFFF"/>
              </w:rPr>
              <w:t>odb</w:t>
            </w:r>
            <w:proofErr w:type="spellEnd"/>
            <w:r w:rsidRPr="008D22F9">
              <w:rPr>
                <w:rFonts w:ascii="Arial" w:hAnsi="Arial" w:cs="Arial"/>
                <w:b/>
                <w:sz w:val="16"/>
                <w:szCs w:val="16"/>
                <w:shd w:val="clear" w:color="auto" w:fill="FFFFFF"/>
              </w:rPr>
              <w:t>. 705</w:t>
            </w:r>
          </w:p>
          <w:p w14:paraId="0DDCCF78" w14:textId="77777777" w:rsidR="00BB2312" w:rsidRPr="00F6658B" w:rsidRDefault="00BB2312" w:rsidP="00C82506">
            <w:pPr>
              <w:pStyle w:val="Odstavecseseznamem"/>
              <w:numPr>
                <w:ilvl w:val="0"/>
                <w:numId w:val="4"/>
              </w:numPr>
              <w:spacing w:after="0" w:line="240" w:lineRule="auto"/>
              <w:ind w:left="181" w:hanging="181"/>
              <w:rPr>
                <w:rFonts w:ascii="Arial" w:eastAsia="Calibri" w:hAnsi="Arial" w:cs="Arial"/>
                <w:sz w:val="16"/>
                <w:szCs w:val="16"/>
              </w:rPr>
            </w:pPr>
            <w:r w:rsidRPr="00F6658B">
              <w:rPr>
                <w:rFonts w:ascii="Arial" w:eastAsia="Calibri" w:hAnsi="Arial" w:cs="Arial"/>
                <w:sz w:val="16"/>
                <w:szCs w:val="16"/>
              </w:rPr>
              <w:t xml:space="preserve">75171 </w:t>
            </w:r>
            <w:r w:rsidRPr="00F6658B">
              <w:rPr>
                <w:rFonts w:ascii="Arial" w:hAnsi="Arial" w:cs="Arial"/>
                <w:sz w:val="16"/>
                <w:szCs w:val="16"/>
                <w:shd w:val="clear" w:color="auto" w:fill="FFFFFF"/>
              </w:rPr>
              <w:t xml:space="preserve">FUNKČNÍ VYŠETŘENÍ ZRAKU U PACIENTŮ V PREVERBÁLNÍM OBDOBÍ VE VĚKU OD </w:t>
            </w:r>
            <w:proofErr w:type="gramStart"/>
            <w:r w:rsidRPr="00F6658B">
              <w:rPr>
                <w:rFonts w:ascii="Arial" w:hAnsi="Arial" w:cs="Arial"/>
                <w:sz w:val="16"/>
                <w:szCs w:val="16"/>
                <w:shd w:val="clear" w:color="auto" w:fill="FFFFFF"/>
              </w:rPr>
              <w:t>0 - 3</w:t>
            </w:r>
            <w:proofErr w:type="gramEnd"/>
            <w:r w:rsidRPr="00F6658B">
              <w:rPr>
                <w:rFonts w:ascii="Arial" w:hAnsi="Arial" w:cs="Arial"/>
                <w:sz w:val="16"/>
                <w:szCs w:val="16"/>
                <w:shd w:val="clear" w:color="auto" w:fill="FFFFFF"/>
              </w:rPr>
              <w:t xml:space="preserve"> LET A U PACIENTŮ S KOMBINOVANÝM POSTIŽENÍM, </w:t>
            </w:r>
            <w:proofErr w:type="spellStart"/>
            <w:r w:rsidRPr="00F6658B">
              <w:rPr>
                <w:rFonts w:ascii="Arial" w:hAnsi="Arial" w:cs="Arial"/>
                <w:b/>
                <w:sz w:val="16"/>
                <w:szCs w:val="16"/>
                <w:shd w:val="clear" w:color="auto" w:fill="FFFFFF"/>
              </w:rPr>
              <w:t>odb</w:t>
            </w:r>
            <w:proofErr w:type="spellEnd"/>
            <w:r w:rsidRPr="00F6658B">
              <w:rPr>
                <w:rFonts w:ascii="Arial" w:hAnsi="Arial" w:cs="Arial"/>
                <w:b/>
                <w:sz w:val="16"/>
                <w:szCs w:val="16"/>
                <w:shd w:val="clear" w:color="auto" w:fill="FFFFFF"/>
              </w:rPr>
              <w:t xml:space="preserve">. 905 </w:t>
            </w:r>
            <w:r w:rsidRPr="00F6658B">
              <w:rPr>
                <w:rFonts w:ascii="Arial" w:eastAsia="Calibri" w:hAnsi="Arial" w:cs="Arial"/>
                <w:b/>
                <w:sz w:val="16"/>
                <w:szCs w:val="16"/>
              </w:rPr>
              <w:t>nebo</w:t>
            </w:r>
            <w:r w:rsidRPr="00F6658B">
              <w:rPr>
                <w:rFonts w:ascii="Arial" w:eastAsia="Calibri" w:hAnsi="Arial" w:cs="Arial"/>
                <w:sz w:val="16"/>
                <w:szCs w:val="16"/>
              </w:rPr>
              <w:t xml:space="preserve"> </w:t>
            </w:r>
          </w:p>
          <w:p w14:paraId="6B0FF240" w14:textId="77777777" w:rsidR="00BB2312" w:rsidRPr="00F6658B" w:rsidRDefault="00BB2312" w:rsidP="00C82506">
            <w:pPr>
              <w:pStyle w:val="Odstavecseseznamem"/>
              <w:numPr>
                <w:ilvl w:val="0"/>
                <w:numId w:val="4"/>
              </w:numPr>
              <w:spacing w:after="0" w:line="240" w:lineRule="auto"/>
              <w:ind w:left="181" w:hanging="181"/>
              <w:rPr>
                <w:rFonts w:ascii="Arial" w:hAnsi="Arial" w:cs="Arial"/>
                <w:sz w:val="16"/>
                <w:szCs w:val="16"/>
                <w:shd w:val="clear" w:color="auto" w:fill="FFFFFF"/>
              </w:rPr>
            </w:pPr>
            <w:r w:rsidRPr="00F6658B">
              <w:rPr>
                <w:rFonts w:ascii="Arial" w:eastAsia="Calibri" w:hAnsi="Arial" w:cs="Arial"/>
                <w:sz w:val="16"/>
                <w:szCs w:val="16"/>
              </w:rPr>
              <w:t xml:space="preserve">06512 </w:t>
            </w:r>
            <w:r w:rsidRPr="00F6658B">
              <w:rPr>
                <w:rFonts w:ascii="Arial" w:hAnsi="Arial" w:cs="Arial"/>
                <w:sz w:val="16"/>
                <w:szCs w:val="16"/>
                <w:shd w:val="clear" w:color="auto" w:fill="FFFFFF"/>
              </w:rPr>
              <w:t xml:space="preserve">VYŠETŘENÍ K VČASNÉMU ZÁCHYTU VÝZNAMNÝCH OČNÍCH PORUCH U DĚTÍ V NONVERBÁLNÍM OBDOBÍ VE VĚKU OD 6 MĚSÍCŮ DO 36 MĚSÍCŮ, </w:t>
            </w:r>
            <w:proofErr w:type="spellStart"/>
            <w:r w:rsidRPr="00F6658B">
              <w:rPr>
                <w:rFonts w:ascii="Arial" w:hAnsi="Arial" w:cs="Arial"/>
                <w:b/>
                <w:sz w:val="16"/>
                <w:szCs w:val="16"/>
                <w:shd w:val="clear" w:color="auto" w:fill="FFFFFF"/>
              </w:rPr>
              <w:t>odb</w:t>
            </w:r>
            <w:proofErr w:type="spellEnd"/>
            <w:r w:rsidRPr="00F6658B">
              <w:rPr>
                <w:rFonts w:ascii="Arial" w:hAnsi="Arial" w:cs="Arial"/>
                <w:b/>
                <w:sz w:val="16"/>
                <w:szCs w:val="16"/>
                <w:shd w:val="clear" w:color="auto" w:fill="FFFFFF"/>
              </w:rPr>
              <w:t>. 927</w:t>
            </w:r>
          </w:p>
          <w:p w14:paraId="5DCD8246" w14:textId="77777777" w:rsidR="00BB2312" w:rsidRPr="00F6658B" w:rsidRDefault="00BB2312" w:rsidP="009B0B50">
            <w:pPr>
              <w:spacing w:after="0" w:line="240" w:lineRule="auto"/>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br/>
            </w:r>
          </w:p>
        </w:tc>
      </w:tr>
      <w:tr w:rsidR="00BB2312" w:rsidRPr="00F6658B" w14:paraId="3A2C8C1B" w14:textId="77777777" w:rsidTr="005A6FF5">
        <w:trPr>
          <w:trHeight w:val="1257"/>
        </w:trPr>
        <w:tc>
          <w:tcPr>
            <w:tcW w:w="993" w:type="dxa"/>
            <w:tcBorders>
              <w:top w:val="nil"/>
              <w:left w:val="single" w:sz="4" w:space="0" w:color="auto"/>
              <w:bottom w:val="single" w:sz="4" w:space="0" w:color="auto"/>
              <w:right w:val="single" w:sz="4" w:space="0" w:color="auto"/>
            </w:tcBorders>
            <w:shd w:val="clear" w:color="auto" w:fill="auto"/>
            <w:hideMark/>
          </w:tcPr>
          <w:p w14:paraId="4B5A217D"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002</w:t>
            </w:r>
          </w:p>
        </w:tc>
        <w:tc>
          <w:tcPr>
            <w:tcW w:w="2268" w:type="dxa"/>
            <w:tcBorders>
              <w:top w:val="nil"/>
              <w:left w:val="nil"/>
              <w:bottom w:val="single" w:sz="4" w:space="0" w:color="auto"/>
              <w:right w:val="single" w:sz="4" w:space="0" w:color="auto"/>
            </w:tcBorders>
            <w:shd w:val="clear" w:color="auto" w:fill="auto"/>
            <w:hideMark/>
          </w:tcPr>
          <w:p w14:paraId="5BC3A8E0"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02041</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SIGNÁLNÍ VÝKON ČASNÝ ZÁCHYT OČNÍCH VAD U DĚTÍ PŘEDŠKOLNÍHO VĚKU VÝSLEDEK NEGATIVNÍ</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nový výkon</w:t>
            </w:r>
          </w:p>
        </w:tc>
        <w:tc>
          <w:tcPr>
            <w:tcW w:w="11624" w:type="dxa"/>
            <w:tcBorders>
              <w:top w:val="nil"/>
              <w:left w:val="nil"/>
              <w:bottom w:val="single" w:sz="4" w:space="0" w:color="auto"/>
              <w:right w:val="single" w:sz="4" w:space="0" w:color="auto"/>
            </w:tcBorders>
            <w:shd w:val="clear" w:color="auto" w:fill="auto"/>
            <w:hideMark/>
          </w:tcPr>
          <w:p w14:paraId="7C328BDD" w14:textId="77777777" w:rsidR="00BB2312" w:rsidRPr="00F6658B" w:rsidRDefault="00BB2312" w:rsidP="000140C8">
            <w:pPr>
              <w:spacing w:after="0" w:line="240" w:lineRule="auto"/>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dtto</w:t>
            </w:r>
            <w:r w:rsidRPr="00F6658B">
              <w:rPr>
                <w:rFonts w:ascii="Arial" w:eastAsia="Times New Roman" w:hAnsi="Arial" w:cs="Arial"/>
                <w:color w:val="000000"/>
                <w:sz w:val="16"/>
                <w:szCs w:val="16"/>
                <w:lang w:eastAsia="cs-CZ"/>
              </w:rPr>
              <w:br/>
            </w:r>
          </w:p>
        </w:tc>
      </w:tr>
      <w:tr w:rsidR="00BB2312" w:rsidRPr="00F6658B" w14:paraId="33F6624A" w14:textId="77777777" w:rsidTr="005A6FF5">
        <w:trPr>
          <w:trHeight w:val="1540"/>
        </w:trPr>
        <w:tc>
          <w:tcPr>
            <w:tcW w:w="993" w:type="dxa"/>
            <w:tcBorders>
              <w:top w:val="nil"/>
              <w:left w:val="single" w:sz="4" w:space="0" w:color="auto"/>
              <w:bottom w:val="single" w:sz="4" w:space="0" w:color="auto"/>
              <w:right w:val="single" w:sz="4" w:space="0" w:color="auto"/>
            </w:tcBorders>
            <w:shd w:val="clear" w:color="auto" w:fill="auto"/>
            <w:hideMark/>
          </w:tcPr>
          <w:p w14:paraId="5A07B429"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lastRenderedPageBreak/>
              <w:t>002</w:t>
            </w:r>
          </w:p>
        </w:tc>
        <w:tc>
          <w:tcPr>
            <w:tcW w:w="2268" w:type="dxa"/>
            <w:tcBorders>
              <w:top w:val="nil"/>
              <w:left w:val="nil"/>
              <w:bottom w:val="single" w:sz="4" w:space="0" w:color="auto"/>
              <w:right w:val="single" w:sz="4" w:space="0" w:color="auto"/>
            </w:tcBorders>
            <w:shd w:val="clear" w:color="auto" w:fill="auto"/>
            <w:hideMark/>
          </w:tcPr>
          <w:p w14:paraId="74976641"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17129</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NEINVAZIVNÍ AMBULANTNÍ MONITOROVÁNÍ KREVNÍHO TLAKU</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 xml:space="preserve">změnové řízení: žádost o sdílení výkonu </w:t>
            </w:r>
            <w:proofErr w:type="spellStart"/>
            <w:r w:rsidRPr="00F6658B">
              <w:rPr>
                <w:rFonts w:ascii="Arial" w:eastAsia="Times New Roman" w:hAnsi="Arial" w:cs="Arial"/>
                <w:b/>
                <w:bCs/>
                <w:color w:val="000000"/>
                <w:sz w:val="16"/>
                <w:szCs w:val="16"/>
                <w:lang w:eastAsia="cs-CZ"/>
              </w:rPr>
              <w:t>odb</w:t>
            </w:r>
            <w:proofErr w:type="spellEnd"/>
            <w:r w:rsidRPr="00F6658B">
              <w:rPr>
                <w:rFonts w:ascii="Arial" w:eastAsia="Times New Roman" w:hAnsi="Arial" w:cs="Arial"/>
                <w:b/>
                <w:bCs/>
                <w:color w:val="000000"/>
                <w:sz w:val="16"/>
                <w:szCs w:val="16"/>
                <w:lang w:eastAsia="cs-CZ"/>
              </w:rPr>
              <w:t xml:space="preserve">. 107 s </w:t>
            </w:r>
            <w:proofErr w:type="spellStart"/>
            <w:r w:rsidRPr="00F6658B">
              <w:rPr>
                <w:rFonts w:ascii="Arial" w:eastAsia="Times New Roman" w:hAnsi="Arial" w:cs="Arial"/>
                <w:b/>
                <w:bCs/>
                <w:color w:val="000000"/>
                <w:sz w:val="16"/>
                <w:szCs w:val="16"/>
                <w:lang w:eastAsia="cs-CZ"/>
              </w:rPr>
              <w:t>odb</w:t>
            </w:r>
            <w:proofErr w:type="spellEnd"/>
            <w:r w:rsidRPr="00F6658B">
              <w:rPr>
                <w:rFonts w:ascii="Arial" w:eastAsia="Times New Roman" w:hAnsi="Arial" w:cs="Arial"/>
                <w:b/>
                <w:bCs/>
                <w:color w:val="000000"/>
                <w:sz w:val="16"/>
                <w:szCs w:val="16"/>
                <w:lang w:eastAsia="cs-CZ"/>
              </w:rPr>
              <w:t>. 002</w:t>
            </w:r>
            <w:r w:rsidRPr="00F6658B">
              <w:rPr>
                <w:rFonts w:ascii="Arial" w:eastAsia="Times New Roman" w:hAnsi="Arial" w:cs="Arial"/>
                <w:b/>
                <w:bCs/>
                <w:color w:val="000000"/>
                <w:sz w:val="16"/>
                <w:szCs w:val="16"/>
                <w:lang w:eastAsia="cs-CZ"/>
              </w:rPr>
              <w:br/>
              <w:t>souhlasné stanovisko OS doloženo</w:t>
            </w:r>
          </w:p>
        </w:tc>
        <w:tc>
          <w:tcPr>
            <w:tcW w:w="11624" w:type="dxa"/>
            <w:tcBorders>
              <w:top w:val="nil"/>
              <w:left w:val="nil"/>
              <w:bottom w:val="single" w:sz="4" w:space="0" w:color="auto"/>
              <w:right w:val="single" w:sz="4" w:space="0" w:color="auto"/>
            </w:tcBorders>
            <w:shd w:val="clear" w:color="auto" w:fill="auto"/>
            <w:hideMark/>
          </w:tcPr>
          <w:p w14:paraId="6F3AB1E3" w14:textId="77777777" w:rsidR="00BB2312" w:rsidRPr="00F6658B" w:rsidRDefault="00BB2312" w:rsidP="00C82506">
            <w:pPr>
              <w:pStyle w:val="Odstavecseseznamem"/>
              <w:numPr>
                <w:ilvl w:val="0"/>
                <w:numId w:val="3"/>
              </w:numPr>
              <w:spacing w:after="0" w:line="240" w:lineRule="auto"/>
              <w:ind w:left="181" w:hanging="181"/>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 xml:space="preserve">V Popisu uvedeno: </w:t>
            </w:r>
            <w:r w:rsidRPr="00F6658B">
              <w:rPr>
                <w:rFonts w:ascii="Arial" w:eastAsia="Times New Roman" w:hAnsi="Arial" w:cs="Arial"/>
                <w:i/>
                <w:color w:val="000000"/>
                <w:sz w:val="16"/>
                <w:szCs w:val="16"/>
                <w:lang w:eastAsia="cs-CZ"/>
              </w:rPr>
              <w:t xml:space="preserve">Vyšetření umožňuje přesné posouzení </w:t>
            </w:r>
            <w:proofErr w:type="spellStart"/>
            <w:r w:rsidRPr="00F6658B">
              <w:rPr>
                <w:rFonts w:ascii="Arial" w:eastAsia="Times New Roman" w:hAnsi="Arial" w:cs="Arial"/>
                <w:i/>
                <w:color w:val="000000"/>
                <w:sz w:val="16"/>
                <w:szCs w:val="16"/>
                <w:lang w:eastAsia="cs-CZ"/>
              </w:rPr>
              <w:t>cirkardiálního</w:t>
            </w:r>
            <w:proofErr w:type="spellEnd"/>
            <w:r w:rsidRPr="00F6658B">
              <w:rPr>
                <w:rFonts w:ascii="Arial" w:eastAsia="Times New Roman" w:hAnsi="Arial" w:cs="Arial"/>
                <w:i/>
                <w:color w:val="000000"/>
                <w:sz w:val="16"/>
                <w:szCs w:val="16"/>
                <w:lang w:eastAsia="cs-CZ"/>
              </w:rPr>
              <w:t xml:space="preserve"> průběhu krevního tlaku v běžném prostředí pacienta, reaktivitu na fyzickou a psychickou zátěž a variabilitu krevního tlaku. (Měřič obsazen 24,5 hod). Pro odbornost 001 je stanoveno OF 2/1 rok.</w:t>
            </w:r>
            <w:r>
              <w:rPr>
                <w:rFonts w:ascii="Arial" w:eastAsia="Times New Roman" w:hAnsi="Arial" w:cs="Arial"/>
                <w:i/>
                <w:color w:val="000000"/>
                <w:sz w:val="16"/>
                <w:szCs w:val="16"/>
                <w:lang w:eastAsia="cs-CZ"/>
              </w:rPr>
              <w:t xml:space="preserve"> </w:t>
            </w:r>
            <w:r w:rsidRPr="008D22F9">
              <w:rPr>
                <w:rFonts w:ascii="Arial" w:eastAsia="Times New Roman" w:hAnsi="Arial" w:cs="Arial"/>
                <w:b/>
                <w:color w:val="000000"/>
                <w:sz w:val="16"/>
                <w:szCs w:val="16"/>
                <w:lang w:eastAsia="cs-CZ"/>
              </w:rPr>
              <w:t xml:space="preserve">→ v návaznosti na rozšíření sdílení pro </w:t>
            </w:r>
            <w:proofErr w:type="spellStart"/>
            <w:r w:rsidRPr="008D22F9">
              <w:rPr>
                <w:rFonts w:ascii="Arial" w:eastAsia="Times New Roman" w:hAnsi="Arial" w:cs="Arial"/>
                <w:b/>
                <w:color w:val="000000"/>
                <w:sz w:val="16"/>
                <w:szCs w:val="16"/>
                <w:lang w:eastAsia="cs-CZ"/>
              </w:rPr>
              <w:t>odb</w:t>
            </w:r>
            <w:proofErr w:type="spellEnd"/>
            <w:r w:rsidRPr="008D22F9">
              <w:rPr>
                <w:rFonts w:ascii="Arial" w:eastAsia="Times New Roman" w:hAnsi="Arial" w:cs="Arial"/>
                <w:b/>
                <w:color w:val="000000"/>
                <w:sz w:val="16"/>
                <w:szCs w:val="16"/>
                <w:lang w:eastAsia="cs-CZ"/>
              </w:rPr>
              <w:t xml:space="preserve">. 002 je potřeba upravit též popis výkonu a v poslední větě popisu doplnit </w:t>
            </w:r>
            <w:proofErr w:type="spellStart"/>
            <w:r w:rsidRPr="008D22F9">
              <w:rPr>
                <w:rFonts w:ascii="Arial" w:eastAsia="Times New Roman" w:hAnsi="Arial" w:cs="Arial"/>
                <w:b/>
                <w:color w:val="000000"/>
                <w:sz w:val="16"/>
                <w:szCs w:val="16"/>
                <w:lang w:eastAsia="cs-CZ"/>
              </w:rPr>
              <w:t>odb</w:t>
            </w:r>
            <w:proofErr w:type="spellEnd"/>
            <w:r w:rsidRPr="008D22F9">
              <w:rPr>
                <w:rFonts w:ascii="Arial" w:eastAsia="Times New Roman" w:hAnsi="Arial" w:cs="Arial"/>
                <w:b/>
                <w:color w:val="000000"/>
                <w:sz w:val="16"/>
                <w:szCs w:val="16"/>
                <w:lang w:eastAsia="cs-CZ"/>
              </w:rPr>
              <w:t>. 002.  tzn.</w:t>
            </w:r>
            <w:r>
              <w:rPr>
                <w:rFonts w:ascii="Arial" w:eastAsia="Times New Roman" w:hAnsi="Arial" w:cs="Arial"/>
                <w:i/>
                <w:color w:val="000000"/>
                <w:sz w:val="16"/>
                <w:szCs w:val="16"/>
                <w:lang w:eastAsia="cs-CZ"/>
              </w:rPr>
              <w:t xml:space="preserve"> „……………</w:t>
            </w:r>
            <w:r w:rsidRPr="00F6658B">
              <w:rPr>
                <w:rFonts w:ascii="Arial" w:eastAsia="Times New Roman" w:hAnsi="Arial" w:cs="Arial"/>
                <w:i/>
                <w:color w:val="000000"/>
                <w:sz w:val="16"/>
                <w:szCs w:val="16"/>
                <w:lang w:eastAsia="cs-CZ"/>
              </w:rPr>
              <w:t>Pro odbornost 001</w:t>
            </w:r>
            <w:r>
              <w:rPr>
                <w:rFonts w:ascii="Arial" w:eastAsia="Times New Roman" w:hAnsi="Arial" w:cs="Arial"/>
                <w:i/>
                <w:color w:val="000000"/>
                <w:sz w:val="16"/>
                <w:szCs w:val="16"/>
                <w:lang w:eastAsia="cs-CZ"/>
              </w:rPr>
              <w:t xml:space="preserve"> </w:t>
            </w:r>
            <w:r w:rsidRPr="008D22F9">
              <w:rPr>
                <w:rFonts w:ascii="Arial" w:eastAsia="Times New Roman" w:hAnsi="Arial" w:cs="Arial"/>
                <w:i/>
                <w:color w:val="000000"/>
                <w:sz w:val="16"/>
                <w:szCs w:val="16"/>
                <w:highlight w:val="yellow"/>
                <w:lang w:eastAsia="cs-CZ"/>
              </w:rPr>
              <w:t>a 002</w:t>
            </w:r>
            <w:r w:rsidRPr="00F6658B">
              <w:rPr>
                <w:rFonts w:ascii="Arial" w:eastAsia="Times New Roman" w:hAnsi="Arial" w:cs="Arial"/>
                <w:i/>
                <w:color w:val="000000"/>
                <w:sz w:val="16"/>
                <w:szCs w:val="16"/>
                <w:lang w:eastAsia="cs-CZ"/>
              </w:rPr>
              <w:t xml:space="preserve"> je stanoveno OF 2/1 rok.</w:t>
            </w:r>
            <w:r>
              <w:rPr>
                <w:rFonts w:ascii="Arial" w:eastAsia="Times New Roman" w:hAnsi="Arial" w:cs="Arial"/>
                <w:i/>
                <w:color w:val="000000"/>
                <w:sz w:val="16"/>
                <w:szCs w:val="16"/>
                <w:lang w:eastAsia="cs-CZ"/>
              </w:rPr>
              <w:t xml:space="preserve"> </w:t>
            </w:r>
          </w:p>
          <w:p w14:paraId="39C74F6C" w14:textId="77777777" w:rsidR="00BB2312" w:rsidRPr="00F6658B" w:rsidRDefault="00BB2312" w:rsidP="000140C8">
            <w:pPr>
              <w:spacing w:after="0" w:line="240" w:lineRule="auto"/>
              <w:rPr>
                <w:rFonts w:ascii="Arial" w:eastAsia="Times New Roman" w:hAnsi="Arial" w:cs="Arial"/>
                <w:color w:val="000000"/>
                <w:sz w:val="16"/>
                <w:szCs w:val="16"/>
                <w:lang w:eastAsia="cs-CZ"/>
              </w:rPr>
            </w:pPr>
          </w:p>
          <w:p w14:paraId="2E3EA2C0" w14:textId="77777777" w:rsidR="00BB2312" w:rsidRPr="00F6658B" w:rsidRDefault="00BB2312" w:rsidP="000140C8">
            <w:pPr>
              <w:spacing w:after="0" w:line="240" w:lineRule="auto"/>
              <w:rPr>
                <w:rFonts w:ascii="Arial" w:eastAsia="Times New Roman" w:hAnsi="Arial" w:cs="Arial"/>
                <w:strike/>
                <w:color w:val="000000"/>
                <w:sz w:val="16"/>
                <w:szCs w:val="16"/>
                <w:lang w:eastAsia="cs-CZ"/>
              </w:rPr>
            </w:pPr>
          </w:p>
        </w:tc>
      </w:tr>
      <w:tr w:rsidR="00BB2312" w:rsidRPr="00F6658B" w14:paraId="45C98484" w14:textId="77777777" w:rsidTr="005A6FF5">
        <w:trPr>
          <w:trHeight w:val="1824"/>
        </w:trPr>
        <w:tc>
          <w:tcPr>
            <w:tcW w:w="993" w:type="dxa"/>
            <w:tcBorders>
              <w:top w:val="nil"/>
              <w:left w:val="single" w:sz="4" w:space="0" w:color="auto"/>
              <w:bottom w:val="single" w:sz="4" w:space="0" w:color="auto"/>
              <w:right w:val="single" w:sz="4" w:space="0" w:color="auto"/>
            </w:tcBorders>
            <w:shd w:val="clear" w:color="auto" w:fill="auto"/>
            <w:hideMark/>
          </w:tcPr>
          <w:p w14:paraId="0E256FC0"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101</w:t>
            </w:r>
          </w:p>
        </w:tc>
        <w:tc>
          <w:tcPr>
            <w:tcW w:w="2268" w:type="dxa"/>
            <w:tcBorders>
              <w:top w:val="nil"/>
              <w:left w:val="nil"/>
              <w:bottom w:val="single" w:sz="4" w:space="0" w:color="auto"/>
              <w:right w:val="single" w:sz="4" w:space="0" w:color="auto"/>
            </w:tcBorders>
            <w:shd w:val="clear" w:color="auto" w:fill="auto"/>
            <w:hideMark/>
          </w:tcPr>
          <w:p w14:paraId="4D3CDB70"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101-2022-02-16-12-09-43</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EDUKACE PACIENTA V AMBULANTNÍM REŽIMU PŘED ZAHÁJENÍ PROGRAMU PARENTERÁLNÍ VÝŽIVY PODÁVANÉ VE VLASTNÍM SOCIÁLNÍM ZAŘÍZENÍ (DPV)</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nový výkon</w:t>
            </w:r>
          </w:p>
        </w:tc>
        <w:tc>
          <w:tcPr>
            <w:tcW w:w="11624" w:type="dxa"/>
            <w:tcBorders>
              <w:top w:val="nil"/>
              <w:left w:val="nil"/>
              <w:bottom w:val="single" w:sz="4" w:space="0" w:color="auto"/>
              <w:right w:val="single" w:sz="4" w:space="0" w:color="auto"/>
            </w:tcBorders>
            <w:shd w:val="clear" w:color="auto" w:fill="auto"/>
            <w:hideMark/>
          </w:tcPr>
          <w:p w14:paraId="32BB247D" w14:textId="77777777" w:rsidR="00BB2312" w:rsidRPr="00D95462" w:rsidRDefault="00BB2312" w:rsidP="00C82506">
            <w:pPr>
              <w:pStyle w:val="Odstavecseseznamem"/>
              <w:numPr>
                <w:ilvl w:val="0"/>
                <w:numId w:val="5"/>
              </w:numPr>
              <w:spacing w:after="0" w:line="240" w:lineRule="auto"/>
              <w:ind w:left="185" w:hanging="185"/>
              <w:rPr>
                <w:rFonts w:ascii="Arial" w:eastAsia="Times New Roman" w:hAnsi="Arial" w:cs="Arial"/>
                <w:color w:val="000000"/>
                <w:sz w:val="16"/>
                <w:szCs w:val="16"/>
                <w:lang w:eastAsia="cs-CZ"/>
              </w:rPr>
            </w:pPr>
            <w:r w:rsidRPr="00D95462">
              <w:rPr>
                <w:rFonts w:ascii="Arial" w:eastAsia="Times New Roman" w:hAnsi="Arial" w:cs="Arial"/>
                <w:color w:val="000000"/>
                <w:sz w:val="16"/>
                <w:szCs w:val="16"/>
                <w:lang w:eastAsia="cs-CZ"/>
              </w:rPr>
              <w:t>Jak bylo řešeno doposud?</w:t>
            </w:r>
            <w:r>
              <w:rPr>
                <w:rFonts w:ascii="Arial" w:eastAsia="Times New Roman" w:hAnsi="Arial" w:cs="Arial"/>
                <w:color w:val="000000"/>
                <w:sz w:val="16"/>
                <w:szCs w:val="16"/>
                <w:lang w:eastAsia="cs-CZ"/>
              </w:rPr>
              <w:t xml:space="preserve"> </w:t>
            </w:r>
            <w:r w:rsidRPr="00F6658B">
              <w:rPr>
                <w:rFonts w:ascii="Arial" w:eastAsia="Times New Roman" w:hAnsi="Arial" w:cs="Arial"/>
                <w:color w:val="000000"/>
                <w:sz w:val="16"/>
                <w:szCs w:val="16"/>
                <w:lang w:eastAsia="cs-CZ"/>
              </w:rPr>
              <w:t xml:space="preserve">Nejedná se o novou </w:t>
            </w:r>
            <w:proofErr w:type="gramStart"/>
            <w:r w:rsidRPr="00F6658B">
              <w:rPr>
                <w:rFonts w:ascii="Arial" w:eastAsia="Times New Roman" w:hAnsi="Arial" w:cs="Arial"/>
                <w:color w:val="000000"/>
                <w:sz w:val="16"/>
                <w:szCs w:val="16"/>
                <w:lang w:eastAsia="cs-CZ"/>
              </w:rPr>
              <w:t>péči</w:t>
            </w:r>
            <w:r w:rsidRPr="00D95462">
              <w:rPr>
                <w:rFonts w:ascii="Arial" w:eastAsia="Times New Roman" w:hAnsi="Arial" w:cs="Arial"/>
                <w:color w:val="000000"/>
                <w:sz w:val="16"/>
                <w:szCs w:val="16"/>
                <w:lang w:eastAsia="cs-CZ"/>
              </w:rPr>
              <w:t xml:space="preserve"> </w:t>
            </w:r>
            <w:r>
              <w:rPr>
                <w:rFonts w:ascii="Arial" w:eastAsia="Times New Roman" w:hAnsi="Arial" w:cs="Arial"/>
                <w:color w:val="000000"/>
                <w:sz w:val="16"/>
                <w:szCs w:val="16"/>
                <w:lang w:eastAsia="cs-CZ"/>
              </w:rPr>
              <w:t>- e</w:t>
            </w:r>
            <w:r w:rsidRPr="00D95462">
              <w:rPr>
                <w:rFonts w:ascii="Arial" w:eastAsia="Times New Roman" w:hAnsi="Arial" w:cs="Arial"/>
                <w:color w:val="000000"/>
                <w:sz w:val="16"/>
                <w:szCs w:val="16"/>
                <w:lang w:eastAsia="cs-CZ"/>
              </w:rPr>
              <w:t>dukace</w:t>
            </w:r>
            <w:proofErr w:type="gramEnd"/>
            <w:r w:rsidRPr="00D95462">
              <w:rPr>
                <w:rFonts w:ascii="Arial" w:eastAsia="Times New Roman" w:hAnsi="Arial" w:cs="Arial"/>
                <w:color w:val="000000"/>
                <w:sz w:val="16"/>
                <w:szCs w:val="16"/>
                <w:lang w:eastAsia="cs-CZ"/>
              </w:rPr>
              <w:t xml:space="preserve"> je součástí každého klinického vyšetření, (obecná část SVZ – kapitola 3, Výkony klinických vyšetření)</w:t>
            </w:r>
            <w:r>
              <w:rPr>
                <w:rFonts w:ascii="Arial" w:eastAsia="Times New Roman" w:hAnsi="Arial" w:cs="Arial"/>
                <w:color w:val="000000"/>
                <w:sz w:val="16"/>
                <w:szCs w:val="16"/>
                <w:lang w:eastAsia="cs-CZ"/>
              </w:rPr>
              <w:t xml:space="preserve">, </w:t>
            </w:r>
            <w:r w:rsidRPr="00D95462">
              <w:rPr>
                <w:rFonts w:ascii="Arial" w:eastAsia="Times New Roman" w:hAnsi="Arial" w:cs="Arial"/>
                <w:color w:val="000000"/>
                <w:sz w:val="16"/>
                <w:szCs w:val="16"/>
                <w:lang w:eastAsia="cs-CZ"/>
              </w:rPr>
              <w:t>Ev. Lze využít i výkon 09523- EDUKAČNÍ POHOVOR LÉKAŘE S NEMOCNÝM ČI RODINOU stvrzený podpisem, 30 min, AOD.</w:t>
            </w:r>
          </w:p>
          <w:p w14:paraId="5073B038" w14:textId="77777777" w:rsidR="00BB2312" w:rsidRPr="00F6658B" w:rsidRDefault="00BB2312" w:rsidP="00C82506">
            <w:pPr>
              <w:pStyle w:val="Odstavecseseznamem"/>
              <w:numPr>
                <w:ilvl w:val="0"/>
                <w:numId w:val="5"/>
              </w:numPr>
              <w:spacing w:after="0" w:line="240" w:lineRule="auto"/>
              <w:ind w:left="185" w:hanging="185"/>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Je uvedeno OF 5/rok resp. 7/rok – proč tak často? Jedná se o edukaci PŘED zahájením programu</w:t>
            </w:r>
          </w:p>
          <w:p w14:paraId="013C21E6" w14:textId="77777777" w:rsidR="00BB2312" w:rsidRPr="00F6658B" w:rsidRDefault="00BB2312" w:rsidP="00C82506">
            <w:pPr>
              <w:pStyle w:val="Odstavecseseznamem"/>
              <w:numPr>
                <w:ilvl w:val="0"/>
                <w:numId w:val="5"/>
              </w:numPr>
              <w:spacing w:after="0" w:line="240" w:lineRule="auto"/>
              <w:ind w:left="185" w:hanging="185"/>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 xml:space="preserve">EDUKACE HOSPITALIZOVANÉHO PACIENTA PŘED ZAHÁJENÍ PROGRAMU PARENTERÁLNÍ VÝŽIVY PODÁVANÉ VE VLASTNÍM SOCIÁLNÍM ZAŘÍZENÍ (DPV) </w:t>
            </w:r>
            <w:proofErr w:type="gramStart"/>
            <w:r w:rsidRPr="00F6658B">
              <w:rPr>
                <w:rFonts w:ascii="Arial" w:eastAsia="Times New Roman" w:hAnsi="Arial" w:cs="Arial"/>
                <w:color w:val="000000"/>
                <w:sz w:val="16"/>
                <w:szCs w:val="16"/>
                <w:lang w:eastAsia="cs-CZ"/>
              </w:rPr>
              <w:t>-  OF</w:t>
            </w:r>
            <w:proofErr w:type="gramEnd"/>
            <w:r w:rsidRPr="00F6658B">
              <w:rPr>
                <w:rFonts w:ascii="Arial" w:eastAsia="Times New Roman" w:hAnsi="Arial" w:cs="Arial"/>
                <w:color w:val="000000"/>
                <w:sz w:val="16"/>
                <w:szCs w:val="16"/>
                <w:lang w:eastAsia="cs-CZ"/>
              </w:rPr>
              <w:t xml:space="preserve"> 5/rok, avšak v Popisu uvedeno dokonce 7</w:t>
            </w:r>
            <w:proofErr w:type="gramStart"/>
            <w:r w:rsidRPr="00F6658B">
              <w:rPr>
                <w:rFonts w:ascii="Arial" w:eastAsia="Times New Roman" w:hAnsi="Arial" w:cs="Arial"/>
                <w:color w:val="000000"/>
                <w:sz w:val="16"/>
                <w:szCs w:val="16"/>
                <w:lang w:eastAsia="cs-CZ"/>
              </w:rPr>
              <w:t>x!,</w:t>
            </w:r>
            <w:proofErr w:type="gramEnd"/>
            <w:r w:rsidRPr="00F6658B">
              <w:rPr>
                <w:rFonts w:ascii="Arial" w:eastAsia="Times New Roman" w:hAnsi="Arial" w:cs="Arial"/>
                <w:color w:val="000000"/>
                <w:sz w:val="16"/>
                <w:szCs w:val="16"/>
                <w:lang w:eastAsia="cs-CZ"/>
              </w:rPr>
              <w:t xml:space="preserve"> toto nelze</w:t>
            </w:r>
          </w:p>
          <w:p w14:paraId="7AED27F4" w14:textId="77777777" w:rsidR="00BB2312" w:rsidRPr="00F6658B" w:rsidRDefault="00BB2312" w:rsidP="00C82506">
            <w:pPr>
              <w:pStyle w:val="Odstavecseseznamem"/>
              <w:numPr>
                <w:ilvl w:val="0"/>
                <w:numId w:val="5"/>
              </w:numPr>
              <w:spacing w:after="0" w:line="240" w:lineRule="auto"/>
              <w:ind w:left="185" w:hanging="185"/>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 xml:space="preserve">Vyjasnit nositele – uvedeno, že indikuje lékař a </w:t>
            </w:r>
            <w:r w:rsidRPr="00D95462">
              <w:rPr>
                <w:rFonts w:ascii="Arial" w:eastAsia="Times New Roman" w:hAnsi="Arial" w:cs="Arial"/>
                <w:b/>
                <w:color w:val="000000"/>
                <w:sz w:val="16"/>
                <w:szCs w:val="16"/>
                <w:lang w:eastAsia="cs-CZ"/>
              </w:rPr>
              <w:t>edukaci provádí sestra</w:t>
            </w:r>
            <w:r w:rsidRPr="00F6658B">
              <w:rPr>
                <w:rFonts w:ascii="Arial" w:eastAsia="Times New Roman" w:hAnsi="Arial" w:cs="Arial"/>
                <w:color w:val="000000"/>
                <w:sz w:val="16"/>
                <w:szCs w:val="16"/>
                <w:lang w:eastAsia="cs-CZ"/>
              </w:rPr>
              <w:t>. Tedy v nositelích uvádět pouze sestru.</w:t>
            </w:r>
          </w:p>
          <w:p w14:paraId="7722ACB5" w14:textId="77777777" w:rsidR="00BB2312" w:rsidRPr="00F6658B" w:rsidRDefault="00BB2312" w:rsidP="00C82506">
            <w:pPr>
              <w:pStyle w:val="Odstavecseseznamem"/>
              <w:numPr>
                <w:ilvl w:val="0"/>
                <w:numId w:val="5"/>
              </w:numPr>
              <w:spacing w:after="0" w:line="240" w:lineRule="auto"/>
              <w:ind w:left="185" w:hanging="185"/>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Čas výkonu 180 min se jeví nadhodnocen, nutno zkrátit.</w:t>
            </w:r>
          </w:p>
          <w:p w14:paraId="084884E2" w14:textId="77777777" w:rsidR="00BB2312" w:rsidRPr="00F6658B" w:rsidRDefault="00BB2312" w:rsidP="00C82506">
            <w:pPr>
              <w:pStyle w:val="Odstavecseseznamem"/>
              <w:numPr>
                <w:ilvl w:val="0"/>
                <w:numId w:val="5"/>
              </w:numPr>
              <w:spacing w:after="0" w:line="240" w:lineRule="auto"/>
              <w:ind w:left="185" w:hanging="185"/>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PMAT – zdůvodnit položky (příkladem 4 balení GÁZA STERILNÍ ČTVERCE, 10 x 10 cm, kde v každém balení je 25 x 2 ks??)</w:t>
            </w:r>
            <w:r w:rsidRPr="00F6658B">
              <w:rPr>
                <w:rFonts w:ascii="Arial" w:eastAsia="Times New Roman" w:hAnsi="Arial" w:cs="Arial"/>
                <w:color w:val="000000"/>
                <w:sz w:val="16"/>
                <w:szCs w:val="16"/>
                <w:lang w:eastAsia="cs-CZ"/>
              </w:rPr>
              <w:br/>
            </w:r>
            <w:r w:rsidRPr="001B1D47">
              <w:rPr>
                <w:rFonts w:ascii="Arial" w:eastAsia="Times New Roman" w:hAnsi="Arial" w:cs="Arial"/>
                <w:b/>
                <w:color w:val="000000"/>
                <w:sz w:val="16"/>
                <w:szCs w:val="16"/>
                <w:lang w:eastAsia="cs-CZ"/>
              </w:rPr>
              <w:t xml:space="preserve">Pro materiály pak existuje např. výkon 11511 a 11512, nově uváděný materiál při edukaci </w:t>
            </w:r>
            <w:r>
              <w:rPr>
                <w:rFonts w:ascii="Arial" w:eastAsia="Times New Roman" w:hAnsi="Arial" w:cs="Arial"/>
                <w:b/>
                <w:color w:val="000000"/>
                <w:sz w:val="16"/>
                <w:szCs w:val="16"/>
                <w:lang w:eastAsia="cs-CZ"/>
              </w:rPr>
              <w:t xml:space="preserve">má být </w:t>
            </w:r>
            <w:r w:rsidRPr="001B1D47">
              <w:rPr>
                <w:rFonts w:ascii="Arial" w:eastAsia="Times New Roman" w:hAnsi="Arial" w:cs="Arial"/>
                <w:b/>
                <w:color w:val="000000"/>
                <w:sz w:val="16"/>
                <w:szCs w:val="16"/>
                <w:lang w:eastAsia="cs-CZ"/>
              </w:rPr>
              <w:t>ještě nad rámec</w:t>
            </w:r>
            <w:r w:rsidRPr="00F6658B">
              <w:rPr>
                <w:rFonts w:ascii="Arial" w:eastAsia="Times New Roman" w:hAnsi="Arial" w:cs="Arial"/>
                <w:color w:val="000000"/>
                <w:sz w:val="16"/>
                <w:szCs w:val="16"/>
                <w:lang w:eastAsia="cs-CZ"/>
              </w:rPr>
              <w:t>? 14x za rok?</w:t>
            </w:r>
          </w:p>
          <w:p w14:paraId="611E7F95" w14:textId="77777777" w:rsidR="00BB2312" w:rsidRDefault="00BB2312" w:rsidP="00C82506">
            <w:pPr>
              <w:pStyle w:val="Odstavecseseznamem"/>
              <w:numPr>
                <w:ilvl w:val="0"/>
                <w:numId w:val="5"/>
              </w:numPr>
              <w:spacing w:after="0" w:line="240" w:lineRule="auto"/>
              <w:ind w:left="185" w:hanging="185"/>
              <w:rPr>
                <w:rFonts w:ascii="Arial" w:eastAsia="Times New Roman" w:hAnsi="Arial" w:cs="Arial"/>
                <w:color w:val="000000"/>
                <w:sz w:val="16"/>
                <w:szCs w:val="16"/>
                <w:lang w:eastAsia="cs-CZ"/>
              </w:rPr>
            </w:pPr>
            <w:r w:rsidRPr="00B010F0">
              <w:rPr>
                <w:rFonts w:ascii="Arial" w:eastAsia="Times New Roman" w:hAnsi="Arial" w:cs="Arial"/>
                <w:color w:val="000000"/>
                <w:sz w:val="16"/>
                <w:szCs w:val="16"/>
                <w:lang w:eastAsia="cs-CZ"/>
              </w:rPr>
              <w:t xml:space="preserve">Jak se vzájemně budou výkony kombinovat? </w:t>
            </w:r>
            <w:r w:rsidRPr="00B010F0">
              <w:rPr>
                <w:rFonts w:ascii="Arial" w:eastAsia="Times New Roman" w:hAnsi="Arial" w:cs="Arial"/>
                <w:color w:val="000000"/>
                <w:sz w:val="16"/>
                <w:szCs w:val="16"/>
                <w:lang w:eastAsia="cs-CZ"/>
              </w:rPr>
              <w:br/>
              <w:t>Představa je, že edukace proběhne 5x (nebo 7x??) za hospitalizace a pak ještě dále 7x – vše za 1 rok?? – nutno vysvětlit</w:t>
            </w:r>
          </w:p>
          <w:p w14:paraId="6A115AC8" w14:textId="77777777" w:rsidR="00BB2312" w:rsidRDefault="00BB2312" w:rsidP="00C82506">
            <w:pPr>
              <w:pStyle w:val="Odstavecseseznamem"/>
              <w:numPr>
                <w:ilvl w:val="0"/>
                <w:numId w:val="5"/>
              </w:numPr>
              <w:spacing w:after="0" w:line="240" w:lineRule="auto"/>
              <w:ind w:left="185" w:hanging="185"/>
              <w:rPr>
                <w:rFonts w:ascii="Arial" w:eastAsia="Times New Roman" w:hAnsi="Arial" w:cs="Arial"/>
                <w:color w:val="000000"/>
                <w:sz w:val="16"/>
                <w:szCs w:val="16"/>
                <w:lang w:eastAsia="cs-CZ"/>
              </w:rPr>
            </w:pPr>
            <w:r w:rsidRPr="00B010F0">
              <w:rPr>
                <w:rFonts w:ascii="Arial" w:eastAsia="Times New Roman" w:hAnsi="Arial" w:cs="Arial"/>
                <w:color w:val="000000"/>
                <w:sz w:val="16"/>
                <w:szCs w:val="16"/>
                <w:lang w:eastAsia="cs-CZ"/>
              </w:rPr>
              <w:t xml:space="preserve">Pacient má již zaveden katétr a má k dispozici příslušenství, dle popisu se nejedná o zavedení/výměnu katétru </w:t>
            </w:r>
            <w:proofErr w:type="gramStart"/>
            <w:r w:rsidRPr="00B010F0">
              <w:rPr>
                <w:rFonts w:ascii="Arial" w:eastAsia="Times New Roman" w:hAnsi="Arial" w:cs="Arial"/>
                <w:color w:val="000000"/>
                <w:sz w:val="16"/>
                <w:szCs w:val="16"/>
                <w:lang w:eastAsia="cs-CZ"/>
              </w:rPr>
              <w:t>- &gt;</w:t>
            </w:r>
            <w:proofErr w:type="gramEnd"/>
            <w:r w:rsidRPr="00B010F0">
              <w:rPr>
                <w:rFonts w:ascii="Arial" w:eastAsia="Times New Roman" w:hAnsi="Arial" w:cs="Arial"/>
                <w:color w:val="000000"/>
                <w:sz w:val="16"/>
                <w:szCs w:val="16"/>
                <w:lang w:eastAsia="cs-CZ"/>
              </w:rPr>
              <w:t xml:space="preserve"> náležitě upravit množství a položky v PMAT (v PMAT např uvedeny vatové tyčinky sterilní 10 balení po 10ks. </w:t>
            </w:r>
            <w:r>
              <w:rPr>
                <w:rFonts w:ascii="Arial" w:eastAsia="Times New Roman" w:hAnsi="Arial" w:cs="Arial"/>
                <w:color w:val="000000"/>
                <w:sz w:val="16"/>
                <w:szCs w:val="16"/>
                <w:lang w:eastAsia="cs-CZ"/>
              </w:rPr>
              <w:t>p</w:t>
            </w:r>
            <w:r w:rsidRPr="00B010F0">
              <w:rPr>
                <w:rFonts w:ascii="Arial" w:eastAsia="Times New Roman" w:hAnsi="Arial" w:cs="Arial"/>
                <w:color w:val="000000"/>
                <w:sz w:val="16"/>
                <w:szCs w:val="16"/>
                <w:lang w:eastAsia="cs-CZ"/>
              </w:rPr>
              <w:t>ravděpodobně má být uvedeno 1 balení.</w:t>
            </w:r>
            <w:r>
              <w:rPr>
                <w:rFonts w:ascii="Arial" w:eastAsia="Times New Roman" w:hAnsi="Arial" w:cs="Arial"/>
                <w:color w:val="000000"/>
                <w:sz w:val="16"/>
                <w:szCs w:val="16"/>
                <w:lang w:eastAsia="cs-CZ"/>
              </w:rPr>
              <w:t>)</w:t>
            </w:r>
          </w:p>
          <w:p w14:paraId="36D49AD3" w14:textId="77777777" w:rsidR="00BB2312" w:rsidRPr="00F8143D" w:rsidRDefault="00BB2312" w:rsidP="00C82506">
            <w:pPr>
              <w:pStyle w:val="Odstavecseseznamem"/>
              <w:numPr>
                <w:ilvl w:val="0"/>
                <w:numId w:val="5"/>
              </w:numPr>
              <w:spacing w:after="0" w:line="240" w:lineRule="auto"/>
              <w:ind w:left="185" w:hanging="185"/>
              <w:rPr>
                <w:rFonts w:ascii="Arial" w:eastAsia="Times New Roman" w:hAnsi="Arial" w:cs="Arial"/>
                <w:color w:val="000000"/>
                <w:sz w:val="16"/>
                <w:szCs w:val="16"/>
                <w:lang w:eastAsia="cs-CZ"/>
              </w:rPr>
            </w:pPr>
            <w:r w:rsidRPr="00F8143D">
              <w:rPr>
                <w:rFonts w:ascii="Arial" w:eastAsia="Times New Roman" w:hAnsi="Arial" w:cs="Arial"/>
                <w:color w:val="000000"/>
                <w:sz w:val="16"/>
                <w:szCs w:val="16"/>
                <w:lang w:eastAsia="cs-CZ"/>
              </w:rPr>
              <w:t>Adekvátně nastavit procento využití přístrojového vybavení tak, aby odpovídalo jeho reálnému zapojení během edukace.</w:t>
            </w:r>
          </w:p>
          <w:p w14:paraId="15446746" w14:textId="77777777" w:rsidR="00BB2312" w:rsidRPr="00F8143D" w:rsidRDefault="00BB2312" w:rsidP="00C82506">
            <w:pPr>
              <w:pStyle w:val="Odstavecseseznamem"/>
              <w:numPr>
                <w:ilvl w:val="0"/>
                <w:numId w:val="5"/>
              </w:numPr>
              <w:spacing w:after="0" w:line="240" w:lineRule="auto"/>
              <w:ind w:left="185" w:hanging="185"/>
              <w:rPr>
                <w:rFonts w:ascii="Arial" w:eastAsia="Times New Roman" w:hAnsi="Arial" w:cs="Arial"/>
                <w:color w:val="000000"/>
                <w:sz w:val="16"/>
                <w:szCs w:val="16"/>
                <w:lang w:eastAsia="cs-CZ"/>
              </w:rPr>
            </w:pPr>
            <w:r w:rsidRPr="00F8143D">
              <w:rPr>
                <w:rFonts w:ascii="Arial" w:eastAsia="Times New Roman" w:hAnsi="Arial" w:cs="Arial"/>
                <w:color w:val="000000"/>
                <w:sz w:val="16"/>
                <w:szCs w:val="16"/>
                <w:lang w:eastAsia="cs-CZ"/>
              </w:rPr>
              <w:t>ZUM 0048092 Jehla portová: v ÚK VZP-ZP je asi 39 položek, cenově od 32 Kč do 356 Kč. Otázkou je, proč zrovna jehla je jediná jako ZUM položka?</w:t>
            </w:r>
          </w:p>
          <w:p w14:paraId="7C3A9B01" w14:textId="77777777" w:rsidR="00BB2312" w:rsidRDefault="00BB2312" w:rsidP="00C82506">
            <w:pPr>
              <w:pStyle w:val="Odstavecseseznamem"/>
              <w:numPr>
                <w:ilvl w:val="0"/>
                <w:numId w:val="5"/>
              </w:numPr>
              <w:spacing w:after="0" w:line="240" w:lineRule="auto"/>
              <w:ind w:left="185" w:hanging="185"/>
              <w:rPr>
                <w:rFonts w:ascii="Arial" w:eastAsia="Times New Roman" w:hAnsi="Arial" w:cs="Arial"/>
                <w:color w:val="000000"/>
                <w:sz w:val="16"/>
                <w:szCs w:val="16"/>
                <w:lang w:eastAsia="cs-CZ"/>
              </w:rPr>
            </w:pPr>
            <w:proofErr w:type="spellStart"/>
            <w:r w:rsidRPr="00B010F0">
              <w:rPr>
                <w:rFonts w:ascii="Arial" w:eastAsia="Times New Roman" w:hAnsi="Arial" w:cs="Arial"/>
                <w:color w:val="000000"/>
                <w:sz w:val="16"/>
                <w:szCs w:val="16"/>
                <w:lang w:eastAsia="cs-CZ"/>
              </w:rPr>
              <w:t>Odb</w:t>
            </w:r>
            <w:proofErr w:type="spellEnd"/>
            <w:r w:rsidRPr="00B010F0">
              <w:rPr>
                <w:rFonts w:ascii="Arial" w:eastAsia="Times New Roman" w:hAnsi="Arial" w:cs="Arial"/>
                <w:color w:val="000000"/>
                <w:sz w:val="16"/>
                <w:szCs w:val="16"/>
                <w:lang w:eastAsia="cs-CZ"/>
              </w:rPr>
              <w:t>. 101? nemá být 111?</w:t>
            </w:r>
          </w:p>
          <w:p w14:paraId="6F596681" w14:textId="77777777" w:rsidR="00BB2312" w:rsidRDefault="00BB2312" w:rsidP="009B0B50">
            <w:pPr>
              <w:spacing w:after="0" w:line="240" w:lineRule="auto"/>
              <w:rPr>
                <w:rFonts w:ascii="Arial" w:eastAsia="Times New Roman" w:hAnsi="Arial" w:cs="Arial"/>
                <w:color w:val="000000"/>
                <w:sz w:val="16"/>
                <w:szCs w:val="16"/>
                <w:lang w:eastAsia="cs-CZ"/>
              </w:rPr>
            </w:pPr>
          </w:p>
          <w:p w14:paraId="53BE477E" w14:textId="77777777" w:rsidR="00BB2312" w:rsidRPr="00F6658B" w:rsidRDefault="00BB2312" w:rsidP="009B0B50">
            <w:pPr>
              <w:spacing w:after="0" w:line="240" w:lineRule="auto"/>
              <w:rPr>
                <w:rFonts w:ascii="Arial" w:eastAsia="Times New Roman" w:hAnsi="Arial" w:cs="Arial"/>
                <w:color w:val="000000"/>
                <w:sz w:val="16"/>
                <w:szCs w:val="16"/>
                <w:lang w:eastAsia="cs-CZ"/>
              </w:rPr>
            </w:pPr>
          </w:p>
        </w:tc>
      </w:tr>
      <w:tr w:rsidR="00BB2312" w:rsidRPr="00F6658B" w14:paraId="675B95B0" w14:textId="77777777" w:rsidTr="005A6FF5">
        <w:trPr>
          <w:trHeight w:val="265"/>
        </w:trPr>
        <w:tc>
          <w:tcPr>
            <w:tcW w:w="993" w:type="dxa"/>
            <w:tcBorders>
              <w:top w:val="nil"/>
              <w:left w:val="single" w:sz="4" w:space="0" w:color="auto"/>
              <w:bottom w:val="single" w:sz="4" w:space="0" w:color="auto"/>
              <w:right w:val="single" w:sz="4" w:space="0" w:color="auto"/>
            </w:tcBorders>
            <w:shd w:val="clear" w:color="auto" w:fill="auto"/>
            <w:hideMark/>
          </w:tcPr>
          <w:p w14:paraId="5EED8A54"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101</w:t>
            </w:r>
          </w:p>
        </w:tc>
        <w:tc>
          <w:tcPr>
            <w:tcW w:w="2268" w:type="dxa"/>
            <w:tcBorders>
              <w:top w:val="nil"/>
              <w:left w:val="nil"/>
              <w:bottom w:val="single" w:sz="4" w:space="0" w:color="auto"/>
              <w:right w:val="single" w:sz="4" w:space="0" w:color="auto"/>
            </w:tcBorders>
            <w:shd w:val="clear" w:color="auto" w:fill="auto"/>
            <w:hideMark/>
          </w:tcPr>
          <w:p w14:paraId="59E09234"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101-2025-05-19-10-54-38</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EDUKACE HOSPITALIZOVANÉHO PACIENTA PŘED ZAHÁJENÍ PROGRAMU PARENTERÁLNÍ VÝŽIVY PODÁVANÉ VE VLASTNÍM SOCIÁLNÍM ZAŘÍZENÍ (DPV)</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nový výkon</w:t>
            </w:r>
          </w:p>
        </w:tc>
        <w:tc>
          <w:tcPr>
            <w:tcW w:w="11624" w:type="dxa"/>
            <w:tcBorders>
              <w:top w:val="nil"/>
              <w:left w:val="nil"/>
              <w:bottom w:val="single" w:sz="4" w:space="0" w:color="auto"/>
              <w:right w:val="single" w:sz="4" w:space="0" w:color="auto"/>
            </w:tcBorders>
            <w:shd w:val="clear" w:color="auto" w:fill="auto"/>
            <w:hideMark/>
          </w:tcPr>
          <w:p w14:paraId="1755BEFE" w14:textId="77777777" w:rsidR="00BB2312" w:rsidRPr="001B1D47" w:rsidRDefault="00BB2312" w:rsidP="00C82506">
            <w:pPr>
              <w:pStyle w:val="Odstavecseseznamem"/>
              <w:numPr>
                <w:ilvl w:val="0"/>
                <w:numId w:val="5"/>
              </w:numPr>
              <w:spacing w:after="0" w:line="240" w:lineRule="auto"/>
              <w:ind w:left="321" w:hanging="284"/>
              <w:rPr>
                <w:rFonts w:ascii="Arial" w:eastAsia="Times New Roman" w:hAnsi="Arial" w:cs="Arial"/>
                <w:color w:val="000000"/>
                <w:sz w:val="16"/>
                <w:szCs w:val="16"/>
                <w:lang w:eastAsia="cs-CZ"/>
              </w:rPr>
            </w:pPr>
            <w:r w:rsidRPr="001B1D47">
              <w:rPr>
                <w:rFonts w:ascii="Arial" w:eastAsia="Times New Roman" w:hAnsi="Arial" w:cs="Arial"/>
                <w:color w:val="000000"/>
                <w:sz w:val="16"/>
                <w:szCs w:val="16"/>
                <w:lang w:eastAsia="cs-CZ"/>
              </w:rPr>
              <w:t>Jak bylo řešeno doposud? Edukace je součástí každého klinického vyšetření, (obecná část SVZ – kapitola 3, Výkony klinických vyšetření)</w:t>
            </w:r>
            <w:r>
              <w:rPr>
                <w:rFonts w:ascii="Arial" w:eastAsia="Times New Roman" w:hAnsi="Arial" w:cs="Arial"/>
                <w:color w:val="000000"/>
                <w:sz w:val="16"/>
                <w:szCs w:val="16"/>
                <w:lang w:eastAsia="cs-CZ"/>
              </w:rPr>
              <w:t xml:space="preserve">, </w:t>
            </w:r>
            <w:r w:rsidRPr="001B1D47">
              <w:rPr>
                <w:rFonts w:ascii="Arial" w:eastAsia="Times New Roman" w:hAnsi="Arial" w:cs="Arial"/>
                <w:color w:val="000000"/>
                <w:sz w:val="16"/>
                <w:szCs w:val="16"/>
                <w:lang w:eastAsia="cs-CZ"/>
              </w:rPr>
              <w:t>Ev. Lze využít i výkon 09523- EDUKAČNÍ POHOVOR LÉKAŘE S NEMOCNÝM ČI RODINOU stvrzený podpisem, 30 min, AOD.</w:t>
            </w:r>
          </w:p>
          <w:p w14:paraId="4F8CD18B" w14:textId="77777777" w:rsidR="00BB2312" w:rsidRPr="00F6658B" w:rsidRDefault="00BB2312" w:rsidP="00C82506">
            <w:pPr>
              <w:pStyle w:val="Odstavecseseznamem"/>
              <w:numPr>
                <w:ilvl w:val="0"/>
                <w:numId w:val="5"/>
              </w:numPr>
              <w:spacing w:after="0" w:line="240" w:lineRule="auto"/>
              <w:ind w:left="321" w:hanging="284"/>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Je uvedeno OF 5/rok resp. 7/rok – proč tak často? Jedná se o edukaci PŘED zahájením programu</w:t>
            </w:r>
          </w:p>
          <w:p w14:paraId="684F8EF8" w14:textId="77777777" w:rsidR="00BB2312" w:rsidRPr="00F6658B" w:rsidRDefault="00BB2312" w:rsidP="00C82506">
            <w:pPr>
              <w:pStyle w:val="Odstavecseseznamem"/>
              <w:numPr>
                <w:ilvl w:val="0"/>
                <w:numId w:val="5"/>
              </w:numPr>
              <w:spacing w:after="0" w:line="240" w:lineRule="auto"/>
              <w:ind w:left="321" w:hanging="284"/>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 xml:space="preserve">EDUKACE HOSPITALIZOVANÉHO PACIENTA PŘED ZAHÁJENÍ PROGRAMU PARENTERÁLNÍ VÝŽIVY PODÁVANÉ VE VLASTNÍM SOCIÁLNÍM ZAŘÍZENÍ (DPV) </w:t>
            </w:r>
            <w:proofErr w:type="gramStart"/>
            <w:r w:rsidRPr="00F6658B">
              <w:rPr>
                <w:rFonts w:ascii="Arial" w:eastAsia="Times New Roman" w:hAnsi="Arial" w:cs="Arial"/>
                <w:color w:val="000000"/>
                <w:sz w:val="16"/>
                <w:szCs w:val="16"/>
                <w:lang w:eastAsia="cs-CZ"/>
              </w:rPr>
              <w:t>-  OF</w:t>
            </w:r>
            <w:proofErr w:type="gramEnd"/>
            <w:r w:rsidRPr="00F6658B">
              <w:rPr>
                <w:rFonts w:ascii="Arial" w:eastAsia="Times New Roman" w:hAnsi="Arial" w:cs="Arial"/>
                <w:color w:val="000000"/>
                <w:sz w:val="16"/>
                <w:szCs w:val="16"/>
                <w:lang w:eastAsia="cs-CZ"/>
              </w:rPr>
              <w:t xml:space="preserve"> 5/rok, avšak v Popisu uvedeno dokonce 7</w:t>
            </w:r>
            <w:proofErr w:type="gramStart"/>
            <w:r w:rsidRPr="00F6658B">
              <w:rPr>
                <w:rFonts w:ascii="Arial" w:eastAsia="Times New Roman" w:hAnsi="Arial" w:cs="Arial"/>
                <w:color w:val="000000"/>
                <w:sz w:val="16"/>
                <w:szCs w:val="16"/>
                <w:lang w:eastAsia="cs-CZ"/>
              </w:rPr>
              <w:t>x!,</w:t>
            </w:r>
            <w:proofErr w:type="gramEnd"/>
            <w:r w:rsidRPr="00F6658B">
              <w:rPr>
                <w:rFonts w:ascii="Arial" w:eastAsia="Times New Roman" w:hAnsi="Arial" w:cs="Arial"/>
                <w:color w:val="000000"/>
                <w:sz w:val="16"/>
                <w:szCs w:val="16"/>
                <w:lang w:eastAsia="cs-CZ"/>
              </w:rPr>
              <w:t xml:space="preserve"> toto nelze</w:t>
            </w:r>
          </w:p>
          <w:p w14:paraId="4F2CB941" w14:textId="77777777" w:rsidR="00BB2312" w:rsidRPr="00F6658B" w:rsidRDefault="00BB2312" w:rsidP="00C82506">
            <w:pPr>
              <w:pStyle w:val="Odstavecseseznamem"/>
              <w:numPr>
                <w:ilvl w:val="0"/>
                <w:numId w:val="5"/>
              </w:numPr>
              <w:spacing w:after="0" w:line="240" w:lineRule="auto"/>
              <w:ind w:left="321" w:hanging="284"/>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Vyjasnit nositele – uvedeno, že indikuje lékař a edukaci provádí sestra. Tedy v nositelích uvádět pouze sestru.</w:t>
            </w:r>
          </w:p>
          <w:p w14:paraId="01CBC171" w14:textId="77777777" w:rsidR="00BB2312" w:rsidRPr="00F6658B" w:rsidRDefault="00BB2312" w:rsidP="00C82506">
            <w:pPr>
              <w:pStyle w:val="Odstavecseseznamem"/>
              <w:numPr>
                <w:ilvl w:val="0"/>
                <w:numId w:val="5"/>
              </w:numPr>
              <w:spacing w:after="0" w:line="240" w:lineRule="auto"/>
              <w:ind w:left="321" w:hanging="284"/>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Čas výkonu 180 min se jeví nadhodnocen, nutno zkrátit.</w:t>
            </w:r>
          </w:p>
          <w:p w14:paraId="00C8C2D4" w14:textId="77777777" w:rsidR="00BB2312" w:rsidRPr="00F6658B" w:rsidRDefault="00BB2312" w:rsidP="00C82506">
            <w:pPr>
              <w:pStyle w:val="Odstavecseseznamem"/>
              <w:numPr>
                <w:ilvl w:val="0"/>
                <w:numId w:val="5"/>
              </w:numPr>
              <w:spacing w:after="0" w:line="240" w:lineRule="auto"/>
              <w:ind w:left="321" w:hanging="284"/>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PMAT – zdůvodnit položky (příkladem 4 balení GÁZA STERILNÍ ČTVERCE, 10 x 10 cm, kde v každém balení je 25 x 2 ks?)</w:t>
            </w:r>
            <w:r>
              <w:rPr>
                <w:rFonts w:ascii="Arial" w:eastAsia="Times New Roman" w:hAnsi="Arial" w:cs="Arial"/>
                <w:color w:val="000000"/>
                <w:sz w:val="16"/>
                <w:szCs w:val="16"/>
                <w:lang w:eastAsia="cs-CZ"/>
              </w:rPr>
              <w:t xml:space="preserve"> </w:t>
            </w:r>
            <w:r w:rsidRPr="00F6658B">
              <w:rPr>
                <w:rFonts w:ascii="Arial" w:eastAsia="Times New Roman" w:hAnsi="Arial" w:cs="Arial"/>
                <w:color w:val="000000"/>
                <w:sz w:val="16"/>
                <w:szCs w:val="16"/>
                <w:lang w:eastAsia="cs-CZ"/>
              </w:rPr>
              <w:t>Pro materiály pak existuje např. výkon 11511 a 11512</w:t>
            </w:r>
            <w:r>
              <w:rPr>
                <w:rFonts w:ascii="Arial" w:eastAsia="Times New Roman" w:hAnsi="Arial" w:cs="Arial"/>
                <w:color w:val="000000"/>
                <w:sz w:val="16"/>
                <w:szCs w:val="16"/>
                <w:lang w:eastAsia="cs-CZ"/>
              </w:rPr>
              <w:t xml:space="preserve">. </w:t>
            </w:r>
            <w:r w:rsidRPr="00F6658B">
              <w:rPr>
                <w:rFonts w:ascii="Arial" w:eastAsia="Times New Roman" w:hAnsi="Arial" w:cs="Arial"/>
                <w:color w:val="000000"/>
                <w:sz w:val="16"/>
                <w:szCs w:val="16"/>
                <w:lang w:eastAsia="cs-CZ"/>
              </w:rPr>
              <w:t>Daný nově uváděný materiál při edukaci bude ještě nad rámec? 14x za rok?</w:t>
            </w:r>
          </w:p>
          <w:p w14:paraId="30E6EA07" w14:textId="77777777" w:rsidR="00BB2312" w:rsidRPr="00012FAC" w:rsidRDefault="00BB2312" w:rsidP="00C82506">
            <w:pPr>
              <w:pStyle w:val="Odstavecseseznamem"/>
              <w:numPr>
                <w:ilvl w:val="0"/>
                <w:numId w:val="5"/>
              </w:numPr>
              <w:spacing w:after="0" w:line="240" w:lineRule="auto"/>
              <w:ind w:left="321" w:hanging="284"/>
              <w:rPr>
                <w:rFonts w:ascii="Arial" w:eastAsia="Times New Roman" w:hAnsi="Arial" w:cs="Arial"/>
                <w:color w:val="000000"/>
                <w:sz w:val="16"/>
                <w:szCs w:val="16"/>
                <w:lang w:eastAsia="cs-CZ"/>
              </w:rPr>
            </w:pPr>
            <w:r w:rsidRPr="00012FAC">
              <w:rPr>
                <w:rFonts w:ascii="Arial" w:eastAsia="Times New Roman" w:hAnsi="Arial" w:cs="Arial"/>
                <w:color w:val="000000"/>
                <w:sz w:val="16"/>
                <w:szCs w:val="16"/>
                <w:lang w:eastAsia="cs-CZ"/>
              </w:rPr>
              <w:t xml:space="preserve">Jak se vzájemně budou výkony kombinovat? </w:t>
            </w:r>
          </w:p>
          <w:p w14:paraId="25ACE30F" w14:textId="77777777" w:rsidR="00BB2312" w:rsidRPr="00012FAC" w:rsidRDefault="00BB2312" w:rsidP="00C82506">
            <w:pPr>
              <w:pStyle w:val="Odstavecseseznamem"/>
              <w:numPr>
                <w:ilvl w:val="0"/>
                <w:numId w:val="5"/>
              </w:numPr>
              <w:spacing w:after="0" w:line="240" w:lineRule="auto"/>
              <w:ind w:left="321" w:hanging="284"/>
              <w:rPr>
                <w:rFonts w:ascii="Arial" w:eastAsia="Times New Roman" w:hAnsi="Arial" w:cs="Arial"/>
                <w:color w:val="000000"/>
                <w:sz w:val="16"/>
                <w:szCs w:val="16"/>
                <w:lang w:eastAsia="cs-CZ"/>
              </w:rPr>
            </w:pPr>
            <w:r w:rsidRPr="00012FAC">
              <w:rPr>
                <w:rFonts w:ascii="Arial" w:eastAsia="Times New Roman" w:hAnsi="Arial" w:cs="Arial"/>
                <w:color w:val="000000"/>
                <w:sz w:val="16"/>
                <w:szCs w:val="16"/>
                <w:lang w:eastAsia="cs-CZ"/>
              </w:rPr>
              <w:t>Představa je, že edukace proběhne 5x (nebo 7x??) za hospitalizace a pak ještě dále 7x – vše za 1 rok?? – nutno vysvětlit</w:t>
            </w:r>
          </w:p>
          <w:p w14:paraId="748F78F2" w14:textId="77777777" w:rsidR="00BB2312" w:rsidRPr="00012FAC" w:rsidRDefault="00BB2312" w:rsidP="00C82506">
            <w:pPr>
              <w:pStyle w:val="Odstavecseseznamem"/>
              <w:numPr>
                <w:ilvl w:val="0"/>
                <w:numId w:val="5"/>
              </w:numPr>
              <w:spacing w:after="0" w:line="240" w:lineRule="auto"/>
              <w:ind w:left="321" w:hanging="284"/>
              <w:rPr>
                <w:rFonts w:ascii="Arial" w:eastAsia="Times New Roman" w:hAnsi="Arial" w:cs="Arial"/>
                <w:color w:val="000000"/>
                <w:sz w:val="16"/>
                <w:szCs w:val="16"/>
                <w:lang w:eastAsia="cs-CZ"/>
              </w:rPr>
            </w:pPr>
            <w:r w:rsidRPr="00012FAC">
              <w:rPr>
                <w:rFonts w:ascii="Arial" w:eastAsia="Times New Roman" w:hAnsi="Arial" w:cs="Arial"/>
                <w:color w:val="000000"/>
                <w:sz w:val="16"/>
                <w:szCs w:val="16"/>
                <w:lang w:eastAsia="cs-CZ"/>
              </w:rPr>
              <w:t>jaký je důvod zavádět výkon s OM=</w:t>
            </w:r>
            <w:proofErr w:type="gramStart"/>
            <w:r w:rsidRPr="00012FAC">
              <w:rPr>
                <w:rFonts w:ascii="Arial" w:eastAsia="Times New Roman" w:hAnsi="Arial" w:cs="Arial"/>
                <w:color w:val="000000"/>
                <w:sz w:val="16"/>
                <w:szCs w:val="16"/>
                <w:lang w:eastAsia="cs-CZ"/>
              </w:rPr>
              <w:t>SH ?</w:t>
            </w:r>
            <w:proofErr w:type="gramEnd"/>
            <w:r w:rsidRPr="00012FAC">
              <w:rPr>
                <w:rFonts w:ascii="Arial" w:eastAsia="Times New Roman" w:hAnsi="Arial" w:cs="Arial"/>
                <w:color w:val="000000"/>
                <w:sz w:val="16"/>
                <w:szCs w:val="16"/>
                <w:lang w:eastAsia="cs-CZ"/>
              </w:rPr>
              <w:t xml:space="preserve"> Je-li pacient hospitalizován a je nutné mu zavést a ponechat žilní katétr, je již edukace součástí hospitalizace v rámci OD (ošetřovatelské péče), případně součástí vyšetření před propuštěním pacienta</w:t>
            </w:r>
            <w:r>
              <w:rPr>
                <w:rFonts w:ascii="Arial" w:eastAsia="Times New Roman" w:hAnsi="Arial" w:cs="Arial"/>
                <w:color w:val="000000"/>
                <w:sz w:val="16"/>
                <w:szCs w:val="16"/>
                <w:lang w:eastAsia="cs-CZ"/>
              </w:rPr>
              <w:t>.</w:t>
            </w:r>
            <w:r w:rsidRPr="00012FAC">
              <w:rPr>
                <w:rFonts w:ascii="Arial" w:eastAsia="Times New Roman" w:hAnsi="Arial" w:cs="Arial"/>
                <w:color w:val="000000"/>
                <w:sz w:val="16"/>
                <w:szCs w:val="16"/>
                <w:lang w:eastAsia="cs-CZ"/>
              </w:rPr>
              <w:t xml:space="preserve"> Zavedení výkonu s OM=SH by naopak mohlo nesprávně vést k účelovým jednodenním hospitalizacím se záminkou "edukace" pacienta. </w:t>
            </w:r>
          </w:p>
          <w:p w14:paraId="3F1FD0D7" w14:textId="77777777" w:rsidR="00BB2312" w:rsidRPr="00012FAC" w:rsidRDefault="00BB2312" w:rsidP="00C82506">
            <w:pPr>
              <w:pStyle w:val="Odstavecseseznamem"/>
              <w:numPr>
                <w:ilvl w:val="0"/>
                <w:numId w:val="5"/>
              </w:numPr>
              <w:spacing w:after="0" w:line="240" w:lineRule="auto"/>
              <w:ind w:left="321" w:hanging="284"/>
              <w:rPr>
                <w:rFonts w:ascii="Arial" w:eastAsia="Times New Roman" w:hAnsi="Arial" w:cs="Arial"/>
                <w:color w:val="000000"/>
                <w:sz w:val="16"/>
                <w:szCs w:val="16"/>
                <w:lang w:eastAsia="cs-CZ"/>
              </w:rPr>
            </w:pPr>
            <w:r w:rsidRPr="00012FAC">
              <w:rPr>
                <w:rFonts w:ascii="Arial" w:eastAsia="Times New Roman" w:hAnsi="Arial" w:cs="Arial"/>
                <w:color w:val="000000"/>
                <w:sz w:val="16"/>
                <w:szCs w:val="16"/>
                <w:lang w:eastAsia="cs-CZ"/>
              </w:rPr>
              <w:t>V PMAT uvedeny vatové tyčinky sterilní 10 balení po 10ks. Pravděpodobně má být uvedeno 1 balení.</w:t>
            </w:r>
          </w:p>
          <w:p w14:paraId="429BA025" w14:textId="77777777" w:rsidR="00BB2312" w:rsidRPr="00F457A7" w:rsidRDefault="00BB2312" w:rsidP="00BB2312">
            <w:pPr>
              <w:pStyle w:val="Odstavecseseznamem"/>
              <w:numPr>
                <w:ilvl w:val="0"/>
                <w:numId w:val="5"/>
              </w:numPr>
              <w:spacing w:after="0" w:line="240" w:lineRule="auto"/>
              <w:ind w:left="321" w:hanging="284"/>
              <w:rPr>
                <w:rFonts w:ascii="Arial" w:eastAsia="Times New Roman" w:hAnsi="Arial" w:cs="Arial"/>
                <w:color w:val="000000"/>
                <w:sz w:val="16"/>
                <w:szCs w:val="16"/>
                <w:lang w:eastAsia="cs-CZ"/>
              </w:rPr>
            </w:pPr>
            <w:r w:rsidRPr="00012FAC">
              <w:rPr>
                <w:rFonts w:ascii="Arial" w:eastAsia="Times New Roman" w:hAnsi="Arial" w:cs="Arial"/>
                <w:color w:val="000000"/>
                <w:sz w:val="16"/>
                <w:szCs w:val="16"/>
                <w:lang w:eastAsia="cs-CZ"/>
              </w:rPr>
              <w:lastRenderedPageBreak/>
              <w:t xml:space="preserve">ZUM 0048092 Jehla portová: v ÚK VZP-ZP je asi 39 položek, cenově od 32 Kč do 356 Kč. Otázkou je, proč zrovna jehla je jediná jako ZUM položka? </w:t>
            </w:r>
          </w:p>
        </w:tc>
      </w:tr>
      <w:tr w:rsidR="00BB2312" w:rsidRPr="00F6658B" w14:paraId="25FCBA10" w14:textId="77777777" w:rsidTr="005A6FF5">
        <w:trPr>
          <w:trHeight w:val="64"/>
        </w:trPr>
        <w:tc>
          <w:tcPr>
            <w:tcW w:w="993" w:type="dxa"/>
            <w:tcBorders>
              <w:top w:val="nil"/>
              <w:left w:val="single" w:sz="4" w:space="0" w:color="auto"/>
              <w:bottom w:val="single" w:sz="4" w:space="0" w:color="auto"/>
              <w:right w:val="single" w:sz="4" w:space="0" w:color="auto"/>
            </w:tcBorders>
            <w:shd w:val="clear" w:color="auto" w:fill="auto"/>
            <w:hideMark/>
          </w:tcPr>
          <w:p w14:paraId="3F8A7082"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lastRenderedPageBreak/>
              <w:t>101</w:t>
            </w:r>
          </w:p>
        </w:tc>
        <w:tc>
          <w:tcPr>
            <w:tcW w:w="2268" w:type="dxa"/>
            <w:tcBorders>
              <w:top w:val="nil"/>
              <w:left w:val="nil"/>
              <w:bottom w:val="single" w:sz="4" w:space="0" w:color="auto"/>
              <w:right w:val="single" w:sz="4" w:space="0" w:color="auto"/>
            </w:tcBorders>
            <w:shd w:val="clear" w:color="auto" w:fill="auto"/>
            <w:hideMark/>
          </w:tcPr>
          <w:p w14:paraId="3D0AF076"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11501</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ENTERÁLNÍ VÝŽIVA APLIKOVANÁ ENTERÁLNÍ PUMPOU</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 xml:space="preserve">změnové řízení: změna názvu, doby trvání, popisu a obsahu výkonu, nositelů, materiálů, </w:t>
            </w:r>
            <w:proofErr w:type="spellStart"/>
            <w:r w:rsidRPr="00F6658B">
              <w:rPr>
                <w:rFonts w:ascii="Arial" w:eastAsia="Times New Roman" w:hAnsi="Arial" w:cs="Arial"/>
                <w:b/>
                <w:bCs/>
                <w:color w:val="000000"/>
                <w:sz w:val="16"/>
                <w:szCs w:val="16"/>
                <w:lang w:eastAsia="cs-CZ"/>
              </w:rPr>
              <w:t>ZUMu</w:t>
            </w:r>
            <w:proofErr w:type="spellEnd"/>
            <w:r w:rsidRPr="00F6658B">
              <w:rPr>
                <w:rFonts w:ascii="Arial" w:eastAsia="Times New Roman" w:hAnsi="Arial" w:cs="Arial"/>
                <w:b/>
                <w:bCs/>
                <w:color w:val="000000"/>
                <w:sz w:val="16"/>
                <w:szCs w:val="16"/>
                <w:lang w:eastAsia="cs-CZ"/>
              </w:rPr>
              <w:t xml:space="preserve">, </w:t>
            </w:r>
            <w:proofErr w:type="spellStart"/>
            <w:r w:rsidRPr="00F6658B">
              <w:rPr>
                <w:rFonts w:ascii="Arial" w:eastAsia="Times New Roman" w:hAnsi="Arial" w:cs="Arial"/>
                <w:b/>
                <w:bCs/>
                <w:color w:val="000000"/>
                <w:sz w:val="16"/>
                <w:szCs w:val="16"/>
                <w:lang w:eastAsia="cs-CZ"/>
              </w:rPr>
              <w:t>ZULPu</w:t>
            </w:r>
            <w:proofErr w:type="spellEnd"/>
            <w:r w:rsidRPr="00F6658B">
              <w:rPr>
                <w:rFonts w:ascii="Arial" w:eastAsia="Times New Roman" w:hAnsi="Arial" w:cs="Arial"/>
                <w:b/>
                <w:bCs/>
                <w:color w:val="000000"/>
                <w:sz w:val="16"/>
                <w:szCs w:val="16"/>
                <w:lang w:eastAsia="cs-CZ"/>
              </w:rPr>
              <w:t xml:space="preserve"> a bodové hodnoty</w:t>
            </w:r>
          </w:p>
        </w:tc>
        <w:tc>
          <w:tcPr>
            <w:tcW w:w="11624" w:type="dxa"/>
            <w:tcBorders>
              <w:top w:val="nil"/>
              <w:left w:val="nil"/>
              <w:bottom w:val="single" w:sz="4" w:space="0" w:color="auto"/>
              <w:right w:val="single" w:sz="4" w:space="0" w:color="auto"/>
            </w:tcBorders>
            <w:shd w:val="clear" w:color="auto" w:fill="auto"/>
            <w:hideMark/>
          </w:tcPr>
          <w:p w14:paraId="67B7B269" w14:textId="77777777" w:rsidR="00BB2312" w:rsidRPr="00F457A7" w:rsidRDefault="00BB2312" w:rsidP="00C82506">
            <w:pPr>
              <w:pStyle w:val="Odstavecseseznamem"/>
              <w:numPr>
                <w:ilvl w:val="0"/>
                <w:numId w:val="16"/>
              </w:numPr>
              <w:spacing w:after="0" w:line="240" w:lineRule="auto"/>
              <w:ind w:left="321" w:hanging="284"/>
              <w:rPr>
                <w:rFonts w:ascii="Arial" w:eastAsia="Times New Roman" w:hAnsi="Arial" w:cs="Arial"/>
                <w:color w:val="000000"/>
                <w:sz w:val="16"/>
                <w:szCs w:val="16"/>
                <w:lang w:eastAsia="cs-CZ"/>
              </w:rPr>
            </w:pPr>
            <w:r w:rsidRPr="00F457A7">
              <w:rPr>
                <w:rFonts w:ascii="Arial" w:eastAsia="Times New Roman" w:hAnsi="Arial" w:cs="Arial"/>
                <w:color w:val="000000"/>
                <w:sz w:val="16"/>
                <w:szCs w:val="16"/>
                <w:lang w:eastAsia="cs-CZ"/>
              </w:rPr>
              <w:t>Potřeba zdůvodnit navýšení časové dotace z 15 na 25 min</w:t>
            </w:r>
          </w:p>
          <w:p w14:paraId="0D44544B" w14:textId="77777777" w:rsidR="00BB2312" w:rsidRPr="00F457A7" w:rsidRDefault="00BB2312" w:rsidP="00C82506">
            <w:pPr>
              <w:pStyle w:val="Odstavecseseznamem"/>
              <w:numPr>
                <w:ilvl w:val="0"/>
                <w:numId w:val="6"/>
              </w:numPr>
              <w:spacing w:after="0" w:line="240" w:lineRule="auto"/>
              <w:ind w:left="321" w:hanging="284"/>
              <w:rPr>
                <w:rFonts w:ascii="Arial" w:eastAsia="Times New Roman" w:hAnsi="Arial" w:cs="Arial"/>
                <w:color w:val="000000"/>
                <w:sz w:val="16"/>
                <w:szCs w:val="16"/>
                <w:lang w:eastAsia="cs-CZ"/>
              </w:rPr>
            </w:pPr>
            <w:r w:rsidRPr="00F457A7">
              <w:rPr>
                <w:rFonts w:ascii="Arial" w:eastAsia="Times New Roman" w:hAnsi="Arial" w:cs="Arial"/>
                <w:color w:val="000000"/>
                <w:sz w:val="16"/>
                <w:szCs w:val="16"/>
                <w:lang w:eastAsia="cs-CZ"/>
              </w:rPr>
              <w:t xml:space="preserve">Zdůvodnit dalšího nově uváděného nositele S2 10 min – NLZP se nekalkuluje, dle SZV jsou k výkonu přiřazeny osobní náklady jednoho nositele výkonu, pouze výjimečně více nositelů (operační výkony apod.). Je-li nositelem alespoň 1 lékař nebo jiný vysokoškolský pracovník, nejsou zásadně k výkonu přiřazeny osobní náklady nelékařských zdravotnických pracovníků (jsou obsaženy v režii). </w:t>
            </w:r>
          </w:p>
          <w:p w14:paraId="1162752D" w14:textId="77777777" w:rsidR="00BB2312" w:rsidRPr="00F457A7" w:rsidRDefault="00BB2312" w:rsidP="00C82506">
            <w:pPr>
              <w:pStyle w:val="Odstavecseseznamem"/>
              <w:numPr>
                <w:ilvl w:val="0"/>
                <w:numId w:val="6"/>
              </w:numPr>
              <w:spacing w:after="0" w:line="240" w:lineRule="auto"/>
              <w:ind w:left="321" w:hanging="284"/>
              <w:rPr>
                <w:rFonts w:ascii="Arial" w:eastAsia="Times New Roman" w:hAnsi="Arial" w:cs="Arial"/>
                <w:color w:val="000000"/>
                <w:sz w:val="16"/>
                <w:szCs w:val="16"/>
                <w:lang w:eastAsia="cs-CZ"/>
              </w:rPr>
            </w:pPr>
            <w:r w:rsidRPr="00F457A7">
              <w:rPr>
                <w:rFonts w:ascii="Arial" w:eastAsia="Times New Roman" w:hAnsi="Arial" w:cs="Arial"/>
                <w:color w:val="000000"/>
                <w:sz w:val="16"/>
                <w:szCs w:val="16"/>
                <w:lang w:eastAsia="cs-CZ"/>
              </w:rPr>
              <w:t>Z jakého důvodu je OM: S – nemá být SH?</w:t>
            </w:r>
          </w:p>
          <w:p w14:paraId="0935EE1B" w14:textId="77777777" w:rsidR="00BB2312" w:rsidRPr="00F457A7" w:rsidRDefault="00BB2312" w:rsidP="00C82506">
            <w:pPr>
              <w:pStyle w:val="Odstavecseseznamem"/>
              <w:numPr>
                <w:ilvl w:val="0"/>
                <w:numId w:val="6"/>
              </w:numPr>
              <w:spacing w:after="0" w:line="240" w:lineRule="auto"/>
              <w:ind w:left="321" w:hanging="284"/>
              <w:rPr>
                <w:rFonts w:ascii="Arial" w:eastAsia="Times New Roman" w:hAnsi="Arial" w:cs="Arial"/>
                <w:color w:val="FF0000"/>
                <w:sz w:val="16"/>
                <w:szCs w:val="16"/>
                <w:lang w:eastAsia="cs-CZ"/>
              </w:rPr>
            </w:pPr>
            <w:r w:rsidRPr="00F457A7">
              <w:rPr>
                <w:rFonts w:ascii="Arial" w:eastAsia="Times New Roman" w:hAnsi="Arial" w:cs="Arial"/>
                <w:color w:val="000000"/>
                <w:sz w:val="16"/>
                <w:szCs w:val="16"/>
                <w:lang w:eastAsia="cs-CZ"/>
              </w:rPr>
              <w:t xml:space="preserve">Uvedený odkaz v Podmínce nefunguje, jedná se o Definice centra DPV – Společnost klinické výživy a intenzivní metabolické péče </w:t>
            </w:r>
            <w:hyperlink r:id="rId8" w:history="1">
              <w:r w:rsidRPr="00F457A7">
                <w:rPr>
                  <w:rStyle w:val="Hypertextovodkaz"/>
                  <w:rFonts w:ascii="Arial" w:eastAsia="Times New Roman" w:hAnsi="Arial" w:cs="Arial"/>
                  <w:sz w:val="16"/>
                  <w:szCs w:val="16"/>
                  <w:lang w:eastAsia="cs-CZ"/>
                </w:rPr>
                <w:t>https://skvimp.cz/o-spolecnosti/pracovni-skupiny/domaci-parentalni-vyziva/definice-centra-dpv/</w:t>
              </w:r>
            </w:hyperlink>
            <w:r w:rsidRPr="00F457A7">
              <w:rPr>
                <w:rFonts w:ascii="Arial" w:eastAsia="Times New Roman" w:hAnsi="Arial" w:cs="Arial"/>
                <w:color w:val="000000"/>
                <w:sz w:val="16"/>
                <w:szCs w:val="16"/>
                <w:lang w:eastAsia="cs-CZ"/>
              </w:rPr>
              <w:t xml:space="preserve"> ? Zde je uvedena definice centra, což ZP nebudou </w:t>
            </w:r>
            <w:proofErr w:type="spellStart"/>
            <w:r w:rsidRPr="00F457A7">
              <w:rPr>
                <w:rFonts w:ascii="Arial" w:eastAsia="Times New Roman" w:hAnsi="Arial" w:cs="Arial"/>
                <w:color w:val="000000"/>
                <w:sz w:val="16"/>
                <w:szCs w:val="16"/>
                <w:lang w:eastAsia="cs-CZ"/>
              </w:rPr>
              <w:t>překontrolovávat</w:t>
            </w:r>
            <w:proofErr w:type="spellEnd"/>
            <w:r w:rsidRPr="00F457A7">
              <w:rPr>
                <w:rFonts w:ascii="Arial" w:eastAsia="Times New Roman" w:hAnsi="Arial" w:cs="Arial"/>
                <w:color w:val="000000"/>
                <w:sz w:val="16"/>
                <w:szCs w:val="16"/>
                <w:lang w:eastAsia="cs-CZ"/>
              </w:rPr>
              <w:t xml:space="preserve">. Nutno uvést odkaz na seznam center, kterým daný výkon přísluší. </w:t>
            </w:r>
            <w:r w:rsidRPr="00F457A7">
              <w:rPr>
                <w:rFonts w:ascii="Arial" w:eastAsia="Times New Roman" w:hAnsi="Arial" w:cs="Arial"/>
                <w:color w:val="000000"/>
                <w:sz w:val="16"/>
                <w:szCs w:val="16"/>
                <w:lang w:eastAsia="cs-CZ"/>
              </w:rPr>
              <w:br/>
              <w:t xml:space="preserve">Jedná se o centra uvedená zde? Centra domácí parenterální výživy – Společnost klinické výživy a intenzivní metabolické péče </w:t>
            </w:r>
            <w:hyperlink r:id="rId9" w:history="1">
              <w:r w:rsidRPr="00F457A7">
                <w:rPr>
                  <w:rStyle w:val="Hypertextovodkaz"/>
                  <w:rFonts w:ascii="Arial" w:eastAsia="Times New Roman" w:hAnsi="Arial" w:cs="Arial"/>
                  <w:sz w:val="16"/>
                  <w:szCs w:val="16"/>
                  <w:lang w:eastAsia="cs-CZ"/>
                </w:rPr>
                <w:t>https://skvimp.cz/o-spolecnosti/pracovni-skupiny/domaci-parentalni-vyziva/centra-domaci-parentalni-vyzivy/</w:t>
              </w:r>
            </w:hyperlink>
            <w:r w:rsidRPr="00F457A7">
              <w:rPr>
                <w:rFonts w:ascii="Arial" w:eastAsia="Times New Roman" w:hAnsi="Arial" w:cs="Arial"/>
                <w:color w:val="000000"/>
                <w:sz w:val="16"/>
                <w:szCs w:val="16"/>
                <w:lang w:eastAsia="cs-CZ"/>
              </w:rPr>
              <w:t xml:space="preserve"> </w:t>
            </w:r>
          </w:p>
          <w:p w14:paraId="74FC4278" w14:textId="77777777" w:rsidR="00BB2312" w:rsidRPr="00F457A7" w:rsidRDefault="00BB2312" w:rsidP="00C82506">
            <w:pPr>
              <w:pStyle w:val="Odstavecseseznamem"/>
              <w:numPr>
                <w:ilvl w:val="0"/>
                <w:numId w:val="6"/>
              </w:numPr>
              <w:spacing w:after="0" w:line="240" w:lineRule="auto"/>
              <w:ind w:left="321" w:hanging="284"/>
              <w:rPr>
                <w:rFonts w:ascii="Arial" w:eastAsia="Times New Roman" w:hAnsi="Arial" w:cs="Arial"/>
                <w:color w:val="000000"/>
                <w:sz w:val="16"/>
                <w:szCs w:val="16"/>
                <w:lang w:eastAsia="cs-CZ"/>
              </w:rPr>
            </w:pPr>
            <w:r w:rsidRPr="00F457A7">
              <w:rPr>
                <w:rFonts w:ascii="Arial" w:eastAsia="Times New Roman" w:hAnsi="Arial" w:cs="Arial"/>
                <w:color w:val="000000"/>
                <w:sz w:val="16"/>
                <w:szCs w:val="16"/>
                <w:lang w:eastAsia="cs-CZ"/>
              </w:rPr>
              <w:t>ZULP – jak bylo vykazováno doposud, není nová péče, z jakého důvodu je nově zařazeno pod ZULP?? v odůvodnění vyjádření chybí</w:t>
            </w:r>
          </w:p>
          <w:p w14:paraId="0C8EEC6F" w14:textId="77777777" w:rsidR="00BB2312" w:rsidRPr="00F457A7" w:rsidRDefault="00BB2312" w:rsidP="00C82506">
            <w:pPr>
              <w:pStyle w:val="Odstavecseseznamem"/>
              <w:numPr>
                <w:ilvl w:val="0"/>
                <w:numId w:val="6"/>
              </w:numPr>
              <w:spacing w:after="0" w:line="240" w:lineRule="auto"/>
              <w:ind w:left="321" w:hanging="284"/>
              <w:rPr>
                <w:rFonts w:ascii="Arial" w:eastAsia="Times New Roman" w:hAnsi="Arial" w:cs="Arial"/>
                <w:sz w:val="16"/>
                <w:szCs w:val="16"/>
                <w:lang w:eastAsia="cs-CZ"/>
              </w:rPr>
            </w:pPr>
            <w:r w:rsidRPr="00F457A7">
              <w:rPr>
                <w:rFonts w:ascii="Arial" w:eastAsia="Times New Roman" w:hAnsi="Arial" w:cs="Arial"/>
                <w:color w:val="000000"/>
                <w:sz w:val="16"/>
                <w:szCs w:val="16"/>
                <w:lang w:eastAsia="cs-CZ"/>
              </w:rPr>
              <w:t xml:space="preserve">ZUM – </w:t>
            </w:r>
            <w:r w:rsidRPr="00F457A7">
              <w:rPr>
                <w:rFonts w:ascii="Arial" w:eastAsia="Times New Roman" w:hAnsi="Arial" w:cs="Arial"/>
                <w:sz w:val="16"/>
                <w:szCs w:val="16"/>
                <w:lang w:eastAsia="cs-CZ"/>
              </w:rPr>
              <w:t xml:space="preserve">zavedení sondy je samostatný výkon ve kterém je sonda uvedena → z tohoto výkonu potřeba </w:t>
            </w:r>
            <w:proofErr w:type="gramStart"/>
            <w:r w:rsidRPr="00F457A7">
              <w:rPr>
                <w:rFonts w:ascii="Arial" w:eastAsia="Times New Roman" w:hAnsi="Arial" w:cs="Arial"/>
                <w:sz w:val="16"/>
                <w:szCs w:val="16"/>
                <w:lang w:eastAsia="cs-CZ"/>
              </w:rPr>
              <w:t>odstranit - duplicita</w:t>
            </w:r>
            <w:proofErr w:type="gramEnd"/>
          </w:p>
          <w:p w14:paraId="62111518" w14:textId="77777777" w:rsidR="00BB2312" w:rsidRPr="00F457A7" w:rsidRDefault="00BB2312" w:rsidP="00C82506">
            <w:pPr>
              <w:pStyle w:val="Odstavecseseznamem"/>
              <w:numPr>
                <w:ilvl w:val="0"/>
                <w:numId w:val="6"/>
              </w:numPr>
              <w:spacing w:after="0" w:line="240" w:lineRule="auto"/>
              <w:ind w:left="321" w:hanging="284"/>
              <w:rPr>
                <w:rFonts w:ascii="Arial" w:eastAsia="Times New Roman" w:hAnsi="Arial" w:cs="Arial"/>
                <w:sz w:val="16"/>
                <w:szCs w:val="16"/>
                <w:lang w:eastAsia="cs-CZ"/>
              </w:rPr>
            </w:pPr>
            <w:r w:rsidRPr="00F457A7">
              <w:rPr>
                <w:rFonts w:ascii="Arial" w:eastAsia="Times New Roman" w:hAnsi="Arial" w:cs="Arial"/>
                <w:sz w:val="16"/>
                <w:szCs w:val="16"/>
                <w:u w:val="single"/>
                <w:lang w:eastAsia="cs-CZ"/>
              </w:rPr>
              <w:t>Revidovat s</w:t>
            </w:r>
            <w:r w:rsidRPr="00F457A7">
              <w:rPr>
                <w:rFonts w:ascii="Arial" w:eastAsia="Times New Roman" w:hAnsi="Arial" w:cs="Arial"/>
                <w:sz w:val="16"/>
                <w:szCs w:val="16"/>
                <w:lang w:eastAsia="cs-CZ"/>
              </w:rPr>
              <w:t xml:space="preserve">potřebovávané množství PMAT </w:t>
            </w:r>
            <w:r w:rsidRPr="00F457A7">
              <w:rPr>
                <w:rFonts w:ascii="Arial" w:eastAsia="Times New Roman" w:hAnsi="Arial" w:cs="Arial"/>
                <w:sz w:val="16"/>
                <w:szCs w:val="16"/>
                <w:u w:val="single"/>
                <w:lang w:eastAsia="cs-CZ"/>
              </w:rPr>
              <w:t xml:space="preserve">(položky </w:t>
            </w:r>
            <w:proofErr w:type="gramStart"/>
            <w:r w:rsidRPr="00F457A7">
              <w:rPr>
                <w:rFonts w:ascii="Arial" w:eastAsia="Times New Roman" w:hAnsi="Arial" w:cs="Arial"/>
                <w:sz w:val="16"/>
                <w:szCs w:val="16"/>
                <w:u w:val="single"/>
                <w:lang w:eastAsia="cs-CZ"/>
              </w:rPr>
              <w:t>A002667</w:t>
            </w:r>
            <w:r w:rsidRPr="00F457A7">
              <w:rPr>
                <w:rFonts w:ascii="Arial" w:eastAsia="Times New Roman" w:hAnsi="Arial" w:cs="Arial"/>
                <w:sz w:val="16"/>
                <w:szCs w:val="16"/>
                <w:lang w:eastAsia="cs-CZ"/>
              </w:rPr>
              <w:t xml:space="preserve"> - balení</w:t>
            </w:r>
            <w:proofErr w:type="gramEnd"/>
            <w:r w:rsidRPr="00F457A7">
              <w:rPr>
                <w:rFonts w:ascii="Arial" w:eastAsia="Times New Roman" w:hAnsi="Arial" w:cs="Arial"/>
                <w:sz w:val="16"/>
                <w:szCs w:val="16"/>
                <w:lang w:eastAsia="cs-CZ"/>
              </w:rPr>
              <w:t xml:space="preserve"> obsahuje 25 jednotek po dvou kusech 10x10 cm gázy. </w:t>
            </w:r>
          </w:p>
          <w:p w14:paraId="44633174" w14:textId="77777777" w:rsidR="00BB2312" w:rsidRPr="00F457A7" w:rsidRDefault="00BB2312" w:rsidP="00F457A7">
            <w:pPr>
              <w:spacing w:after="0" w:line="240" w:lineRule="auto"/>
              <w:ind w:left="321" w:hanging="284"/>
              <w:rPr>
                <w:rFonts w:ascii="Arial" w:eastAsia="Times New Roman" w:hAnsi="Arial" w:cs="Arial"/>
                <w:sz w:val="16"/>
                <w:szCs w:val="16"/>
                <w:lang w:eastAsia="cs-CZ"/>
              </w:rPr>
            </w:pPr>
            <w:r w:rsidRPr="00F457A7">
              <w:rPr>
                <w:rFonts w:ascii="Arial" w:eastAsia="Times New Roman" w:hAnsi="Arial" w:cs="Arial"/>
                <w:sz w:val="16"/>
                <w:szCs w:val="16"/>
                <w:lang w:eastAsia="cs-CZ"/>
              </w:rPr>
              <w:t xml:space="preserve">položky </w:t>
            </w:r>
            <w:proofErr w:type="gramStart"/>
            <w:r w:rsidRPr="00F457A7">
              <w:rPr>
                <w:rFonts w:ascii="Arial" w:eastAsia="Times New Roman" w:hAnsi="Arial" w:cs="Arial"/>
                <w:sz w:val="16"/>
                <w:szCs w:val="16"/>
                <w:u w:val="single"/>
                <w:lang w:eastAsia="cs-CZ"/>
              </w:rPr>
              <w:t>A084728</w:t>
            </w:r>
            <w:r w:rsidRPr="00F457A7">
              <w:rPr>
                <w:rFonts w:ascii="Arial" w:eastAsia="Times New Roman" w:hAnsi="Arial" w:cs="Arial"/>
                <w:sz w:val="16"/>
                <w:szCs w:val="16"/>
                <w:lang w:eastAsia="cs-CZ"/>
              </w:rPr>
              <w:t xml:space="preserve"> - maloobchodní</w:t>
            </w:r>
            <w:proofErr w:type="gramEnd"/>
            <w:r w:rsidRPr="00F457A7">
              <w:rPr>
                <w:rFonts w:ascii="Arial" w:eastAsia="Times New Roman" w:hAnsi="Arial" w:cs="Arial"/>
                <w:sz w:val="16"/>
                <w:szCs w:val="16"/>
                <w:lang w:eastAsia="cs-CZ"/>
              </w:rPr>
              <w:t xml:space="preserve"> cena stříkačky Janette Alfa </w:t>
            </w:r>
            <w:proofErr w:type="spellStart"/>
            <w:r w:rsidRPr="00F457A7">
              <w:rPr>
                <w:rFonts w:ascii="Arial" w:eastAsia="Times New Roman" w:hAnsi="Arial" w:cs="Arial"/>
                <w:sz w:val="16"/>
                <w:szCs w:val="16"/>
                <w:lang w:eastAsia="cs-CZ"/>
              </w:rPr>
              <w:t>lavážní</w:t>
            </w:r>
            <w:proofErr w:type="spellEnd"/>
            <w:r w:rsidRPr="00F457A7">
              <w:rPr>
                <w:rFonts w:ascii="Arial" w:eastAsia="Times New Roman" w:hAnsi="Arial" w:cs="Arial"/>
                <w:sz w:val="16"/>
                <w:szCs w:val="16"/>
                <w:lang w:eastAsia="cs-CZ"/>
              </w:rPr>
              <w:t xml:space="preserve">, sterilní 150 ml se pohybuje </w:t>
            </w:r>
            <w:r w:rsidRPr="00F457A7">
              <w:rPr>
                <w:rFonts w:ascii="Arial" w:eastAsia="Times New Roman" w:hAnsi="Arial" w:cs="Arial"/>
                <w:sz w:val="16"/>
                <w:szCs w:val="16"/>
                <w:u w:val="single"/>
                <w:lang w:eastAsia="cs-CZ"/>
              </w:rPr>
              <w:t>kolem 60 Kč</w:t>
            </w:r>
            <w:r w:rsidRPr="00F457A7">
              <w:rPr>
                <w:rFonts w:ascii="Arial" w:eastAsia="Times New Roman" w:hAnsi="Arial" w:cs="Arial"/>
                <w:sz w:val="16"/>
                <w:szCs w:val="16"/>
                <w:lang w:eastAsia="cs-CZ"/>
              </w:rPr>
              <w:t xml:space="preserve">. </w:t>
            </w:r>
          </w:p>
          <w:p w14:paraId="2C6D1306" w14:textId="77777777" w:rsidR="00BB2312" w:rsidRPr="00F457A7" w:rsidRDefault="00BB2312" w:rsidP="00F457A7">
            <w:pPr>
              <w:spacing w:after="0" w:line="240" w:lineRule="auto"/>
              <w:ind w:left="321" w:hanging="284"/>
              <w:rPr>
                <w:rFonts w:ascii="Arial" w:eastAsia="Times New Roman" w:hAnsi="Arial" w:cs="Arial"/>
                <w:sz w:val="16"/>
                <w:szCs w:val="16"/>
                <w:lang w:eastAsia="cs-CZ"/>
              </w:rPr>
            </w:pPr>
            <w:r w:rsidRPr="00F457A7">
              <w:rPr>
                <w:rFonts w:ascii="Arial" w:eastAsia="Times New Roman" w:hAnsi="Arial" w:cs="Arial"/>
                <w:sz w:val="16"/>
                <w:szCs w:val="16"/>
                <w:lang w:eastAsia="cs-CZ"/>
              </w:rPr>
              <w:t xml:space="preserve">Co je obsahem PMAT položky </w:t>
            </w:r>
            <w:proofErr w:type="gramStart"/>
            <w:r w:rsidRPr="00F457A7">
              <w:rPr>
                <w:rFonts w:ascii="Arial" w:eastAsia="Times New Roman" w:hAnsi="Arial" w:cs="Arial"/>
                <w:sz w:val="16"/>
                <w:szCs w:val="16"/>
                <w:u w:val="single"/>
                <w:lang w:eastAsia="cs-CZ"/>
              </w:rPr>
              <w:t>A084727 - Set</w:t>
            </w:r>
            <w:proofErr w:type="gramEnd"/>
            <w:r w:rsidRPr="00F457A7">
              <w:rPr>
                <w:rFonts w:ascii="Arial" w:eastAsia="Times New Roman" w:hAnsi="Arial" w:cs="Arial"/>
                <w:sz w:val="16"/>
                <w:szCs w:val="16"/>
                <w:u w:val="single"/>
                <w:lang w:eastAsia="cs-CZ"/>
              </w:rPr>
              <w:t xml:space="preserve"> aplikační k enterální pumpě</w:t>
            </w:r>
            <w:r w:rsidRPr="00F457A7">
              <w:rPr>
                <w:rFonts w:ascii="Arial" w:eastAsia="Times New Roman" w:hAnsi="Arial" w:cs="Arial"/>
                <w:sz w:val="16"/>
                <w:szCs w:val="16"/>
                <w:lang w:eastAsia="cs-CZ"/>
              </w:rPr>
              <w:t xml:space="preserve">, </w:t>
            </w:r>
            <w:r w:rsidRPr="00F457A7">
              <w:rPr>
                <w:rFonts w:ascii="Arial" w:eastAsia="Times New Roman" w:hAnsi="Arial" w:cs="Arial"/>
                <w:b/>
                <w:sz w:val="16"/>
                <w:szCs w:val="16"/>
                <w:u w:val="single"/>
                <w:lang w:eastAsia="cs-CZ"/>
              </w:rPr>
              <w:t>nejsou jeho součástí ostatní uváděné PMAT položky</w:t>
            </w:r>
            <w:r w:rsidRPr="00F457A7">
              <w:rPr>
                <w:rFonts w:ascii="Arial" w:eastAsia="Times New Roman" w:hAnsi="Arial" w:cs="Arial"/>
                <w:sz w:val="16"/>
                <w:szCs w:val="16"/>
                <w:lang w:eastAsia="cs-CZ"/>
              </w:rPr>
              <w:t xml:space="preserve"> (gáza, stříkačky, náplasti), případně ZUM položky (sonda, PEG, PEJ)? </w:t>
            </w:r>
          </w:p>
          <w:p w14:paraId="6F7F8586" w14:textId="77777777" w:rsidR="00BB2312" w:rsidRPr="00B175AD" w:rsidRDefault="00BB2312" w:rsidP="002C1C96">
            <w:pPr>
              <w:spacing w:after="0" w:line="240" w:lineRule="auto"/>
              <w:rPr>
                <w:rFonts w:ascii="Arial" w:eastAsia="Times New Roman" w:hAnsi="Arial" w:cs="Arial"/>
                <w:b/>
                <w:color w:val="000000"/>
                <w:sz w:val="16"/>
                <w:szCs w:val="16"/>
                <w:highlight w:val="lightGray"/>
                <w:u w:val="single"/>
                <w:lang w:eastAsia="cs-CZ"/>
              </w:rPr>
            </w:pPr>
            <w:r w:rsidRPr="00F6658B">
              <w:rPr>
                <w:rFonts w:ascii="Arial" w:eastAsia="Times New Roman" w:hAnsi="Arial" w:cs="Arial"/>
                <w:color w:val="000000"/>
                <w:sz w:val="16"/>
                <w:szCs w:val="16"/>
                <w:lang w:eastAsia="cs-CZ"/>
              </w:rPr>
              <w:t>.</w:t>
            </w:r>
            <w:r w:rsidRPr="00B175AD">
              <w:rPr>
                <w:rFonts w:ascii="Arial" w:eastAsia="Times New Roman" w:hAnsi="Arial" w:cs="Arial"/>
                <w:color w:val="000000"/>
                <w:sz w:val="16"/>
                <w:szCs w:val="16"/>
                <w:highlight w:val="lightGray"/>
                <w:lang w:eastAsia="cs-CZ"/>
              </w:rPr>
              <w:br/>
              <w:t xml:space="preserve">v ÚK VZP-ZP A084946 </w:t>
            </w:r>
            <w:r w:rsidRPr="00B175AD">
              <w:rPr>
                <w:rFonts w:ascii="Arial" w:eastAsia="Times New Roman" w:hAnsi="Arial" w:cs="Arial"/>
                <w:b/>
                <w:color w:val="000000"/>
                <w:sz w:val="16"/>
                <w:szCs w:val="16"/>
                <w:highlight w:val="lightGray"/>
                <w:lang w:eastAsia="cs-CZ"/>
              </w:rPr>
              <w:t xml:space="preserve">Sonda výživová k </w:t>
            </w:r>
            <w:proofErr w:type="spellStart"/>
            <w:r w:rsidRPr="00B175AD">
              <w:rPr>
                <w:rFonts w:ascii="Arial" w:eastAsia="Times New Roman" w:hAnsi="Arial" w:cs="Arial"/>
                <w:b/>
                <w:color w:val="000000"/>
                <w:sz w:val="16"/>
                <w:szCs w:val="16"/>
                <w:highlight w:val="lightGray"/>
                <w:lang w:eastAsia="cs-CZ"/>
              </w:rPr>
              <w:t>nasogatrické</w:t>
            </w:r>
            <w:proofErr w:type="spellEnd"/>
            <w:r w:rsidRPr="00B175AD">
              <w:rPr>
                <w:rFonts w:ascii="Arial" w:eastAsia="Times New Roman" w:hAnsi="Arial" w:cs="Arial"/>
                <w:b/>
                <w:color w:val="000000"/>
                <w:sz w:val="16"/>
                <w:szCs w:val="16"/>
                <w:highlight w:val="lightGray"/>
                <w:lang w:eastAsia="cs-CZ"/>
              </w:rPr>
              <w:t xml:space="preserve"> výživě – k </w:t>
            </w:r>
            <w:proofErr w:type="gramStart"/>
            <w:r w:rsidRPr="00B175AD">
              <w:rPr>
                <w:rFonts w:ascii="Arial" w:eastAsia="Times New Roman" w:hAnsi="Arial" w:cs="Arial"/>
                <w:b/>
                <w:color w:val="000000"/>
                <w:sz w:val="16"/>
                <w:szCs w:val="16"/>
                <w:highlight w:val="lightGray"/>
                <w:lang w:eastAsia="cs-CZ"/>
              </w:rPr>
              <w:t xml:space="preserve">diskusi, </w:t>
            </w:r>
            <w:r w:rsidRPr="00B175AD">
              <w:rPr>
                <w:rFonts w:ascii="Arial" w:eastAsia="Times New Roman" w:hAnsi="Arial" w:cs="Arial"/>
                <w:color w:val="000000"/>
                <w:sz w:val="16"/>
                <w:szCs w:val="16"/>
                <w:highlight w:val="lightGray"/>
                <w:lang w:eastAsia="cs-CZ"/>
              </w:rPr>
              <w:t xml:space="preserve"> zda</w:t>
            </w:r>
            <w:proofErr w:type="gramEnd"/>
            <w:r w:rsidRPr="00B175AD">
              <w:rPr>
                <w:rFonts w:ascii="Arial" w:eastAsia="Times New Roman" w:hAnsi="Arial" w:cs="Arial"/>
                <w:color w:val="000000"/>
                <w:sz w:val="16"/>
                <w:szCs w:val="16"/>
                <w:highlight w:val="lightGray"/>
                <w:lang w:eastAsia="cs-CZ"/>
              </w:rPr>
              <w:t xml:space="preserve"> je nezbytné, aby byl tento ZP evidován jako ZUM. Ačkoliv se používá jeden z uvedených ZP, tedy vyjmutí ZP do </w:t>
            </w:r>
            <w:proofErr w:type="spellStart"/>
            <w:proofErr w:type="gramStart"/>
            <w:r w:rsidRPr="00B175AD">
              <w:rPr>
                <w:rFonts w:ascii="Arial" w:eastAsia="Times New Roman" w:hAnsi="Arial" w:cs="Arial"/>
                <w:color w:val="000000"/>
                <w:sz w:val="16"/>
                <w:szCs w:val="16"/>
                <w:highlight w:val="lightGray"/>
                <w:lang w:eastAsia="cs-CZ"/>
              </w:rPr>
              <w:t>ZUMů</w:t>
            </w:r>
            <w:proofErr w:type="spellEnd"/>
            <w:r w:rsidRPr="00B175AD">
              <w:rPr>
                <w:rFonts w:ascii="Arial" w:eastAsia="Times New Roman" w:hAnsi="Arial" w:cs="Arial"/>
                <w:color w:val="000000"/>
                <w:sz w:val="16"/>
                <w:szCs w:val="16"/>
                <w:highlight w:val="lightGray"/>
                <w:lang w:eastAsia="cs-CZ"/>
              </w:rPr>
              <w:t xml:space="preserve">  je</w:t>
            </w:r>
            <w:proofErr w:type="gramEnd"/>
            <w:r w:rsidRPr="00B175AD">
              <w:rPr>
                <w:rFonts w:ascii="Arial" w:eastAsia="Times New Roman" w:hAnsi="Arial" w:cs="Arial"/>
                <w:color w:val="000000"/>
                <w:sz w:val="16"/>
                <w:szCs w:val="16"/>
                <w:highlight w:val="lightGray"/>
                <w:lang w:eastAsia="cs-CZ"/>
              </w:rPr>
              <w:t xml:space="preserve"> historicky správné, tak zde jde o min. částky -</w:t>
            </w:r>
            <w:proofErr w:type="gramStart"/>
            <w:r w:rsidRPr="00B175AD">
              <w:rPr>
                <w:rFonts w:ascii="Arial" w:eastAsia="Times New Roman" w:hAnsi="Arial" w:cs="Arial"/>
                <w:color w:val="000000"/>
                <w:sz w:val="16"/>
                <w:szCs w:val="16"/>
                <w:highlight w:val="lightGray"/>
                <w:lang w:eastAsia="cs-CZ"/>
              </w:rPr>
              <w:t>v  číselníku</w:t>
            </w:r>
            <w:proofErr w:type="gramEnd"/>
            <w:r w:rsidRPr="00B175AD">
              <w:rPr>
                <w:rFonts w:ascii="Arial" w:eastAsia="Times New Roman" w:hAnsi="Arial" w:cs="Arial"/>
                <w:color w:val="000000"/>
                <w:sz w:val="16"/>
                <w:szCs w:val="16"/>
                <w:highlight w:val="lightGray"/>
                <w:lang w:eastAsia="cs-CZ"/>
              </w:rPr>
              <w:t xml:space="preserve"> materiálu </w:t>
            </w:r>
            <w:r w:rsidRPr="00B175AD">
              <w:rPr>
                <w:rFonts w:ascii="Arial" w:eastAsia="Times New Roman" w:hAnsi="Arial" w:cs="Arial"/>
                <w:b/>
                <w:color w:val="000000"/>
                <w:sz w:val="16"/>
                <w:szCs w:val="16"/>
                <w:highlight w:val="lightGray"/>
                <w:lang w:eastAsia="cs-CZ"/>
              </w:rPr>
              <w:t>A084946 je částka 300 Kč</w:t>
            </w:r>
            <w:r w:rsidRPr="00B175AD">
              <w:rPr>
                <w:rFonts w:ascii="Arial" w:eastAsia="Times New Roman" w:hAnsi="Arial" w:cs="Arial"/>
                <w:color w:val="000000"/>
                <w:sz w:val="16"/>
                <w:szCs w:val="16"/>
                <w:highlight w:val="lightGray"/>
                <w:lang w:eastAsia="cs-CZ"/>
              </w:rPr>
              <w:t xml:space="preserve">, je skutečně tato cena adekvátní? Dle našeho názoru se v případě běžně používaných PVC NGS jedná </w:t>
            </w:r>
            <w:r w:rsidRPr="00B175AD">
              <w:rPr>
                <w:rFonts w:ascii="Arial" w:eastAsia="Times New Roman" w:hAnsi="Arial" w:cs="Arial"/>
                <w:b/>
                <w:color w:val="000000"/>
                <w:sz w:val="16"/>
                <w:szCs w:val="16"/>
                <w:highlight w:val="lightGray"/>
                <w:u w:val="single"/>
                <w:lang w:eastAsia="cs-CZ"/>
              </w:rPr>
              <w:t xml:space="preserve">o částky v hodnotě max desítek korun.  </w:t>
            </w:r>
          </w:p>
          <w:p w14:paraId="0A32564D" w14:textId="77777777" w:rsidR="00BB2312" w:rsidRPr="00B175AD" w:rsidRDefault="00BB2312" w:rsidP="002C1C96">
            <w:pPr>
              <w:spacing w:after="0" w:line="240" w:lineRule="auto"/>
              <w:rPr>
                <w:rFonts w:ascii="Arial" w:eastAsia="Times New Roman" w:hAnsi="Arial" w:cs="Arial"/>
                <w:color w:val="000000"/>
                <w:sz w:val="16"/>
                <w:szCs w:val="16"/>
                <w:highlight w:val="lightGray"/>
                <w:lang w:eastAsia="cs-CZ"/>
              </w:rPr>
            </w:pPr>
          </w:p>
          <w:p w14:paraId="48257BBF" w14:textId="77777777" w:rsidR="00BB2312" w:rsidRPr="00B175AD" w:rsidRDefault="00BB2312" w:rsidP="002C1C96">
            <w:pPr>
              <w:spacing w:after="0" w:line="240" w:lineRule="auto"/>
              <w:rPr>
                <w:rFonts w:ascii="Arial" w:eastAsia="Times New Roman" w:hAnsi="Arial" w:cs="Arial"/>
                <w:color w:val="000000"/>
                <w:sz w:val="16"/>
                <w:szCs w:val="16"/>
                <w:highlight w:val="lightGray"/>
                <w:lang w:eastAsia="cs-CZ"/>
              </w:rPr>
            </w:pPr>
            <w:r w:rsidRPr="00B175AD">
              <w:rPr>
                <w:rFonts w:ascii="Arial" w:eastAsia="Times New Roman" w:hAnsi="Arial" w:cs="Arial"/>
                <w:color w:val="000000"/>
                <w:sz w:val="16"/>
                <w:szCs w:val="16"/>
                <w:highlight w:val="lightGray"/>
                <w:lang w:eastAsia="cs-CZ"/>
              </w:rPr>
              <w:t xml:space="preserve">Další otázkou je, co se myslí </w:t>
            </w:r>
            <w:r w:rsidRPr="00B175AD">
              <w:rPr>
                <w:rFonts w:ascii="Arial" w:eastAsia="Times New Roman" w:hAnsi="Arial" w:cs="Arial"/>
                <w:b/>
                <w:color w:val="000000"/>
                <w:sz w:val="16"/>
                <w:szCs w:val="16"/>
                <w:highlight w:val="lightGray"/>
                <w:u w:val="single"/>
                <w:lang w:eastAsia="cs-CZ"/>
              </w:rPr>
              <w:t>A084947 Sonda jejunální,</w:t>
            </w:r>
            <w:r w:rsidRPr="00B175AD">
              <w:rPr>
                <w:rFonts w:ascii="Arial" w:eastAsia="Times New Roman" w:hAnsi="Arial" w:cs="Arial"/>
                <w:color w:val="000000"/>
                <w:sz w:val="16"/>
                <w:szCs w:val="16"/>
                <w:highlight w:val="lightGray"/>
                <w:lang w:eastAsia="cs-CZ"/>
              </w:rPr>
              <w:t xml:space="preserve"> pravděpodobně NJS (tedy </w:t>
            </w:r>
            <w:proofErr w:type="spellStart"/>
            <w:r w:rsidRPr="00B175AD">
              <w:rPr>
                <w:rFonts w:ascii="Arial" w:eastAsia="Times New Roman" w:hAnsi="Arial" w:cs="Arial"/>
                <w:color w:val="000000"/>
                <w:sz w:val="16"/>
                <w:szCs w:val="16"/>
                <w:highlight w:val="lightGray"/>
                <w:lang w:eastAsia="cs-CZ"/>
              </w:rPr>
              <w:t>nazojejunální</w:t>
            </w:r>
            <w:proofErr w:type="spellEnd"/>
            <w:r w:rsidRPr="00B175AD">
              <w:rPr>
                <w:rFonts w:ascii="Arial" w:eastAsia="Times New Roman" w:hAnsi="Arial" w:cs="Arial"/>
                <w:color w:val="000000"/>
                <w:sz w:val="16"/>
                <w:szCs w:val="16"/>
                <w:highlight w:val="lightGray"/>
                <w:lang w:eastAsia="cs-CZ"/>
              </w:rPr>
              <w:t xml:space="preserve"> sonda), </w:t>
            </w:r>
            <w:r w:rsidRPr="00B175AD">
              <w:rPr>
                <w:rFonts w:ascii="Arial" w:eastAsia="Times New Roman" w:hAnsi="Arial" w:cs="Arial"/>
                <w:b/>
                <w:color w:val="000000"/>
                <w:sz w:val="16"/>
                <w:szCs w:val="16"/>
                <w:highlight w:val="lightGray"/>
                <w:lang w:eastAsia="cs-CZ"/>
              </w:rPr>
              <w:t>pokud ano, vhodné upravit název ZUM položky</w:t>
            </w:r>
            <w:r w:rsidRPr="00B175AD">
              <w:rPr>
                <w:rFonts w:ascii="Arial" w:eastAsia="Times New Roman" w:hAnsi="Arial" w:cs="Arial"/>
                <w:color w:val="000000"/>
                <w:sz w:val="16"/>
                <w:szCs w:val="16"/>
                <w:highlight w:val="lightGray"/>
                <w:lang w:eastAsia="cs-CZ"/>
              </w:rPr>
              <w:t xml:space="preserve">, v ÚK VZP-ZP zařazené dva takovéto ZP v hodnotě 3621 a 4497, jedná se však </w:t>
            </w:r>
            <w:r w:rsidRPr="00B175AD">
              <w:rPr>
                <w:rFonts w:ascii="Arial" w:eastAsia="Times New Roman" w:hAnsi="Arial" w:cs="Arial"/>
                <w:b/>
                <w:color w:val="000000"/>
                <w:sz w:val="16"/>
                <w:szCs w:val="16"/>
                <w:highlight w:val="lightGray"/>
                <w:u w:val="single"/>
                <w:lang w:eastAsia="cs-CZ"/>
              </w:rPr>
              <w:t xml:space="preserve">o více </w:t>
            </w:r>
            <w:proofErr w:type="spellStart"/>
            <w:r w:rsidRPr="00B175AD">
              <w:rPr>
                <w:rFonts w:ascii="Arial" w:eastAsia="Times New Roman" w:hAnsi="Arial" w:cs="Arial"/>
                <w:b/>
                <w:color w:val="000000"/>
                <w:sz w:val="16"/>
                <w:szCs w:val="16"/>
                <w:highlight w:val="lightGray"/>
                <w:u w:val="single"/>
                <w:lang w:eastAsia="cs-CZ"/>
              </w:rPr>
              <w:t>lumenové</w:t>
            </w:r>
            <w:proofErr w:type="spellEnd"/>
            <w:r w:rsidRPr="00B175AD">
              <w:rPr>
                <w:rFonts w:ascii="Arial" w:eastAsia="Times New Roman" w:hAnsi="Arial" w:cs="Arial"/>
                <w:b/>
                <w:color w:val="000000"/>
                <w:sz w:val="16"/>
                <w:szCs w:val="16"/>
                <w:highlight w:val="lightGray"/>
                <w:u w:val="single"/>
                <w:lang w:eastAsia="cs-CZ"/>
              </w:rPr>
              <w:t xml:space="preserve"> sondy</w:t>
            </w:r>
            <w:r w:rsidRPr="00B175AD">
              <w:rPr>
                <w:rFonts w:ascii="Arial" w:eastAsia="Times New Roman" w:hAnsi="Arial" w:cs="Arial"/>
                <w:color w:val="000000"/>
                <w:sz w:val="16"/>
                <w:szCs w:val="16"/>
                <w:highlight w:val="lightGray"/>
                <w:lang w:eastAsia="cs-CZ"/>
              </w:rPr>
              <w:t xml:space="preserve">, kdy lze zároveň provádět dekompresi žaludku. Každopádně neodpovídá to ceně uvedené u této </w:t>
            </w:r>
            <w:proofErr w:type="spellStart"/>
            <w:r w:rsidRPr="00B175AD">
              <w:rPr>
                <w:rFonts w:ascii="Arial" w:eastAsia="Times New Roman" w:hAnsi="Arial" w:cs="Arial"/>
                <w:color w:val="000000"/>
                <w:sz w:val="16"/>
                <w:szCs w:val="16"/>
                <w:highlight w:val="lightGray"/>
                <w:lang w:eastAsia="cs-CZ"/>
              </w:rPr>
              <w:t>ZUm</w:t>
            </w:r>
            <w:proofErr w:type="spellEnd"/>
            <w:r w:rsidRPr="00B175AD">
              <w:rPr>
                <w:rFonts w:ascii="Arial" w:eastAsia="Times New Roman" w:hAnsi="Arial" w:cs="Arial"/>
                <w:color w:val="000000"/>
                <w:sz w:val="16"/>
                <w:szCs w:val="16"/>
                <w:highlight w:val="lightGray"/>
                <w:lang w:eastAsia="cs-CZ"/>
              </w:rPr>
              <w:t xml:space="preserve"> položky v číselníku materiálu, kde je </w:t>
            </w:r>
            <w:proofErr w:type="spellStart"/>
            <w:r w:rsidRPr="00B175AD">
              <w:rPr>
                <w:rFonts w:ascii="Arial" w:eastAsia="Times New Roman" w:hAnsi="Arial" w:cs="Arial"/>
                <w:color w:val="000000"/>
                <w:sz w:val="16"/>
                <w:szCs w:val="16"/>
                <w:highlight w:val="lightGray"/>
                <w:lang w:eastAsia="cs-CZ"/>
              </w:rPr>
              <w:t>uvedneo</w:t>
            </w:r>
            <w:proofErr w:type="spellEnd"/>
            <w:r w:rsidRPr="00B175AD">
              <w:rPr>
                <w:rFonts w:ascii="Arial" w:eastAsia="Times New Roman" w:hAnsi="Arial" w:cs="Arial"/>
                <w:color w:val="000000"/>
                <w:sz w:val="16"/>
                <w:szCs w:val="16"/>
                <w:highlight w:val="lightGray"/>
                <w:lang w:eastAsia="cs-CZ"/>
              </w:rPr>
              <w:t xml:space="preserve"> 300 </w:t>
            </w:r>
            <w:proofErr w:type="gramStart"/>
            <w:r w:rsidRPr="00B175AD">
              <w:rPr>
                <w:rFonts w:ascii="Arial" w:eastAsia="Times New Roman" w:hAnsi="Arial" w:cs="Arial"/>
                <w:color w:val="000000"/>
                <w:sz w:val="16"/>
                <w:szCs w:val="16"/>
                <w:highlight w:val="lightGray"/>
                <w:lang w:eastAsia="cs-CZ"/>
              </w:rPr>
              <w:t>Kč .</w:t>
            </w:r>
            <w:proofErr w:type="gramEnd"/>
            <w:r w:rsidRPr="00B175AD">
              <w:rPr>
                <w:rFonts w:ascii="Arial" w:eastAsia="Times New Roman" w:hAnsi="Arial" w:cs="Arial"/>
                <w:color w:val="000000"/>
                <w:sz w:val="16"/>
                <w:szCs w:val="16"/>
                <w:highlight w:val="lightGray"/>
                <w:lang w:eastAsia="cs-CZ"/>
              </w:rPr>
              <w:t xml:space="preserve"> </w:t>
            </w:r>
          </w:p>
          <w:p w14:paraId="61093BEE" w14:textId="77777777" w:rsidR="00BB2312" w:rsidRPr="00B175AD" w:rsidRDefault="00BB2312" w:rsidP="002C1C96">
            <w:pPr>
              <w:spacing w:after="0" w:line="240" w:lineRule="auto"/>
              <w:rPr>
                <w:rFonts w:ascii="Arial" w:eastAsia="Times New Roman" w:hAnsi="Arial" w:cs="Arial"/>
                <w:color w:val="000000"/>
                <w:sz w:val="16"/>
                <w:szCs w:val="16"/>
                <w:highlight w:val="lightGray"/>
                <w:lang w:eastAsia="cs-CZ"/>
              </w:rPr>
            </w:pPr>
            <w:r w:rsidRPr="00B175AD">
              <w:rPr>
                <w:rFonts w:ascii="Arial" w:eastAsia="Times New Roman" w:hAnsi="Arial" w:cs="Arial"/>
                <w:b/>
                <w:color w:val="000000"/>
                <w:sz w:val="16"/>
                <w:szCs w:val="16"/>
                <w:highlight w:val="lightGray"/>
                <w:u w:val="single"/>
                <w:lang w:eastAsia="cs-CZ"/>
              </w:rPr>
              <w:t>Položkou A084949 PEG/PEJ je myšlen PEG-J</w:t>
            </w:r>
            <w:r w:rsidRPr="00B175AD">
              <w:rPr>
                <w:rFonts w:ascii="Arial" w:eastAsia="Times New Roman" w:hAnsi="Arial" w:cs="Arial"/>
                <w:color w:val="000000"/>
                <w:sz w:val="16"/>
                <w:szCs w:val="16"/>
                <w:highlight w:val="lightGray"/>
                <w:lang w:eastAsia="cs-CZ"/>
              </w:rPr>
              <w:t xml:space="preserve">? V případě, že je myšlen tento ZP, pak v ÚK VZP-ZP zařazen jeden ZP za 2386 Kč. </w:t>
            </w:r>
          </w:p>
          <w:p w14:paraId="3A4D08BB" w14:textId="77777777" w:rsidR="00BB2312" w:rsidRPr="00B175AD" w:rsidRDefault="00BB2312" w:rsidP="002C1C96">
            <w:pPr>
              <w:spacing w:after="0" w:line="240" w:lineRule="auto"/>
              <w:rPr>
                <w:rFonts w:ascii="Arial" w:eastAsia="Times New Roman" w:hAnsi="Arial" w:cs="Arial"/>
                <w:color w:val="000000"/>
                <w:sz w:val="16"/>
                <w:szCs w:val="16"/>
                <w:highlight w:val="lightGray"/>
                <w:lang w:eastAsia="cs-CZ"/>
              </w:rPr>
            </w:pPr>
            <w:r w:rsidRPr="00B175AD">
              <w:rPr>
                <w:rFonts w:ascii="Arial" w:eastAsia="Times New Roman" w:hAnsi="Arial" w:cs="Arial"/>
                <w:b/>
                <w:color w:val="000000"/>
                <w:sz w:val="16"/>
                <w:szCs w:val="16"/>
                <w:highlight w:val="lightGray"/>
                <w:lang w:eastAsia="cs-CZ"/>
              </w:rPr>
              <w:t>V případě A084945PEJ</w:t>
            </w:r>
            <w:r w:rsidRPr="00B175AD">
              <w:rPr>
                <w:rFonts w:ascii="Arial" w:eastAsia="Times New Roman" w:hAnsi="Arial" w:cs="Arial"/>
                <w:color w:val="000000"/>
                <w:sz w:val="16"/>
                <w:szCs w:val="16"/>
                <w:highlight w:val="lightGray"/>
                <w:lang w:eastAsia="cs-CZ"/>
              </w:rPr>
              <w:t xml:space="preserve"> v ÚK VZP-ZP zařazeny dva za 2900 a 3786 Kč. </w:t>
            </w:r>
          </w:p>
          <w:p w14:paraId="3854BDA8" w14:textId="77777777" w:rsidR="00BB2312" w:rsidRPr="00F6658B" w:rsidRDefault="00BB2312" w:rsidP="002C1C96">
            <w:pPr>
              <w:spacing w:after="0" w:line="240" w:lineRule="auto"/>
              <w:rPr>
                <w:rFonts w:ascii="Arial" w:eastAsia="Times New Roman" w:hAnsi="Arial" w:cs="Arial"/>
                <w:color w:val="000000"/>
                <w:sz w:val="16"/>
                <w:szCs w:val="16"/>
                <w:lang w:eastAsia="cs-CZ"/>
              </w:rPr>
            </w:pPr>
            <w:r w:rsidRPr="00B175AD">
              <w:rPr>
                <w:rFonts w:ascii="Arial" w:eastAsia="Times New Roman" w:hAnsi="Arial" w:cs="Arial"/>
                <w:color w:val="000000"/>
                <w:sz w:val="16"/>
                <w:szCs w:val="16"/>
                <w:highlight w:val="lightGray"/>
                <w:lang w:eastAsia="cs-CZ"/>
              </w:rPr>
              <w:t xml:space="preserve">Pro A084948 PEG máme zařazených 23 položek </w:t>
            </w:r>
            <w:r w:rsidRPr="00B175AD">
              <w:rPr>
                <w:rFonts w:ascii="Arial" w:eastAsia="Times New Roman" w:hAnsi="Arial" w:cs="Arial"/>
                <w:b/>
                <w:color w:val="000000"/>
                <w:sz w:val="16"/>
                <w:szCs w:val="16"/>
                <w:highlight w:val="lightGray"/>
                <w:lang w:eastAsia="cs-CZ"/>
              </w:rPr>
              <w:t>od 719 Kč po téměř 5 000 Kč, avšak se ještě rozlišuje, zda se jedná o set nebo pouze o sondu pro výměnu.</w:t>
            </w:r>
            <w:r w:rsidRPr="00B175AD">
              <w:rPr>
                <w:rFonts w:ascii="Arial" w:eastAsia="Times New Roman" w:hAnsi="Arial" w:cs="Arial"/>
                <w:color w:val="000000"/>
                <w:sz w:val="16"/>
                <w:szCs w:val="16"/>
                <w:highlight w:val="lightGray"/>
                <w:lang w:eastAsia="cs-CZ"/>
              </w:rPr>
              <w:t xml:space="preserve"> Také jsou zařazené tzv výživové knoflíky.</w:t>
            </w:r>
          </w:p>
        </w:tc>
      </w:tr>
      <w:tr w:rsidR="00BB2312" w:rsidRPr="00F6658B" w14:paraId="1C266594" w14:textId="77777777" w:rsidTr="005A6FF5">
        <w:trPr>
          <w:trHeight w:val="64"/>
        </w:trPr>
        <w:tc>
          <w:tcPr>
            <w:tcW w:w="993" w:type="dxa"/>
            <w:tcBorders>
              <w:top w:val="nil"/>
              <w:left w:val="single" w:sz="4" w:space="0" w:color="auto"/>
              <w:bottom w:val="single" w:sz="4" w:space="0" w:color="auto"/>
              <w:right w:val="single" w:sz="4" w:space="0" w:color="auto"/>
            </w:tcBorders>
            <w:shd w:val="clear" w:color="auto" w:fill="auto"/>
            <w:hideMark/>
          </w:tcPr>
          <w:p w14:paraId="6B7ABE18"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101</w:t>
            </w:r>
          </w:p>
        </w:tc>
        <w:tc>
          <w:tcPr>
            <w:tcW w:w="2268" w:type="dxa"/>
            <w:tcBorders>
              <w:top w:val="nil"/>
              <w:left w:val="nil"/>
              <w:bottom w:val="single" w:sz="4" w:space="0" w:color="auto"/>
              <w:right w:val="single" w:sz="4" w:space="0" w:color="auto"/>
            </w:tcBorders>
            <w:shd w:val="clear" w:color="auto" w:fill="auto"/>
            <w:hideMark/>
          </w:tcPr>
          <w:p w14:paraId="5EDB8718"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11502</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ENTERÁLNÍ VÝŽIVA APLIKOVÁNA BOLUSEM</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 xml:space="preserve">změnové řízení: změna názvu, doby trvání, popisu a obsahu výkonu, nositelů, materiálů, </w:t>
            </w:r>
            <w:proofErr w:type="spellStart"/>
            <w:r w:rsidRPr="00F6658B">
              <w:rPr>
                <w:rFonts w:ascii="Arial" w:eastAsia="Times New Roman" w:hAnsi="Arial" w:cs="Arial"/>
                <w:b/>
                <w:bCs/>
                <w:color w:val="000000"/>
                <w:sz w:val="16"/>
                <w:szCs w:val="16"/>
                <w:lang w:eastAsia="cs-CZ"/>
              </w:rPr>
              <w:t>ZUMu</w:t>
            </w:r>
            <w:proofErr w:type="spellEnd"/>
            <w:r w:rsidRPr="00F6658B">
              <w:rPr>
                <w:rFonts w:ascii="Arial" w:eastAsia="Times New Roman" w:hAnsi="Arial" w:cs="Arial"/>
                <w:b/>
                <w:bCs/>
                <w:color w:val="000000"/>
                <w:sz w:val="16"/>
                <w:szCs w:val="16"/>
                <w:lang w:eastAsia="cs-CZ"/>
              </w:rPr>
              <w:t xml:space="preserve">, </w:t>
            </w:r>
            <w:proofErr w:type="spellStart"/>
            <w:r w:rsidRPr="00F6658B">
              <w:rPr>
                <w:rFonts w:ascii="Arial" w:eastAsia="Times New Roman" w:hAnsi="Arial" w:cs="Arial"/>
                <w:b/>
                <w:bCs/>
                <w:color w:val="000000"/>
                <w:sz w:val="16"/>
                <w:szCs w:val="16"/>
                <w:lang w:eastAsia="cs-CZ"/>
              </w:rPr>
              <w:t>ZULPu</w:t>
            </w:r>
            <w:proofErr w:type="spellEnd"/>
            <w:r w:rsidRPr="00F6658B">
              <w:rPr>
                <w:rFonts w:ascii="Arial" w:eastAsia="Times New Roman" w:hAnsi="Arial" w:cs="Arial"/>
                <w:b/>
                <w:bCs/>
                <w:color w:val="000000"/>
                <w:sz w:val="16"/>
                <w:szCs w:val="16"/>
                <w:lang w:eastAsia="cs-CZ"/>
              </w:rPr>
              <w:t xml:space="preserve"> a bodové hodnoty</w:t>
            </w:r>
          </w:p>
        </w:tc>
        <w:tc>
          <w:tcPr>
            <w:tcW w:w="11624" w:type="dxa"/>
            <w:tcBorders>
              <w:top w:val="nil"/>
              <w:left w:val="nil"/>
              <w:bottom w:val="single" w:sz="4" w:space="0" w:color="auto"/>
              <w:right w:val="single" w:sz="4" w:space="0" w:color="auto"/>
            </w:tcBorders>
            <w:shd w:val="clear" w:color="auto" w:fill="auto"/>
            <w:hideMark/>
          </w:tcPr>
          <w:p w14:paraId="26DA7E9C" w14:textId="77777777" w:rsidR="00BB2312" w:rsidRPr="0049185A" w:rsidRDefault="00BB2312" w:rsidP="00C82506">
            <w:pPr>
              <w:pStyle w:val="Odstavecseseznamem"/>
              <w:numPr>
                <w:ilvl w:val="0"/>
                <w:numId w:val="17"/>
              </w:numPr>
              <w:spacing w:after="0" w:line="240" w:lineRule="auto"/>
              <w:ind w:left="179" w:hanging="179"/>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Potřebné z</w:t>
            </w:r>
            <w:r w:rsidRPr="0049185A">
              <w:rPr>
                <w:rFonts w:ascii="Arial" w:eastAsia="Times New Roman" w:hAnsi="Arial" w:cs="Arial"/>
                <w:color w:val="000000"/>
                <w:sz w:val="16"/>
                <w:szCs w:val="16"/>
                <w:lang w:eastAsia="cs-CZ"/>
              </w:rPr>
              <w:t xml:space="preserve">důvodnit navýšení časové dotace </w:t>
            </w:r>
            <w:r w:rsidRPr="0049185A">
              <w:rPr>
                <w:rFonts w:ascii="Arial" w:eastAsia="Times New Roman" w:hAnsi="Arial" w:cs="Arial"/>
                <w:b/>
                <w:color w:val="000000"/>
                <w:sz w:val="16"/>
                <w:szCs w:val="16"/>
                <w:lang w:eastAsia="cs-CZ"/>
              </w:rPr>
              <w:t>z 10 na 60 min!</w:t>
            </w:r>
          </w:p>
          <w:p w14:paraId="2737E6D0" w14:textId="77777777" w:rsidR="00BB2312" w:rsidRPr="00F6658B" w:rsidRDefault="00BB2312" w:rsidP="00C82506">
            <w:pPr>
              <w:pStyle w:val="Odstavecseseznamem"/>
              <w:numPr>
                <w:ilvl w:val="0"/>
                <w:numId w:val="7"/>
              </w:numPr>
              <w:spacing w:after="0" w:line="240" w:lineRule="auto"/>
              <w:ind w:left="179" w:hanging="179"/>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Zdůvodnit dalšího nově uváděného nositele S2 50 min – NLZP se nekalkuluje, je v</w:t>
            </w:r>
            <w:r>
              <w:rPr>
                <w:rFonts w:ascii="Arial" w:eastAsia="Times New Roman" w:hAnsi="Arial" w:cs="Arial"/>
                <w:color w:val="000000"/>
                <w:sz w:val="16"/>
                <w:szCs w:val="16"/>
                <w:lang w:eastAsia="cs-CZ"/>
              </w:rPr>
              <w:t> </w:t>
            </w:r>
            <w:r w:rsidRPr="00F6658B">
              <w:rPr>
                <w:rFonts w:ascii="Arial" w:eastAsia="Times New Roman" w:hAnsi="Arial" w:cs="Arial"/>
                <w:color w:val="000000"/>
                <w:sz w:val="16"/>
                <w:szCs w:val="16"/>
                <w:lang w:eastAsia="cs-CZ"/>
              </w:rPr>
              <w:t>režii</w:t>
            </w:r>
            <w:r>
              <w:rPr>
                <w:rFonts w:ascii="Arial" w:eastAsia="Times New Roman" w:hAnsi="Arial" w:cs="Arial"/>
                <w:color w:val="000000"/>
                <w:sz w:val="16"/>
                <w:szCs w:val="16"/>
                <w:lang w:eastAsia="cs-CZ"/>
              </w:rPr>
              <w:t xml:space="preserve"> – viz výše</w:t>
            </w:r>
            <w:r w:rsidRPr="00F6658B">
              <w:rPr>
                <w:rFonts w:ascii="Arial" w:eastAsia="Times New Roman" w:hAnsi="Arial" w:cs="Arial"/>
                <w:color w:val="000000"/>
                <w:sz w:val="16"/>
                <w:szCs w:val="16"/>
                <w:lang w:eastAsia="cs-CZ"/>
              </w:rPr>
              <w:t xml:space="preserve"> </w:t>
            </w:r>
          </w:p>
          <w:p w14:paraId="269E7F9F" w14:textId="77777777" w:rsidR="00BB2312" w:rsidRPr="00F6658B" w:rsidRDefault="00BB2312" w:rsidP="00C82506">
            <w:pPr>
              <w:pStyle w:val="Odstavecseseznamem"/>
              <w:numPr>
                <w:ilvl w:val="0"/>
                <w:numId w:val="7"/>
              </w:numPr>
              <w:spacing w:after="0" w:line="240" w:lineRule="auto"/>
              <w:ind w:left="179" w:hanging="179"/>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Vysvětlit značné navýšení PMAT</w:t>
            </w:r>
          </w:p>
          <w:p w14:paraId="2992CA3C" w14:textId="77777777" w:rsidR="00BB2312" w:rsidRPr="0049185A" w:rsidRDefault="00BB2312" w:rsidP="00C82506">
            <w:pPr>
              <w:pStyle w:val="Odstavecseseznamem"/>
              <w:numPr>
                <w:ilvl w:val="0"/>
                <w:numId w:val="7"/>
              </w:numPr>
              <w:spacing w:after="0" w:line="240" w:lineRule="auto"/>
              <w:ind w:left="179" w:hanging="179"/>
              <w:rPr>
                <w:rFonts w:ascii="Arial" w:eastAsia="Times New Roman" w:hAnsi="Arial" w:cs="Arial"/>
                <w:color w:val="000000"/>
                <w:sz w:val="16"/>
                <w:szCs w:val="16"/>
                <w:lang w:eastAsia="cs-CZ"/>
              </w:rPr>
            </w:pPr>
            <w:r w:rsidRPr="0049185A">
              <w:rPr>
                <w:rFonts w:ascii="Arial" w:eastAsia="Times New Roman" w:hAnsi="Arial" w:cs="Arial"/>
                <w:color w:val="000000"/>
                <w:sz w:val="16"/>
                <w:szCs w:val="16"/>
                <w:lang w:eastAsia="cs-CZ"/>
              </w:rPr>
              <w:t>Pokud má pracoviště splňovat Podmínky, nejedná se o OM: BOM, ale o OM</w:t>
            </w:r>
            <w:proofErr w:type="gramStart"/>
            <w:r w:rsidRPr="0049185A">
              <w:rPr>
                <w:rFonts w:ascii="Arial" w:eastAsia="Times New Roman" w:hAnsi="Arial" w:cs="Arial"/>
                <w:color w:val="000000"/>
                <w:sz w:val="16"/>
                <w:szCs w:val="16"/>
                <w:lang w:eastAsia="cs-CZ"/>
              </w:rPr>
              <w:t>:S ,</w:t>
            </w:r>
            <w:proofErr w:type="gramEnd"/>
            <w:r w:rsidRPr="0049185A">
              <w:rPr>
                <w:rFonts w:ascii="Arial" w:eastAsia="Times New Roman" w:hAnsi="Arial" w:cs="Arial"/>
                <w:color w:val="000000"/>
                <w:sz w:val="16"/>
                <w:szCs w:val="16"/>
                <w:lang w:eastAsia="cs-CZ"/>
              </w:rPr>
              <w:t xml:space="preserve"> nutno upravit</w:t>
            </w:r>
          </w:p>
          <w:p w14:paraId="7F65209B" w14:textId="77777777" w:rsidR="00BB2312" w:rsidRPr="0049185A" w:rsidRDefault="00BB2312" w:rsidP="00C82506">
            <w:pPr>
              <w:pStyle w:val="Odstavecseseznamem"/>
              <w:numPr>
                <w:ilvl w:val="0"/>
                <w:numId w:val="7"/>
              </w:numPr>
              <w:spacing w:after="0" w:line="240" w:lineRule="auto"/>
              <w:ind w:left="179" w:hanging="179"/>
              <w:rPr>
                <w:rFonts w:ascii="Arial" w:eastAsia="Times New Roman" w:hAnsi="Arial" w:cs="Arial"/>
                <w:color w:val="000000"/>
                <w:sz w:val="16"/>
                <w:szCs w:val="16"/>
                <w:lang w:eastAsia="cs-CZ"/>
              </w:rPr>
            </w:pPr>
            <w:r w:rsidRPr="0049185A">
              <w:rPr>
                <w:rFonts w:ascii="Arial" w:eastAsia="Times New Roman" w:hAnsi="Arial" w:cs="Arial"/>
                <w:color w:val="000000"/>
                <w:sz w:val="16"/>
                <w:szCs w:val="16"/>
                <w:lang w:eastAsia="cs-CZ"/>
              </w:rPr>
              <w:t xml:space="preserve">Uvedený odkaz </w:t>
            </w:r>
            <w:proofErr w:type="gramStart"/>
            <w:r w:rsidRPr="0049185A">
              <w:rPr>
                <w:rFonts w:ascii="Arial" w:eastAsia="Times New Roman" w:hAnsi="Arial" w:cs="Arial"/>
                <w:color w:val="000000"/>
                <w:sz w:val="16"/>
                <w:szCs w:val="16"/>
                <w:lang w:eastAsia="cs-CZ"/>
              </w:rPr>
              <w:t>nefunguje ,</w:t>
            </w:r>
            <w:proofErr w:type="gramEnd"/>
            <w:r w:rsidRPr="0049185A">
              <w:rPr>
                <w:rFonts w:ascii="Arial" w:eastAsia="Times New Roman" w:hAnsi="Arial" w:cs="Arial"/>
                <w:color w:val="000000"/>
                <w:sz w:val="16"/>
                <w:szCs w:val="16"/>
                <w:lang w:eastAsia="cs-CZ"/>
              </w:rPr>
              <w:t xml:space="preserve"> jedná se o Definice centra DPV – Společnost klinické výživy a intenzivní metabolické péče </w:t>
            </w:r>
            <w:hyperlink r:id="rId10" w:history="1">
              <w:r w:rsidRPr="0049185A">
                <w:rPr>
                  <w:rStyle w:val="Hypertextovodkaz"/>
                  <w:rFonts w:ascii="Arial" w:eastAsia="Times New Roman" w:hAnsi="Arial" w:cs="Arial"/>
                  <w:sz w:val="16"/>
                  <w:szCs w:val="16"/>
                  <w:lang w:eastAsia="cs-CZ"/>
                </w:rPr>
                <w:t>https://skvimp.cz/o-spolecnosti/pracovni-skupiny/domaci-parentalni-vyziva/definice-centra-dpv/</w:t>
              </w:r>
            </w:hyperlink>
            <w:r w:rsidRPr="0049185A">
              <w:rPr>
                <w:rFonts w:ascii="Arial" w:eastAsia="Times New Roman" w:hAnsi="Arial" w:cs="Arial"/>
                <w:color w:val="000000"/>
                <w:sz w:val="16"/>
                <w:szCs w:val="16"/>
                <w:lang w:eastAsia="cs-CZ"/>
              </w:rPr>
              <w:t xml:space="preserve"> ?</w:t>
            </w:r>
            <w:r w:rsidRPr="0049185A">
              <w:rPr>
                <w:rFonts w:ascii="Arial" w:eastAsia="Times New Roman" w:hAnsi="Arial" w:cs="Arial"/>
                <w:color w:val="000000"/>
                <w:sz w:val="16"/>
                <w:szCs w:val="16"/>
                <w:lang w:eastAsia="cs-CZ"/>
              </w:rPr>
              <w:br/>
              <w:t xml:space="preserve">Zde je uvedena definice centra, což ZP nebudou </w:t>
            </w:r>
            <w:proofErr w:type="spellStart"/>
            <w:r w:rsidRPr="0049185A">
              <w:rPr>
                <w:rFonts w:ascii="Arial" w:eastAsia="Times New Roman" w:hAnsi="Arial" w:cs="Arial"/>
                <w:color w:val="000000"/>
                <w:sz w:val="16"/>
                <w:szCs w:val="16"/>
                <w:lang w:eastAsia="cs-CZ"/>
              </w:rPr>
              <w:t>překontrolovávat</w:t>
            </w:r>
            <w:proofErr w:type="spellEnd"/>
            <w:r w:rsidRPr="0049185A">
              <w:rPr>
                <w:rFonts w:ascii="Arial" w:eastAsia="Times New Roman" w:hAnsi="Arial" w:cs="Arial"/>
                <w:color w:val="000000"/>
                <w:sz w:val="16"/>
                <w:szCs w:val="16"/>
                <w:lang w:eastAsia="cs-CZ"/>
              </w:rPr>
              <w:t xml:space="preserve">. Nutno uvést odkaz na seznam center, kterým daný výkon přísluší. Jedná se o centra uvedená zde? Centra domácí parenterální výživy – Společnost klinické výživy a intenzivní metabolické péče </w:t>
            </w:r>
            <w:hyperlink r:id="rId11" w:history="1">
              <w:r w:rsidRPr="0049185A">
                <w:rPr>
                  <w:rStyle w:val="Hypertextovodkaz"/>
                  <w:rFonts w:ascii="Arial" w:eastAsia="Times New Roman" w:hAnsi="Arial" w:cs="Arial"/>
                  <w:sz w:val="16"/>
                  <w:szCs w:val="16"/>
                  <w:lang w:eastAsia="cs-CZ"/>
                </w:rPr>
                <w:t>https://skvimp.cz/o-spolecnosti/pracovni-skupiny/domaci-parentalni-vyziva/centra-domaci-parentalni-vyzivy/</w:t>
              </w:r>
            </w:hyperlink>
            <w:r w:rsidRPr="0049185A">
              <w:rPr>
                <w:rFonts w:ascii="Arial" w:eastAsia="Times New Roman" w:hAnsi="Arial" w:cs="Arial"/>
                <w:color w:val="000000"/>
                <w:sz w:val="16"/>
                <w:szCs w:val="16"/>
                <w:lang w:eastAsia="cs-CZ"/>
              </w:rPr>
              <w:t xml:space="preserve"> </w:t>
            </w:r>
          </w:p>
          <w:p w14:paraId="65A0DF14" w14:textId="77777777" w:rsidR="00BB2312" w:rsidRPr="0049185A" w:rsidRDefault="00BB2312" w:rsidP="00C82506">
            <w:pPr>
              <w:pStyle w:val="Odstavecseseznamem"/>
              <w:numPr>
                <w:ilvl w:val="0"/>
                <w:numId w:val="7"/>
              </w:numPr>
              <w:spacing w:after="0" w:line="240" w:lineRule="auto"/>
              <w:ind w:left="179" w:hanging="179"/>
              <w:rPr>
                <w:rFonts w:ascii="Arial" w:eastAsia="Times New Roman" w:hAnsi="Arial" w:cs="Arial"/>
                <w:color w:val="000000"/>
                <w:sz w:val="16"/>
                <w:szCs w:val="16"/>
                <w:lang w:eastAsia="cs-CZ"/>
              </w:rPr>
            </w:pPr>
            <w:r w:rsidRPr="0049185A">
              <w:rPr>
                <w:rFonts w:ascii="Arial" w:eastAsia="Times New Roman" w:hAnsi="Arial" w:cs="Arial"/>
                <w:color w:val="000000"/>
                <w:sz w:val="16"/>
                <w:szCs w:val="16"/>
                <w:lang w:eastAsia="cs-CZ"/>
              </w:rPr>
              <w:t xml:space="preserve">Potřebné revidovat spotřebovávané množství PMAT položky </w:t>
            </w:r>
            <w:proofErr w:type="gramStart"/>
            <w:r w:rsidRPr="0049185A">
              <w:rPr>
                <w:rFonts w:ascii="Arial" w:eastAsia="Times New Roman" w:hAnsi="Arial" w:cs="Arial"/>
                <w:color w:val="000000"/>
                <w:sz w:val="16"/>
                <w:szCs w:val="16"/>
                <w:lang w:eastAsia="cs-CZ"/>
              </w:rPr>
              <w:t>A002667 - balení</w:t>
            </w:r>
            <w:proofErr w:type="gramEnd"/>
            <w:r w:rsidRPr="0049185A">
              <w:rPr>
                <w:rFonts w:ascii="Arial" w:eastAsia="Times New Roman" w:hAnsi="Arial" w:cs="Arial"/>
                <w:color w:val="000000"/>
                <w:sz w:val="16"/>
                <w:szCs w:val="16"/>
                <w:lang w:eastAsia="cs-CZ"/>
              </w:rPr>
              <w:t xml:space="preserve"> obsahuje 25 jednotek po dvou kusech 10x10 cm gázy. </w:t>
            </w:r>
          </w:p>
          <w:p w14:paraId="679AFD5F" w14:textId="77777777" w:rsidR="00BB2312" w:rsidRPr="0049185A" w:rsidRDefault="00BB2312" w:rsidP="00C82506">
            <w:pPr>
              <w:pStyle w:val="Odstavecseseznamem"/>
              <w:numPr>
                <w:ilvl w:val="0"/>
                <w:numId w:val="7"/>
              </w:numPr>
              <w:spacing w:after="0" w:line="240" w:lineRule="auto"/>
              <w:ind w:left="179" w:hanging="179"/>
              <w:rPr>
                <w:rFonts w:ascii="Arial" w:eastAsia="Times New Roman" w:hAnsi="Arial" w:cs="Arial"/>
                <w:color w:val="000000"/>
                <w:sz w:val="16"/>
                <w:szCs w:val="16"/>
                <w:lang w:eastAsia="cs-CZ"/>
              </w:rPr>
            </w:pPr>
            <w:r w:rsidRPr="0049185A">
              <w:rPr>
                <w:rFonts w:ascii="Arial" w:eastAsia="Times New Roman" w:hAnsi="Arial" w:cs="Arial"/>
                <w:color w:val="000000"/>
                <w:sz w:val="16"/>
                <w:szCs w:val="16"/>
                <w:lang w:eastAsia="cs-CZ"/>
              </w:rPr>
              <w:t xml:space="preserve">Revidovat cenu PMAT položky </w:t>
            </w:r>
            <w:proofErr w:type="gramStart"/>
            <w:r w:rsidRPr="0049185A">
              <w:rPr>
                <w:rFonts w:ascii="Arial" w:eastAsia="Times New Roman" w:hAnsi="Arial" w:cs="Arial"/>
                <w:color w:val="000000"/>
                <w:sz w:val="16"/>
                <w:szCs w:val="16"/>
                <w:lang w:eastAsia="cs-CZ"/>
              </w:rPr>
              <w:t>A084728 - maloobchodní</w:t>
            </w:r>
            <w:proofErr w:type="gramEnd"/>
            <w:r w:rsidRPr="0049185A">
              <w:rPr>
                <w:rFonts w:ascii="Arial" w:eastAsia="Times New Roman" w:hAnsi="Arial" w:cs="Arial"/>
                <w:color w:val="000000"/>
                <w:sz w:val="16"/>
                <w:szCs w:val="16"/>
                <w:lang w:eastAsia="cs-CZ"/>
              </w:rPr>
              <w:t xml:space="preserve"> cena stříkačky Janette Alfa </w:t>
            </w:r>
            <w:proofErr w:type="spellStart"/>
            <w:r w:rsidRPr="0049185A">
              <w:rPr>
                <w:rFonts w:ascii="Arial" w:eastAsia="Times New Roman" w:hAnsi="Arial" w:cs="Arial"/>
                <w:color w:val="000000"/>
                <w:sz w:val="16"/>
                <w:szCs w:val="16"/>
                <w:lang w:eastAsia="cs-CZ"/>
              </w:rPr>
              <w:t>lavážní</w:t>
            </w:r>
            <w:proofErr w:type="spellEnd"/>
            <w:r w:rsidRPr="0049185A">
              <w:rPr>
                <w:rFonts w:ascii="Arial" w:eastAsia="Times New Roman" w:hAnsi="Arial" w:cs="Arial"/>
                <w:color w:val="000000"/>
                <w:sz w:val="16"/>
                <w:szCs w:val="16"/>
                <w:lang w:eastAsia="cs-CZ"/>
              </w:rPr>
              <w:t xml:space="preserve">, sterilní 150 ml se pohybuje kolem 60 Kč. </w:t>
            </w:r>
          </w:p>
          <w:p w14:paraId="3FF7100F" w14:textId="77777777" w:rsidR="00BB2312" w:rsidRPr="0049185A" w:rsidRDefault="00BB2312" w:rsidP="00C82506">
            <w:pPr>
              <w:pStyle w:val="Odstavecseseznamem"/>
              <w:numPr>
                <w:ilvl w:val="0"/>
                <w:numId w:val="7"/>
              </w:numPr>
              <w:spacing w:after="0" w:line="240" w:lineRule="auto"/>
              <w:ind w:left="179" w:hanging="179"/>
              <w:rPr>
                <w:rFonts w:ascii="Arial" w:eastAsia="Times New Roman" w:hAnsi="Arial" w:cs="Arial"/>
                <w:color w:val="000000"/>
                <w:sz w:val="16"/>
                <w:szCs w:val="16"/>
                <w:lang w:eastAsia="cs-CZ"/>
              </w:rPr>
            </w:pPr>
            <w:r w:rsidRPr="0049185A">
              <w:rPr>
                <w:rFonts w:ascii="Arial" w:eastAsia="Times New Roman" w:hAnsi="Arial" w:cs="Arial"/>
                <w:color w:val="000000"/>
                <w:sz w:val="16"/>
                <w:szCs w:val="16"/>
                <w:lang w:eastAsia="cs-CZ"/>
              </w:rPr>
              <w:t xml:space="preserve">Odebrat PMAT položku </w:t>
            </w:r>
            <w:proofErr w:type="gramStart"/>
            <w:r w:rsidRPr="0049185A">
              <w:rPr>
                <w:rFonts w:ascii="Arial" w:eastAsia="Times New Roman" w:hAnsi="Arial" w:cs="Arial"/>
                <w:color w:val="000000"/>
                <w:sz w:val="16"/>
                <w:szCs w:val="16"/>
                <w:lang w:eastAsia="cs-CZ"/>
              </w:rPr>
              <w:t>A084727 - Set</w:t>
            </w:r>
            <w:proofErr w:type="gramEnd"/>
            <w:r w:rsidRPr="0049185A">
              <w:rPr>
                <w:rFonts w:ascii="Arial" w:eastAsia="Times New Roman" w:hAnsi="Arial" w:cs="Arial"/>
                <w:color w:val="000000"/>
                <w:sz w:val="16"/>
                <w:szCs w:val="16"/>
                <w:lang w:eastAsia="cs-CZ"/>
              </w:rPr>
              <w:t xml:space="preserve"> aplikační k enterální pumpě, enterální pumpa se zde dle popisu výkonu nevyužívá. </w:t>
            </w:r>
          </w:p>
          <w:p w14:paraId="042FF488" w14:textId="77777777" w:rsidR="00BB2312" w:rsidRPr="00BB2312" w:rsidRDefault="00BB2312" w:rsidP="002324CC">
            <w:pPr>
              <w:pStyle w:val="Odstavecseseznamem"/>
              <w:numPr>
                <w:ilvl w:val="0"/>
                <w:numId w:val="6"/>
              </w:numPr>
              <w:spacing w:after="0" w:line="240" w:lineRule="auto"/>
              <w:ind w:left="179" w:hanging="179"/>
              <w:rPr>
                <w:rFonts w:ascii="Arial" w:eastAsia="Times New Roman" w:hAnsi="Arial" w:cs="Arial"/>
                <w:color w:val="000000"/>
                <w:sz w:val="16"/>
                <w:szCs w:val="16"/>
                <w:lang w:eastAsia="cs-CZ"/>
              </w:rPr>
            </w:pPr>
            <w:r w:rsidRPr="00BB2312">
              <w:rPr>
                <w:rFonts w:ascii="Arial" w:eastAsia="Times New Roman" w:hAnsi="Arial" w:cs="Arial"/>
                <w:color w:val="000000"/>
                <w:sz w:val="16"/>
                <w:szCs w:val="16"/>
                <w:lang w:eastAsia="cs-CZ"/>
              </w:rPr>
              <w:t xml:space="preserve">ZULP – </w:t>
            </w:r>
            <w:r w:rsidRPr="00BB2312">
              <w:rPr>
                <w:rFonts w:ascii="Arial" w:eastAsia="Times New Roman" w:hAnsi="Arial" w:cs="Arial"/>
                <w:b/>
                <w:color w:val="000000"/>
                <w:sz w:val="16"/>
                <w:szCs w:val="16"/>
                <w:lang w:eastAsia="cs-CZ"/>
              </w:rPr>
              <w:t>jak bylo vykazováno doposud, není nová péče, z jakého důvodu je nově zařazeno pod ZULP?? v odůvodnění vyjádření chybí</w:t>
            </w:r>
          </w:p>
          <w:p w14:paraId="3EC4BA28" w14:textId="77777777" w:rsidR="00BB2312" w:rsidRPr="00F6658B" w:rsidRDefault="00BB2312" w:rsidP="002C1C96">
            <w:pPr>
              <w:spacing w:after="0" w:line="240" w:lineRule="auto"/>
              <w:rPr>
                <w:rFonts w:ascii="Arial" w:eastAsia="Times New Roman" w:hAnsi="Arial" w:cs="Arial"/>
                <w:color w:val="000000"/>
                <w:sz w:val="16"/>
                <w:szCs w:val="16"/>
                <w:lang w:eastAsia="cs-CZ"/>
              </w:rPr>
            </w:pPr>
            <w:r>
              <w:rPr>
                <w:rFonts w:ascii="Arial" w:eastAsia="Times New Roman" w:hAnsi="Arial" w:cs="Arial"/>
                <w:color w:val="000000"/>
                <w:sz w:val="16"/>
                <w:szCs w:val="16"/>
                <w:highlight w:val="lightGray"/>
                <w:lang w:eastAsia="cs-CZ"/>
              </w:rPr>
              <w:t>Dále viz též připomínky 11501</w:t>
            </w:r>
          </w:p>
        </w:tc>
      </w:tr>
      <w:tr w:rsidR="00BB2312" w:rsidRPr="00F6658B" w14:paraId="4BA787A4" w14:textId="77777777" w:rsidTr="005A6FF5">
        <w:trPr>
          <w:trHeight w:val="1076"/>
        </w:trPr>
        <w:tc>
          <w:tcPr>
            <w:tcW w:w="993" w:type="dxa"/>
            <w:tcBorders>
              <w:top w:val="nil"/>
              <w:left w:val="single" w:sz="4" w:space="0" w:color="auto"/>
              <w:bottom w:val="single" w:sz="4" w:space="0" w:color="auto"/>
              <w:right w:val="single" w:sz="4" w:space="0" w:color="auto"/>
            </w:tcBorders>
            <w:shd w:val="clear" w:color="auto" w:fill="auto"/>
            <w:hideMark/>
          </w:tcPr>
          <w:p w14:paraId="08139877"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lastRenderedPageBreak/>
              <w:t>101</w:t>
            </w:r>
          </w:p>
        </w:tc>
        <w:tc>
          <w:tcPr>
            <w:tcW w:w="2268" w:type="dxa"/>
            <w:tcBorders>
              <w:top w:val="nil"/>
              <w:left w:val="nil"/>
              <w:bottom w:val="single" w:sz="4" w:space="0" w:color="auto"/>
              <w:right w:val="single" w:sz="4" w:space="0" w:color="auto"/>
            </w:tcBorders>
            <w:shd w:val="clear" w:color="auto" w:fill="auto"/>
            <w:hideMark/>
          </w:tcPr>
          <w:p w14:paraId="72CCBB75"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11503</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SPECIÁLNÍ ENTERÁLNÍ VÝŽIVA (OLIGOPEPTIDICKÁ)</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zrušení výkonu</w:t>
            </w:r>
          </w:p>
        </w:tc>
        <w:tc>
          <w:tcPr>
            <w:tcW w:w="11624" w:type="dxa"/>
            <w:tcBorders>
              <w:top w:val="nil"/>
              <w:left w:val="nil"/>
              <w:bottom w:val="single" w:sz="4" w:space="0" w:color="auto"/>
              <w:right w:val="single" w:sz="4" w:space="0" w:color="auto"/>
            </w:tcBorders>
            <w:shd w:val="clear" w:color="auto" w:fill="auto"/>
            <w:hideMark/>
          </w:tcPr>
          <w:p w14:paraId="33407A7B" w14:textId="77777777" w:rsidR="00BB2312" w:rsidRPr="00F6658B" w:rsidRDefault="00BB2312" w:rsidP="000140C8">
            <w:pPr>
              <w:spacing w:after="0" w:line="240" w:lineRule="auto"/>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bez připomínek</w:t>
            </w:r>
            <w:r w:rsidRPr="00F6658B">
              <w:rPr>
                <w:rFonts w:ascii="Arial" w:eastAsia="Times New Roman" w:hAnsi="Arial" w:cs="Arial"/>
                <w:color w:val="000000"/>
                <w:sz w:val="16"/>
                <w:szCs w:val="16"/>
                <w:lang w:eastAsia="cs-CZ"/>
              </w:rPr>
              <w:br/>
            </w:r>
          </w:p>
        </w:tc>
      </w:tr>
      <w:tr w:rsidR="00BB2312" w:rsidRPr="00F6658B" w14:paraId="70C43EFA" w14:textId="77777777" w:rsidTr="005A6FF5">
        <w:trPr>
          <w:trHeight w:val="50"/>
        </w:trPr>
        <w:tc>
          <w:tcPr>
            <w:tcW w:w="993" w:type="dxa"/>
            <w:tcBorders>
              <w:top w:val="nil"/>
              <w:left w:val="single" w:sz="4" w:space="0" w:color="auto"/>
              <w:bottom w:val="single" w:sz="4" w:space="0" w:color="auto"/>
              <w:right w:val="single" w:sz="4" w:space="0" w:color="auto"/>
            </w:tcBorders>
            <w:shd w:val="clear" w:color="auto" w:fill="auto"/>
            <w:hideMark/>
          </w:tcPr>
          <w:p w14:paraId="750B78F0"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101</w:t>
            </w:r>
          </w:p>
        </w:tc>
        <w:tc>
          <w:tcPr>
            <w:tcW w:w="2268" w:type="dxa"/>
            <w:tcBorders>
              <w:top w:val="nil"/>
              <w:left w:val="nil"/>
              <w:bottom w:val="single" w:sz="4" w:space="0" w:color="auto"/>
              <w:right w:val="single" w:sz="4" w:space="0" w:color="auto"/>
            </w:tcBorders>
            <w:shd w:val="clear" w:color="auto" w:fill="auto"/>
            <w:hideMark/>
          </w:tcPr>
          <w:p w14:paraId="542B91A3"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11504</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DOPLŇKOVÁ PARENTERÁLNÍ VÝŽIVA</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zrušení výkonu</w:t>
            </w:r>
          </w:p>
        </w:tc>
        <w:tc>
          <w:tcPr>
            <w:tcW w:w="11624" w:type="dxa"/>
            <w:tcBorders>
              <w:top w:val="nil"/>
              <w:left w:val="nil"/>
              <w:bottom w:val="single" w:sz="4" w:space="0" w:color="auto"/>
              <w:right w:val="single" w:sz="4" w:space="0" w:color="auto"/>
            </w:tcBorders>
            <w:shd w:val="clear" w:color="auto" w:fill="auto"/>
            <w:hideMark/>
          </w:tcPr>
          <w:p w14:paraId="267EFD32" w14:textId="77777777" w:rsidR="00BB2312" w:rsidRPr="00F6658B" w:rsidRDefault="00BB2312" w:rsidP="000140C8">
            <w:pPr>
              <w:spacing w:after="0" w:line="240" w:lineRule="auto"/>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bez připomínek</w:t>
            </w:r>
          </w:p>
        </w:tc>
      </w:tr>
      <w:tr w:rsidR="00BB2312" w:rsidRPr="00F6658B" w14:paraId="1AA47A72" w14:textId="77777777" w:rsidTr="005A6FF5">
        <w:trPr>
          <w:trHeight w:val="1164"/>
        </w:trPr>
        <w:tc>
          <w:tcPr>
            <w:tcW w:w="993" w:type="dxa"/>
            <w:tcBorders>
              <w:top w:val="nil"/>
              <w:left w:val="single" w:sz="4" w:space="0" w:color="auto"/>
              <w:bottom w:val="single" w:sz="4" w:space="0" w:color="auto"/>
              <w:right w:val="single" w:sz="4" w:space="0" w:color="auto"/>
            </w:tcBorders>
            <w:shd w:val="clear" w:color="auto" w:fill="auto"/>
            <w:hideMark/>
          </w:tcPr>
          <w:p w14:paraId="33B0F887"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101</w:t>
            </w:r>
          </w:p>
        </w:tc>
        <w:tc>
          <w:tcPr>
            <w:tcW w:w="2268" w:type="dxa"/>
            <w:tcBorders>
              <w:top w:val="nil"/>
              <w:left w:val="nil"/>
              <w:bottom w:val="single" w:sz="4" w:space="0" w:color="auto"/>
              <w:right w:val="single" w:sz="4" w:space="0" w:color="auto"/>
            </w:tcBorders>
            <w:shd w:val="clear" w:color="auto" w:fill="auto"/>
            <w:hideMark/>
          </w:tcPr>
          <w:p w14:paraId="273B28B0"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11505</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SPECIÁLNÍ PARENTERÁLNÍ VÝŽIVA</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zrušení výkonu</w:t>
            </w:r>
          </w:p>
        </w:tc>
        <w:tc>
          <w:tcPr>
            <w:tcW w:w="11624" w:type="dxa"/>
            <w:tcBorders>
              <w:top w:val="nil"/>
              <w:left w:val="nil"/>
              <w:bottom w:val="single" w:sz="4" w:space="0" w:color="auto"/>
              <w:right w:val="single" w:sz="4" w:space="0" w:color="auto"/>
            </w:tcBorders>
            <w:shd w:val="clear" w:color="auto" w:fill="auto"/>
            <w:hideMark/>
          </w:tcPr>
          <w:p w14:paraId="2394B305" w14:textId="77777777" w:rsidR="00BB2312" w:rsidRPr="00F6658B" w:rsidRDefault="00BB2312" w:rsidP="000140C8">
            <w:pPr>
              <w:spacing w:after="0" w:line="240" w:lineRule="auto"/>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bez připomínek</w:t>
            </w:r>
          </w:p>
        </w:tc>
      </w:tr>
      <w:tr w:rsidR="00BB2312" w:rsidRPr="00F6658B" w14:paraId="4D3B2C3F" w14:textId="77777777" w:rsidTr="005A6FF5">
        <w:trPr>
          <w:trHeight w:val="50"/>
        </w:trPr>
        <w:tc>
          <w:tcPr>
            <w:tcW w:w="993" w:type="dxa"/>
            <w:tcBorders>
              <w:top w:val="nil"/>
              <w:left w:val="single" w:sz="4" w:space="0" w:color="auto"/>
              <w:bottom w:val="single" w:sz="4" w:space="0" w:color="auto"/>
              <w:right w:val="single" w:sz="4" w:space="0" w:color="auto"/>
            </w:tcBorders>
            <w:shd w:val="clear" w:color="auto" w:fill="auto"/>
            <w:hideMark/>
          </w:tcPr>
          <w:p w14:paraId="32FA20A9"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101</w:t>
            </w:r>
          </w:p>
        </w:tc>
        <w:tc>
          <w:tcPr>
            <w:tcW w:w="2268" w:type="dxa"/>
            <w:tcBorders>
              <w:top w:val="nil"/>
              <w:left w:val="nil"/>
              <w:bottom w:val="single" w:sz="4" w:space="0" w:color="auto"/>
              <w:right w:val="single" w:sz="4" w:space="0" w:color="auto"/>
            </w:tcBorders>
            <w:shd w:val="clear" w:color="auto" w:fill="auto"/>
            <w:hideMark/>
          </w:tcPr>
          <w:p w14:paraId="40C3C48B"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11506</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APLIKACE PARENTERÁLNÍ VÝŽIVY V NEMOCNIČNÍ PÉČI</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 xml:space="preserve">změnové řízení: změna názvu, doby trvání, popisu a obsahu výkonu, nositelů, materiálů, přípravků, </w:t>
            </w:r>
            <w:proofErr w:type="gramStart"/>
            <w:r w:rsidRPr="00F6658B">
              <w:rPr>
                <w:rFonts w:ascii="Arial" w:eastAsia="Times New Roman" w:hAnsi="Arial" w:cs="Arial"/>
                <w:b/>
                <w:bCs/>
                <w:color w:val="000000"/>
                <w:sz w:val="16"/>
                <w:szCs w:val="16"/>
                <w:lang w:eastAsia="cs-CZ"/>
              </w:rPr>
              <w:t xml:space="preserve">přístrojů,  </w:t>
            </w:r>
            <w:proofErr w:type="spellStart"/>
            <w:r w:rsidRPr="00F6658B">
              <w:rPr>
                <w:rFonts w:ascii="Arial" w:eastAsia="Times New Roman" w:hAnsi="Arial" w:cs="Arial"/>
                <w:b/>
                <w:bCs/>
                <w:color w:val="000000"/>
                <w:sz w:val="16"/>
                <w:szCs w:val="16"/>
                <w:lang w:eastAsia="cs-CZ"/>
              </w:rPr>
              <w:t>ZULPu</w:t>
            </w:r>
            <w:proofErr w:type="spellEnd"/>
            <w:proofErr w:type="gramEnd"/>
            <w:r w:rsidRPr="00F6658B">
              <w:rPr>
                <w:rFonts w:ascii="Arial" w:eastAsia="Times New Roman" w:hAnsi="Arial" w:cs="Arial"/>
                <w:b/>
                <w:bCs/>
                <w:color w:val="000000"/>
                <w:sz w:val="16"/>
                <w:szCs w:val="16"/>
                <w:lang w:eastAsia="cs-CZ"/>
              </w:rPr>
              <w:t xml:space="preserve"> a bodové hodnoty</w:t>
            </w:r>
          </w:p>
        </w:tc>
        <w:tc>
          <w:tcPr>
            <w:tcW w:w="11624" w:type="dxa"/>
            <w:tcBorders>
              <w:top w:val="nil"/>
              <w:left w:val="nil"/>
              <w:bottom w:val="single" w:sz="4" w:space="0" w:color="auto"/>
              <w:right w:val="single" w:sz="4" w:space="0" w:color="auto"/>
            </w:tcBorders>
            <w:shd w:val="clear" w:color="auto" w:fill="auto"/>
            <w:hideMark/>
          </w:tcPr>
          <w:p w14:paraId="3157D779" w14:textId="77777777" w:rsidR="00BB2312" w:rsidRPr="00FC6813" w:rsidRDefault="00BB2312" w:rsidP="00C82506">
            <w:pPr>
              <w:pStyle w:val="Odstavecseseznamem"/>
              <w:numPr>
                <w:ilvl w:val="0"/>
                <w:numId w:val="8"/>
              </w:numPr>
              <w:spacing w:after="0" w:line="240" w:lineRule="auto"/>
              <w:ind w:left="179" w:hanging="179"/>
              <w:rPr>
                <w:rFonts w:ascii="Arial" w:eastAsia="Times New Roman" w:hAnsi="Arial" w:cs="Arial"/>
                <w:b/>
                <w:color w:val="000000"/>
                <w:sz w:val="16"/>
                <w:szCs w:val="16"/>
                <w:lang w:eastAsia="cs-CZ"/>
              </w:rPr>
            </w:pPr>
            <w:r>
              <w:rPr>
                <w:rFonts w:ascii="Arial" w:eastAsia="Times New Roman" w:hAnsi="Arial" w:cs="Arial"/>
                <w:color w:val="000000"/>
                <w:sz w:val="16"/>
                <w:szCs w:val="16"/>
                <w:lang w:eastAsia="cs-CZ"/>
              </w:rPr>
              <w:t>Potřebné z</w:t>
            </w:r>
            <w:r w:rsidRPr="00F6658B">
              <w:rPr>
                <w:rFonts w:ascii="Arial" w:eastAsia="Times New Roman" w:hAnsi="Arial" w:cs="Arial"/>
                <w:color w:val="000000"/>
                <w:sz w:val="16"/>
                <w:szCs w:val="16"/>
                <w:lang w:eastAsia="cs-CZ"/>
              </w:rPr>
              <w:t xml:space="preserve">důvodnit </w:t>
            </w:r>
            <w:r w:rsidRPr="00FC6813">
              <w:rPr>
                <w:rFonts w:ascii="Arial" w:eastAsia="Times New Roman" w:hAnsi="Arial" w:cs="Arial"/>
                <w:b/>
                <w:color w:val="000000"/>
                <w:sz w:val="16"/>
                <w:szCs w:val="16"/>
                <w:lang w:eastAsia="cs-CZ"/>
              </w:rPr>
              <w:t>navýšení časové dotace z 15 na 45 min!</w:t>
            </w:r>
          </w:p>
          <w:p w14:paraId="11F201AB" w14:textId="77777777" w:rsidR="00BB2312" w:rsidRPr="00F6658B" w:rsidRDefault="00BB2312" w:rsidP="00C82506">
            <w:pPr>
              <w:pStyle w:val="Odstavecseseznamem"/>
              <w:numPr>
                <w:ilvl w:val="0"/>
                <w:numId w:val="8"/>
              </w:numPr>
              <w:spacing w:after="0" w:line="240" w:lineRule="auto"/>
              <w:ind w:left="179" w:hanging="179"/>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 xml:space="preserve">Zdůvodnit dalšího nově uváděného nositele S2 30 min – NLZP se nekalkuluje, je v </w:t>
            </w:r>
            <w:proofErr w:type="gramStart"/>
            <w:r w:rsidRPr="00F6658B">
              <w:rPr>
                <w:rFonts w:ascii="Arial" w:eastAsia="Times New Roman" w:hAnsi="Arial" w:cs="Arial"/>
                <w:color w:val="000000"/>
                <w:sz w:val="16"/>
                <w:szCs w:val="16"/>
                <w:lang w:eastAsia="cs-CZ"/>
              </w:rPr>
              <w:t xml:space="preserve">režii </w:t>
            </w:r>
            <w:r>
              <w:rPr>
                <w:rFonts w:ascii="Arial" w:eastAsia="Times New Roman" w:hAnsi="Arial" w:cs="Arial"/>
                <w:color w:val="000000"/>
                <w:sz w:val="16"/>
                <w:szCs w:val="16"/>
                <w:lang w:eastAsia="cs-CZ"/>
              </w:rPr>
              <w:t>-viz</w:t>
            </w:r>
            <w:proofErr w:type="gramEnd"/>
            <w:r>
              <w:rPr>
                <w:rFonts w:ascii="Arial" w:eastAsia="Times New Roman" w:hAnsi="Arial" w:cs="Arial"/>
                <w:color w:val="000000"/>
                <w:sz w:val="16"/>
                <w:szCs w:val="16"/>
                <w:lang w:eastAsia="cs-CZ"/>
              </w:rPr>
              <w:t xml:space="preserve"> výše</w:t>
            </w:r>
          </w:p>
          <w:p w14:paraId="0C36C641" w14:textId="77777777" w:rsidR="00BB2312" w:rsidRPr="00F6658B" w:rsidRDefault="00BB2312" w:rsidP="00C82506">
            <w:pPr>
              <w:pStyle w:val="Odstavecseseznamem"/>
              <w:numPr>
                <w:ilvl w:val="0"/>
                <w:numId w:val="8"/>
              </w:numPr>
              <w:spacing w:after="0" w:line="240" w:lineRule="auto"/>
              <w:ind w:left="179" w:hanging="179"/>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Vysvětlit značné navýšení PMAT</w:t>
            </w:r>
          </w:p>
          <w:p w14:paraId="2C6069E1" w14:textId="77777777" w:rsidR="00BB2312" w:rsidRPr="00F6658B" w:rsidRDefault="00BB2312" w:rsidP="00C82506">
            <w:pPr>
              <w:pStyle w:val="Odstavecseseznamem"/>
              <w:numPr>
                <w:ilvl w:val="0"/>
                <w:numId w:val="8"/>
              </w:numPr>
              <w:spacing w:after="0" w:line="240" w:lineRule="auto"/>
              <w:ind w:left="179" w:hanging="179"/>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 xml:space="preserve">Uvedený odkaz v Podmínce </w:t>
            </w:r>
            <w:proofErr w:type="gramStart"/>
            <w:r w:rsidRPr="00F6658B">
              <w:rPr>
                <w:rFonts w:ascii="Arial" w:eastAsia="Times New Roman" w:hAnsi="Arial" w:cs="Arial"/>
                <w:color w:val="000000"/>
                <w:sz w:val="16"/>
                <w:szCs w:val="16"/>
                <w:lang w:eastAsia="cs-CZ"/>
              </w:rPr>
              <w:t>nefunguje ,</w:t>
            </w:r>
            <w:proofErr w:type="gramEnd"/>
            <w:r w:rsidRPr="00F6658B">
              <w:rPr>
                <w:rFonts w:ascii="Arial" w:eastAsia="Times New Roman" w:hAnsi="Arial" w:cs="Arial"/>
                <w:color w:val="000000"/>
                <w:sz w:val="16"/>
                <w:szCs w:val="16"/>
                <w:lang w:eastAsia="cs-CZ"/>
              </w:rPr>
              <w:t xml:space="preserve"> jedná se o Definice centra DPV – Společnost klinické výživy a intenzivní metabolické péče </w:t>
            </w:r>
            <w:hyperlink r:id="rId12" w:history="1">
              <w:r w:rsidRPr="00F6658B">
                <w:rPr>
                  <w:rStyle w:val="Hypertextovodkaz"/>
                  <w:rFonts w:ascii="Arial" w:eastAsia="Times New Roman" w:hAnsi="Arial" w:cs="Arial"/>
                  <w:sz w:val="16"/>
                  <w:szCs w:val="16"/>
                  <w:lang w:eastAsia="cs-CZ"/>
                </w:rPr>
                <w:t>https://skvimp.cz/o-spolecnosti/pracovni-skupiny/domaci-parentalni-vyziva/definice-centra-dpv/</w:t>
              </w:r>
            </w:hyperlink>
            <w:r w:rsidRPr="00F6658B">
              <w:rPr>
                <w:rFonts w:ascii="Arial" w:eastAsia="Times New Roman" w:hAnsi="Arial" w:cs="Arial"/>
                <w:color w:val="000000"/>
                <w:sz w:val="16"/>
                <w:szCs w:val="16"/>
                <w:lang w:eastAsia="cs-CZ"/>
              </w:rPr>
              <w:t xml:space="preserve"> ?</w:t>
            </w:r>
            <w:r w:rsidRPr="00F6658B">
              <w:rPr>
                <w:rFonts w:ascii="Arial" w:eastAsia="Times New Roman" w:hAnsi="Arial" w:cs="Arial"/>
                <w:color w:val="000000"/>
                <w:sz w:val="16"/>
                <w:szCs w:val="16"/>
                <w:lang w:eastAsia="cs-CZ"/>
              </w:rPr>
              <w:br/>
              <w:t xml:space="preserve">Zde je uvedena definice centra, což ZP nebudou </w:t>
            </w:r>
            <w:proofErr w:type="spellStart"/>
            <w:r w:rsidRPr="00F6658B">
              <w:rPr>
                <w:rFonts w:ascii="Arial" w:eastAsia="Times New Roman" w:hAnsi="Arial" w:cs="Arial"/>
                <w:color w:val="000000"/>
                <w:sz w:val="16"/>
                <w:szCs w:val="16"/>
                <w:lang w:eastAsia="cs-CZ"/>
              </w:rPr>
              <w:t>překontrolovávat</w:t>
            </w:r>
            <w:proofErr w:type="spellEnd"/>
            <w:r w:rsidRPr="00F6658B">
              <w:rPr>
                <w:rFonts w:ascii="Arial" w:eastAsia="Times New Roman" w:hAnsi="Arial" w:cs="Arial"/>
                <w:color w:val="000000"/>
                <w:sz w:val="16"/>
                <w:szCs w:val="16"/>
                <w:lang w:eastAsia="cs-CZ"/>
              </w:rPr>
              <w:t xml:space="preserve">. Nutno uvést odkaz na seznam center, kterým daný výkon přísluší. Jedná se o centra uvedená zde? Centra domácí parenterální výživy – Společnost klinické výživy a intenzivní metabolické péče </w:t>
            </w:r>
            <w:hyperlink r:id="rId13" w:history="1">
              <w:r w:rsidRPr="00F6658B">
                <w:rPr>
                  <w:rStyle w:val="Hypertextovodkaz"/>
                  <w:rFonts w:ascii="Arial" w:eastAsia="Times New Roman" w:hAnsi="Arial" w:cs="Arial"/>
                  <w:sz w:val="16"/>
                  <w:szCs w:val="16"/>
                  <w:lang w:eastAsia="cs-CZ"/>
                </w:rPr>
                <w:t>https://skvimp.cz/o-spolecnosti/pracovni-skupiny/domaci-parentalni-vyziva/centra-domaci-parentalni-vyzivy/</w:t>
              </w:r>
            </w:hyperlink>
            <w:r w:rsidRPr="00F6658B">
              <w:rPr>
                <w:rFonts w:ascii="Arial" w:eastAsia="Times New Roman" w:hAnsi="Arial" w:cs="Arial"/>
                <w:color w:val="000000"/>
                <w:sz w:val="16"/>
                <w:szCs w:val="16"/>
                <w:lang w:eastAsia="cs-CZ"/>
              </w:rPr>
              <w:t xml:space="preserve"> </w:t>
            </w:r>
          </w:p>
          <w:p w14:paraId="09CAB468" w14:textId="77777777" w:rsidR="00BB2312" w:rsidRPr="0049185A" w:rsidRDefault="00BB2312" w:rsidP="00C82506">
            <w:pPr>
              <w:pStyle w:val="Odstavecseseznamem"/>
              <w:numPr>
                <w:ilvl w:val="0"/>
                <w:numId w:val="6"/>
              </w:numPr>
              <w:spacing w:after="0" w:line="240" w:lineRule="auto"/>
              <w:ind w:left="179" w:hanging="179"/>
              <w:rPr>
                <w:rFonts w:ascii="Arial" w:eastAsia="Times New Roman" w:hAnsi="Arial" w:cs="Arial"/>
                <w:b/>
                <w:color w:val="000000"/>
                <w:sz w:val="16"/>
                <w:szCs w:val="16"/>
                <w:lang w:eastAsia="cs-CZ"/>
              </w:rPr>
            </w:pPr>
            <w:r w:rsidRPr="0049185A">
              <w:rPr>
                <w:rFonts w:ascii="Arial" w:eastAsia="Times New Roman" w:hAnsi="Arial" w:cs="Arial"/>
                <w:color w:val="000000"/>
                <w:sz w:val="16"/>
                <w:szCs w:val="16"/>
                <w:lang w:eastAsia="cs-CZ"/>
              </w:rPr>
              <w:t xml:space="preserve">ZULP – </w:t>
            </w:r>
            <w:r w:rsidRPr="0049185A">
              <w:rPr>
                <w:rFonts w:ascii="Arial" w:eastAsia="Times New Roman" w:hAnsi="Arial" w:cs="Arial"/>
                <w:b/>
                <w:color w:val="000000"/>
                <w:sz w:val="16"/>
                <w:szCs w:val="16"/>
                <w:lang w:eastAsia="cs-CZ"/>
              </w:rPr>
              <w:t>jak bylo vykazováno doposud, není nová péče, z jakého důvodu je nově zařazeno pod ZULP?? v odůvodnění vyjádření chybí</w:t>
            </w:r>
          </w:p>
          <w:p w14:paraId="4077C130" w14:textId="77777777" w:rsidR="00BB2312" w:rsidRPr="00F6658B" w:rsidRDefault="00BB2312" w:rsidP="00955B65">
            <w:pPr>
              <w:spacing w:after="0" w:line="240" w:lineRule="auto"/>
              <w:rPr>
                <w:rFonts w:ascii="Arial" w:eastAsia="Times New Roman" w:hAnsi="Arial" w:cs="Arial"/>
                <w:color w:val="000000"/>
                <w:sz w:val="16"/>
                <w:szCs w:val="16"/>
                <w:lang w:eastAsia="cs-CZ"/>
              </w:rPr>
            </w:pPr>
          </w:p>
        </w:tc>
      </w:tr>
      <w:tr w:rsidR="00BB2312" w:rsidRPr="00F6658B" w14:paraId="100AFC22" w14:textId="77777777" w:rsidTr="005A6FF5">
        <w:trPr>
          <w:trHeight w:val="2391"/>
        </w:trPr>
        <w:tc>
          <w:tcPr>
            <w:tcW w:w="993" w:type="dxa"/>
            <w:tcBorders>
              <w:top w:val="nil"/>
              <w:left w:val="single" w:sz="4" w:space="0" w:color="auto"/>
              <w:bottom w:val="single" w:sz="4" w:space="0" w:color="auto"/>
              <w:right w:val="single" w:sz="4" w:space="0" w:color="auto"/>
            </w:tcBorders>
            <w:shd w:val="clear" w:color="auto" w:fill="auto"/>
            <w:hideMark/>
          </w:tcPr>
          <w:p w14:paraId="721D569C"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102</w:t>
            </w:r>
          </w:p>
        </w:tc>
        <w:tc>
          <w:tcPr>
            <w:tcW w:w="2268" w:type="dxa"/>
            <w:tcBorders>
              <w:top w:val="nil"/>
              <w:left w:val="nil"/>
              <w:bottom w:val="single" w:sz="4" w:space="0" w:color="auto"/>
              <w:right w:val="single" w:sz="4" w:space="0" w:color="auto"/>
            </w:tcBorders>
            <w:shd w:val="clear" w:color="auto" w:fill="auto"/>
            <w:hideMark/>
          </w:tcPr>
          <w:p w14:paraId="6A9083D3"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12520</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ENDOVENÓZNÍ TERMÁLNÍ ABLACE ŽILNÍCH KMENŮ, PŘÍMÝCH AKCESORNÍCH VĚTVÍ, PERFORÁTORŮ, PAHÝLŮ PO PŘEDCHÁZEJÍCÍ OPERACI NA JEDNÉ DOLNÍ KONČETINĚ</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nový výkon</w:t>
            </w:r>
          </w:p>
        </w:tc>
        <w:tc>
          <w:tcPr>
            <w:tcW w:w="11624" w:type="dxa"/>
            <w:tcBorders>
              <w:top w:val="nil"/>
              <w:left w:val="nil"/>
              <w:bottom w:val="single" w:sz="4" w:space="0" w:color="auto"/>
              <w:right w:val="single" w:sz="4" w:space="0" w:color="auto"/>
            </w:tcBorders>
            <w:shd w:val="clear" w:color="auto" w:fill="auto"/>
            <w:hideMark/>
          </w:tcPr>
          <w:p w14:paraId="451E17E2" w14:textId="77777777" w:rsidR="00BB2312" w:rsidRPr="00F424A8" w:rsidRDefault="00BB2312" w:rsidP="00C82506">
            <w:pPr>
              <w:pStyle w:val="Odstavecseseznamem"/>
              <w:numPr>
                <w:ilvl w:val="0"/>
                <w:numId w:val="6"/>
              </w:numPr>
              <w:spacing w:after="0" w:line="240" w:lineRule="auto"/>
              <w:ind w:left="179" w:hanging="179"/>
              <w:rPr>
                <w:rFonts w:ascii="Arial" w:eastAsia="Times New Roman" w:hAnsi="Arial" w:cs="Arial"/>
                <w:color w:val="000000"/>
                <w:sz w:val="16"/>
                <w:szCs w:val="16"/>
                <w:lang w:eastAsia="cs-CZ"/>
              </w:rPr>
            </w:pPr>
            <w:r w:rsidRPr="00F424A8">
              <w:rPr>
                <w:rFonts w:ascii="Arial" w:eastAsia="Times New Roman" w:hAnsi="Arial" w:cs="Arial"/>
                <w:color w:val="000000"/>
                <w:sz w:val="16"/>
                <w:szCs w:val="16"/>
                <w:lang w:eastAsia="cs-CZ"/>
              </w:rPr>
              <w:t>Jsou potřeba 2 nositelé</w:t>
            </w:r>
            <w:r>
              <w:rPr>
                <w:rFonts w:ascii="Arial" w:eastAsia="Times New Roman" w:hAnsi="Arial" w:cs="Arial"/>
                <w:color w:val="000000"/>
                <w:sz w:val="16"/>
                <w:szCs w:val="16"/>
                <w:lang w:eastAsia="cs-CZ"/>
              </w:rPr>
              <w:t xml:space="preserve">? Dle </w:t>
            </w:r>
            <w:r w:rsidRPr="00F457A7">
              <w:rPr>
                <w:rFonts w:ascii="Arial" w:eastAsia="Times New Roman" w:hAnsi="Arial" w:cs="Arial"/>
                <w:color w:val="000000"/>
                <w:sz w:val="16"/>
                <w:szCs w:val="16"/>
                <w:lang w:eastAsia="cs-CZ"/>
              </w:rPr>
              <w:t xml:space="preserve">SZV jsou k výkonu přiřazeny osobní náklady jednoho nositele výkonu, pouze výjimečně více nositelů (operační výkony apod.). Je-li nositelem alespoň 1 lékař nebo jiný vysokoškolský pracovník, nejsou zásadně k výkonu přiřazeny </w:t>
            </w:r>
            <w:r w:rsidRPr="00F424A8">
              <w:rPr>
                <w:rFonts w:ascii="Arial" w:eastAsia="Times New Roman" w:hAnsi="Arial" w:cs="Arial"/>
                <w:color w:val="000000"/>
                <w:sz w:val="16"/>
                <w:szCs w:val="16"/>
                <w:lang w:eastAsia="cs-CZ"/>
              </w:rPr>
              <w:t xml:space="preserve">osobní náklady nelékařských zdravotnických pracovníků (jsou obsaženy v režii). </w:t>
            </w:r>
          </w:p>
          <w:p w14:paraId="2E8717F6" w14:textId="77777777" w:rsidR="00BB2312" w:rsidRPr="00F424A8" w:rsidRDefault="00BB2312" w:rsidP="00C82506">
            <w:pPr>
              <w:pStyle w:val="Odstavecseseznamem"/>
              <w:numPr>
                <w:ilvl w:val="0"/>
                <w:numId w:val="6"/>
              </w:numPr>
              <w:spacing w:after="0" w:line="240" w:lineRule="auto"/>
              <w:ind w:left="179" w:hanging="179"/>
              <w:rPr>
                <w:rFonts w:ascii="Arial" w:eastAsia="Times New Roman" w:hAnsi="Arial" w:cs="Arial"/>
                <w:color w:val="000000"/>
                <w:sz w:val="16"/>
                <w:szCs w:val="16"/>
                <w:lang w:eastAsia="cs-CZ"/>
              </w:rPr>
            </w:pPr>
            <w:r w:rsidRPr="00F424A8">
              <w:rPr>
                <w:rFonts w:ascii="Arial" w:eastAsia="Times New Roman" w:hAnsi="Arial" w:cs="Arial"/>
                <w:color w:val="000000"/>
                <w:sz w:val="16"/>
                <w:szCs w:val="16"/>
                <w:lang w:eastAsia="cs-CZ"/>
              </w:rPr>
              <w:t xml:space="preserve">Ochranné pomůcky personálu jsou součástí režie – z RL odstranit. </w:t>
            </w:r>
          </w:p>
          <w:p w14:paraId="0FAF1090" w14:textId="77777777" w:rsidR="00BB2312" w:rsidRPr="00F424A8" w:rsidRDefault="00BB2312" w:rsidP="00C82506">
            <w:pPr>
              <w:pStyle w:val="Odstavecseseznamem"/>
              <w:numPr>
                <w:ilvl w:val="0"/>
                <w:numId w:val="6"/>
              </w:numPr>
              <w:spacing w:after="0" w:line="240" w:lineRule="auto"/>
              <w:ind w:left="179" w:hanging="179"/>
              <w:rPr>
                <w:rFonts w:ascii="Arial" w:eastAsia="Times New Roman" w:hAnsi="Arial" w:cs="Arial"/>
                <w:color w:val="000000"/>
                <w:sz w:val="16"/>
                <w:szCs w:val="16"/>
                <w:lang w:eastAsia="cs-CZ"/>
              </w:rPr>
            </w:pPr>
            <w:r w:rsidRPr="00F424A8">
              <w:rPr>
                <w:rFonts w:ascii="Arial" w:eastAsia="Times New Roman" w:hAnsi="Arial" w:cs="Arial"/>
                <w:color w:val="000000"/>
                <w:sz w:val="16"/>
                <w:szCs w:val="16"/>
                <w:lang w:eastAsia="cs-CZ"/>
              </w:rPr>
              <w:t xml:space="preserve">Prostředky na dezinfekci (A085003 a A085004) jsou součástí režie– z RL </w:t>
            </w:r>
            <w:proofErr w:type="gramStart"/>
            <w:r w:rsidRPr="00F424A8">
              <w:rPr>
                <w:rFonts w:ascii="Arial" w:eastAsia="Times New Roman" w:hAnsi="Arial" w:cs="Arial"/>
                <w:color w:val="000000"/>
                <w:sz w:val="16"/>
                <w:szCs w:val="16"/>
                <w:lang w:eastAsia="cs-CZ"/>
              </w:rPr>
              <w:t>odstranit..</w:t>
            </w:r>
            <w:proofErr w:type="gramEnd"/>
          </w:p>
          <w:p w14:paraId="4A1B0FC5" w14:textId="77777777" w:rsidR="00BB2312" w:rsidRPr="00F424A8" w:rsidRDefault="00BB2312" w:rsidP="00C82506">
            <w:pPr>
              <w:pStyle w:val="Odstavecseseznamem"/>
              <w:numPr>
                <w:ilvl w:val="0"/>
                <w:numId w:val="6"/>
              </w:numPr>
              <w:spacing w:after="0" w:line="240" w:lineRule="auto"/>
              <w:ind w:left="179" w:hanging="179"/>
              <w:rPr>
                <w:rFonts w:ascii="Arial" w:eastAsia="Times New Roman" w:hAnsi="Arial" w:cs="Arial"/>
                <w:color w:val="000000"/>
                <w:sz w:val="16"/>
                <w:szCs w:val="16"/>
                <w:lang w:eastAsia="cs-CZ"/>
              </w:rPr>
            </w:pPr>
            <w:r w:rsidRPr="00F424A8">
              <w:rPr>
                <w:rFonts w:ascii="Arial" w:eastAsia="Times New Roman" w:hAnsi="Arial" w:cs="Arial"/>
                <w:color w:val="000000"/>
                <w:sz w:val="16"/>
                <w:szCs w:val="16"/>
                <w:lang w:eastAsia="cs-CZ"/>
              </w:rPr>
              <w:t xml:space="preserve">Jak byla stanovena cena PMAT položky </w:t>
            </w:r>
            <w:proofErr w:type="gramStart"/>
            <w:r w:rsidRPr="00F424A8">
              <w:rPr>
                <w:rFonts w:ascii="Arial" w:eastAsia="Times New Roman" w:hAnsi="Arial" w:cs="Arial"/>
                <w:color w:val="000000"/>
                <w:sz w:val="16"/>
                <w:szCs w:val="16"/>
                <w:lang w:eastAsia="cs-CZ"/>
              </w:rPr>
              <w:t>A084993 - Jednorázové</w:t>
            </w:r>
            <w:proofErr w:type="gramEnd"/>
            <w:r w:rsidRPr="00F424A8">
              <w:rPr>
                <w:rFonts w:ascii="Arial" w:eastAsia="Times New Roman" w:hAnsi="Arial" w:cs="Arial"/>
                <w:color w:val="000000"/>
                <w:sz w:val="16"/>
                <w:szCs w:val="16"/>
                <w:lang w:eastAsia="cs-CZ"/>
              </w:rPr>
              <w:t xml:space="preserve"> aplikační laserové vlákno á 7 865 Kč? Jedná se o náklady na jedno použití, cenu za metr, kus? Doložit kalkulaci, cenový přehled, nabídky od více dodavatelů…….</w:t>
            </w:r>
          </w:p>
          <w:p w14:paraId="1B5E8B1C" w14:textId="77777777" w:rsidR="002F5442" w:rsidRPr="002F5442" w:rsidRDefault="00BB2312" w:rsidP="002324CC">
            <w:pPr>
              <w:pStyle w:val="Odstavecseseznamem"/>
              <w:numPr>
                <w:ilvl w:val="0"/>
                <w:numId w:val="6"/>
              </w:numPr>
              <w:spacing w:after="0" w:line="240" w:lineRule="auto"/>
              <w:ind w:left="179" w:hanging="179"/>
              <w:rPr>
                <w:rFonts w:ascii="Arial" w:eastAsia="Times New Roman" w:hAnsi="Arial" w:cs="Arial"/>
                <w:color w:val="000000"/>
                <w:sz w:val="16"/>
                <w:szCs w:val="16"/>
                <w:lang w:eastAsia="cs-CZ"/>
              </w:rPr>
            </w:pPr>
            <w:r w:rsidRPr="002F5442">
              <w:rPr>
                <w:rFonts w:ascii="Arial" w:eastAsia="Times New Roman" w:hAnsi="Arial" w:cs="Arial"/>
                <w:color w:val="000000"/>
                <w:sz w:val="16"/>
                <w:szCs w:val="16"/>
                <w:highlight w:val="lightGray"/>
                <w:lang w:eastAsia="cs-CZ"/>
              </w:rPr>
              <w:t xml:space="preserve">Nemělo by být </w:t>
            </w:r>
            <w:r w:rsidRPr="002F5442">
              <w:rPr>
                <w:rFonts w:ascii="Arial" w:eastAsia="Times New Roman" w:hAnsi="Arial" w:cs="Arial"/>
                <w:b/>
                <w:color w:val="000000"/>
                <w:sz w:val="16"/>
                <w:szCs w:val="16"/>
                <w:highlight w:val="lightGray"/>
                <w:u w:val="single"/>
                <w:lang w:eastAsia="cs-CZ"/>
              </w:rPr>
              <w:t xml:space="preserve">aplikační laserové vlákno v </w:t>
            </w:r>
            <w:proofErr w:type="spellStart"/>
            <w:r w:rsidRPr="002F5442">
              <w:rPr>
                <w:rFonts w:ascii="Arial" w:eastAsia="Times New Roman" w:hAnsi="Arial" w:cs="Arial"/>
                <w:b/>
                <w:color w:val="000000"/>
                <w:sz w:val="16"/>
                <w:szCs w:val="16"/>
                <w:highlight w:val="lightGray"/>
                <w:u w:val="single"/>
                <w:lang w:eastAsia="cs-CZ"/>
              </w:rPr>
              <w:t>ZUMu</w:t>
            </w:r>
            <w:proofErr w:type="spellEnd"/>
            <w:r w:rsidRPr="002F5442">
              <w:rPr>
                <w:rFonts w:ascii="Arial" w:eastAsia="Times New Roman" w:hAnsi="Arial" w:cs="Arial"/>
                <w:b/>
                <w:color w:val="000000"/>
                <w:sz w:val="16"/>
                <w:szCs w:val="16"/>
                <w:highlight w:val="lightGray"/>
                <w:u w:val="single"/>
                <w:lang w:eastAsia="cs-CZ"/>
              </w:rPr>
              <w:t>, neboť patří mezi dražší zdravotnické prostředky</w:t>
            </w:r>
            <w:r w:rsidRPr="002F5442">
              <w:rPr>
                <w:rFonts w:ascii="Arial" w:eastAsia="Times New Roman" w:hAnsi="Arial" w:cs="Arial"/>
                <w:color w:val="000000"/>
                <w:sz w:val="16"/>
                <w:szCs w:val="16"/>
                <w:highlight w:val="lightGray"/>
                <w:lang w:eastAsia="cs-CZ"/>
              </w:rPr>
              <w:t xml:space="preserve">? V tuto chvíli v </w:t>
            </w:r>
            <w:proofErr w:type="spellStart"/>
            <w:r w:rsidRPr="002F5442">
              <w:rPr>
                <w:rFonts w:ascii="Arial" w:eastAsia="Times New Roman" w:hAnsi="Arial" w:cs="Arial"/>
                <w:color w:val="000000"/>
                <w:sz w:val="16"/>
                <w:szCs w:val="16"/>
                <w:highlight w:val="lightGray"/>
                <w:lang w:eastAsia="cs-CZ"/>
              </w:rPr>
              <w:t>PMATu</w:t>
            </w:r>
            <w:proofErr w:type="spellEnd"/>
            <w:r w:rsidRPr="002F5442">
              <w:rPr>
                <w:rFonts w:ascii="Arial" w:eastAsia="Times New Roman" w:hAnsi="Arial" w:cs="Arial"/>
                <w:color w:val="000000"/>
                <w:sz w:val="16"/>
                <w:szCs w:val="16"/>
                <w:highlight w:val="lightGray"/>
                <w:lang w:eastAsia="cs-CZ"/>
              </w:rPr>
              <w:t xml:space="preserve">. Pravděpodobně není zařazené v ÚK VZP-ZP. </w:t>
            </w:r>
            <w:r w:rsidRPr="002F5442">
              <w:rPr>
                <w:rFonts w:ascii="Arial" w:eastAsia="Times New Roman" w:hAnsi="Arial" w:cs="Arial"/>
                <w:b/>
                <w:color w:val="000000"/>
                <w:sz w:val="16"/>
                <w:szCs w:val="16"/>
                <w:highlight w:val="lightGray"/>
                <w:u w:val="single"/>
                <w:lang w:eastAsia="cs-CZ"/>
              </w:rPr>
              <w:t>Což by mělo znamenat předložení analýzy dopadu do rozpočtu</w:t>
            </w:r>
            <w:r w:rsidR="002F5442" w:rsidRPr="002F5442">
              <w:rPr>
                <w:rFonts w:ascii="Arial" w:eastAsia="Times New Roman" w:hAnsi="Arial" w:cs="Arial"/>
                <w:b/>
                <w:color w:val="000000"/>
                <w:sz w:val="16"/>
                <w:szCs w:val="16"/>
                <w:highlight w:val="lightGray"/>
                <w:u w:val="single"/>
                <w:lang w:eastAsia="cs-CZ"/>
              </w:rPr>
              <w:t xml:space="preserve">. </w:t>
            </w:r>
          </w:p>
          <w:p w14:paraId="25E2FCDA" w14:textId="150B80F9" w:rsidR="00BB2312" w:rsidRPr="00F424A8" w:rsidRDefault="00BB2312" w:rsidP="002F5442">
            <w:pPr>
              <w:pStyle w:val="Odstavecseseznamem"/>
              <w:numPr>
                <w:ilvl w:val="0"/>
                <w:numId w:val="6"/>
              </w:numPr>
              <w:spacing w:after="0" w:line="240" w:lineRule="auto"/>
              <w:ind w:left="179" w:hanging="179"/>
              <w:rPr>
                <w:rFonts w:ascii="Arial" w:eastAsia="Times New Roman" w:hAnsi="Arial" w:cs="Arial"/>
                <w:color w:val="000000"/>
                <w:sz w:val="16"/>
                <w:szCs w:val="16"/>
                <w:lang w:eastAsia="cs-CZ"/>
              </w:rPr>
            </w:pPr>
            <w:r w:rsidRPr="002F5442">
              <w:rPr>
                <w:rFonts w:ascii="Arial" w:eastAsia="Times New Roman" w:hAnsi="Arial" w:cs="Arial"/>
                <w:color w:val="000000"/>
                <w:sz w:val="16"/>
                <w:szCs w:val="16"/>
                <w:lang w:eastAsia="cs-CZ"/>
              </w:rPr>
              <w:t>Přístroje nejsou používány po celých 150 minut výkonu, jejich zastoupení je navíc rozdílné (nejdříve UZ vyšetření, pak vlastní zákrok), část času výkonu je věnována mobilizaci a monitoraci pacienta→ žádáme upravit adekvátně jejich procento využití během výkonu.</w:t>
            </w:r>
          </w:p>
        </w:tc>
      </w:tr>
      <w:tr w:rsidR="00BB2312" w:rsidRPr="00F6658B" w14:paraId="7376480A" w14:textId="77777777" w:rsidTr="005A6FF5">
        <w:trPr>
          <w:trHeight w:val="1115"/>
        </w:trPr>
        <w:tc>
          <w:tcPr>
            <w:tcW w:w="993" w:type="dxa"/>
            <w:tcBorders>
              <w:top w:val="nil"/>
              <w:left w:val="single" w:sz="4" w:space="0" w:color="auto"/>
              <w:bottom w:val="single" w:sz="4" w:space="0" w:color="auto"/>
              <w:right w:val="single" w:sz="4" w:space="0" w:color="auto"/>
            </w:tcBorders>
            <w:shd w:val="clear" w:color="auto" w:fill="auto"/>
            <w:hideMark/>
          </w:tcPr>
          <w:p w14:paraId="10775C07"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lastRenderedPageBreak/>
              <w:t>102</w:t>
            </w:r>
          </w:p>
        </w:tc>
        <w:tc>
          <w:tcPr>
            <w:tcW w:w="2268" w:type="dxa"/>
            <w:tcBorders>
              <w:top w:val="nil"/>
              <w:left w:val="nil"/>
              <w:bottom w:val="single" w:sz="4" w:space="0" w:color="auto"/>
              <w:right w:val="single" w:sz="4" w:space="0" w:color="auto"/>
            </w:tcBorders>
            <w:shd w:val="clear" w:color="auto" w:fill="auto"/>
            <w:hideMark/>
          </w:tcPr>
          <w:p w14:paraId="4E122A72"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17212</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KATETROVÁ LÉČBA PLICNÍ EMBOLIE</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 xml:space="preserve">změnové řízení: žádost o sdílení výkonu </w:t>
            </w:r>
            <w:proofErr w:type="spellStart"/>
            <w:r w:rsidRPr="00F6658B">
              <w:rPr>
                <w:rFonts w:ascii="Arial" w:eastAsia="Times New Roman" w:hAnsi="Arial" w:cs="Arial"/>
                <w:b/>
                <w:bCs/>
                <w:color w:val="000000"/>
                <w:sz w:val="16"/>
                <w:szCs w:val="16"/>
                <w:lang w:eastAsia="cs-CZ"/>
              </w:rPr>
              <w:t>odb</w:t>
            </w:r>
            <w:proofErr w:type="spellEnd"/>
            <w:r w:rsidRPr="00F6658B">
              <w:rPr>
                <w:rFonts w:ascii="Arial" w:eastAsia="Times New Roman" w:hAnsi="Arial" w:cs="Arial"/>
                <w:b/>
                <w:bCs/>
                <w:color w:val="000000"/>
                <w:sz w:val="16"/>
                <w:szCs w:val="16"/>
                <w:lang w:eastAsia="cs-CZ"/>
              </w:rPr>
              <w:t xml:space="preserve">. 107 s </w:t>
            </w:r>
            <w:proofErr w:type="spellStart"/>
            <w:r w:rsidRPr="00F6658B">
              <w:rPr>
                <w:rFonts w:ascii="Arial" w:eastAsia="Times New Roman" w:hAnsi="Arial" w:cs="Arial"/>
                <w:b/>
                <w:bCs/>
                <w:color w:val="000000"/>
                <w:sz w:val="16"/>
                <w:szCs w:val="16"/>
                <w:lang w:eastAsia="cs-CZ"/>
              </w:rPr>
              <w:t>odb</w:t>
            </w:r>
            <w:proofErr w:type="spellEnd"/>
            <w:r w:rsidRPr="00F6658B">
              <w:rPr>
                <w:rFonts w:ascii="Arial" w:eastAsia="Times New Roman" w:hAnsi="Arial" w:cs="Arial"/>
                <w:b/>
                <w:bCs/>
                <w:color w:val="000000"/>
                <w:sz w:val="16"/>
                <w:szCs w:val="16"/>
                <w:lang w:eastAsia="cs-CZ"/>
              </w:rPr>
              <w:t>. 102</w:t>
            </w:r>
            <w:r w:rsidRPr="00F6658B">
              <w:rPr>
                <w:rFonts w:ascii="Arial" w:eastAsia="Times New Roman" w:hAnsi="Arial" w:cs="Arial"/>
                <w:b/>
                <w:bCs/>
                <w:color w:val="000000"/>
                <w:sz w:val="16"/>
                <w:szCs w:val="16"/>
                <w:lang w:eastAsia="cs-CZ"/>
              </w:rPr>
              <w:br/>
              <w:t>souhlasné stanovisko OS doloženo</w:t>
            </w:r>
          </w:p>
        </w:tc>
        <w:tc>
          <w:tcPr>
            <w:tcW w:w="11624" w:type="dxa"/>
            <w:tcBorders>
              <w:top w:val="nil"/>
              <w:left w:val="nil"/>
              <w:bottom w:val="single" w:sz="4" w:space="0" w:color="auto"/>
              <w:right w:val="single" w:sz="4" w:space="0" w:color="auto"/>
            </w:tcBorders>
            <w:shd w:val="clear" w:color="auto" w:fill="auto"/>
            <w:hideMark/>
          </w:tcPr>
          <w:p w14:paraId="29F33035" w14:textId="77777777" w:rsidR="00BB2312" w:rsidRPr="00F6658B" w:rsidRDefault="00BB2312" w:rsidP="00C82506">
            <w:pPr>
              <w:pStyle w:val="Odstavecseseznamem"/>
              <w:numPr>
                <w:ilvl w:val="0"/>
                <w:numId w:val="9"/>
              </w:numPr>
              <w:spacing w:after="0" w:line="240" w:lineRule="auto"/>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 xml:space="preserve">Do RL nutno dopsat podmínku – v případě </w:t>
            </w:r>
            <w:proofErr w:type="spellStart"/>
            <w:r w:rsidRPr="00F6658B">
              <w:rPr>
                <w:rFonts w:ascii="Arial" w:eastAsia="Times New Roman" w:hAnsi="Arial" w:cs="Arial"/>
                <w:color w:val="000000"/>
                <w:sz w:val="16"/>
                <w:szCs w:val="16"/>
                <w:lang w:eastAsia="cs-CZ"/>
              </w:rPr>
              <w:t>odb</w:t>
            </w:r>
            <w:proofErr w:type="spellEnd"/>
            <w:r w:rsidRPr="00F6658B">
              <w:rPr>
                <w:rFonts w:ascii="Arial" w:eastAsia="Times New Roman" w:hAnsi="Arial" w:cs="Arial"/>
                <w:color w:val="000000"/>
                <w:sz w:val="16"/>
                <w:szCs w:val="16"/>
                <w:lang w:eastAsia="cs-CZ"/>
              </w:rPr>
              <w:t>. 102 je podmínkou FL021</w:t>
            </w:r>
          </w:p>
          <w:p w14:paraId="718D1E18" w14:textId="77777777" w:rsidR="00BB2312" w:rsidRDefault="00BB2312" w:rsidP="00C82506">
            <w:pPr>
              <w:pStyle w:val="Odstavecseseznamem"/>
              <w:numPr>
                <w:ilvl w:val="0"/>
                <w:numId w:val="9"/>
              </w:numPr>
              <w:spacing w:after="0" w:line="240" w:lineRule="auto"/>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Výkon je určen pouze pro KKC – je tedy předpoklad, že v rámci KKC se bude provádět pouze na jednom pracovišti – je tedy toto sdílení relevantní?</w:t>
            </w:r>
          </w:p>
          <w:p w14:paraId="4DC86B70" w14:textId="77777777" w:rsidR="00BB2312" w:rsidRPr="00341489" w:rsidRDefault="00BB2312" w:rsidP="00341489">
            <w:pPr>
              <w:spacing w:after="0" w:line="240" w:lineRule="auto"/>
              <w:ind w:left="360"/>
              <w:rPr>
                <w:rFonts w:ascii="Arial" w:eastAsia="Times New Roman" w:hAnsi="Arial" w:cs="Arial"/>
                <w:color w:val="000000"/>
                <w:sz w:val="16"/>
                <w:szCs w:val="16"/>
                <w:lang w:eastAsia="cs-CZ"/>
              </w:rPr>
            </w:pPr>
          </w:p>
          <w:p w14:paraId="1CCE971C" w14:textId="77777777" w:rsidR="00BB2312" w:rsidRPr="00341489" w:rsidRDefault="00BB2312" w:rsidP="00341489">
            <w:pPr>
              <w:spacing w:after="0" w:line="240" w:lineRule="auto"/>
              <w:rPr>
                <w:rFonts w:ascii="Arial" w:hAnsi="Arial" w:cs="Arial"/>
                <w:kern w:val="2"/>
                <w:sz w:val="16"/>
                <w:szCs w:val="16"/>
                <w:highlight w:val="lightGray"/>
                <w:lang w:eastAsia="hi-IN" w:bidi="hi-IN"/>
              </w:rPr>
            </w:pPr>
            <w:r w:rsidRPr="00341489">
              <w:rPr>
                <w:rFonts w:ascii="Arial" w:eastAsia="Times New Roman" w:hAnsi="Arial" w:cs="Arial"/>
                <w:color w:val="000000"/>
                <w:sz w:val="16"/>
                <w:szCs w:val="16"/>
                <w:highlight w:val="lightGray"/>
                <w:lang w:eastAsia="cs-CZ"/>
              </w:rPr>
              <w:t>Níže uvedené byl</w:t>
            </w:r>
            <w:r>
              <w:rPr>
                <w:rFonts w:ascii="Arial" w:eastAsia="Times New Roman" w:hAnsi="Arial" w:cs="Arial"/>
                <w:color w:val="000000"/>
                <w:sz w:val="16"/>
                <w:szCs w:val="16"/>
                <w:highlight w:val="lightGray"/>
                <w:lang w:eastAsia="cs-CZ"/>
              </w:rPr>
              <w:t xml:space="preserve">a též </w:t>
            </w:r>
            <w:r w:rsidRPr="00341489">
              <w:rPr>
                <w:rFonts w:ascii="Arial" w:eastAsia="Times New Roman" w:hAnsi="Arial" w:cs="Arial"/>
                <w:color w:val="000000"/>
                <w:sz w:val="16"/>
                <w:szCs w:val="16"/>
                <w:highlight w:val="lightGray"/>
                <w:lang w:eastAsia="cs-CZ"/>
              </w:rPr>
              <w:t xml:space="preserve">připomínka do novely SZV na r. 2026, </w:t>
            </w:r>
            <w:r>
              <w:rPr>
                <w:rFonts w:ascii="Arial" w:eastAsia="Times New Roman" w:hAnsi="Arial" w:cs="Arial"/>
                <w:color w:val="000000"/>
                <w:sz w:val="16"/>
                <w:szCs w:val="16"/>
                <w:highlight w:val="lightGray"/>
                <w:lang w:eastAsia="cs-CZ"/>
              </w:rPr>
              <w:t>uvádíme i zde:</w:t>
            </w:r>
            <w:r w:rsidRPr="00341489">
              <w:rPr>
                <w:rFonts w:ascii="Arial" w:eastAsia="Times New Roman" w:hAnsi="Arial" w:cs="Arial"/>
                <w:color w:val="000000"/>
                <w:sz w:val="16"/>
                <w:szCs w:val="16"/>
                <w:highlight w:val="lightGray"/>
                <w:lang w:eastAsia="cs-CZ"/>
              </w:rPr>
              <w:t xml:space="preserve"> </w:t>
            </w:r>
            <w:r w:rsidRPr="00341489">
              <w:rPr>
                <w:rFonts w:ascii="Arial" w:hAnsi="Arial" w:cs="Arial"/>
                <w:kern w:val="2"/>
                <w:sz w:val="16"/>
                <w:szCs w:val="16"/>
                <w:highlight w:val="lightGray"/>
                <w:lang w:eastAsia="hi-IN" w:bidi="hi-IN"/>
              </w:rPr>
              <w:t xml:space="preserve">Výkon byl schválen na PS SZV 5.9.2024 s kalkulací nositele L3 90 min a s nositeli S2 s uvedením </w:t>
            </w:r>
            <w:r w:rsidRPr="00341489">
              <w:rPr>
                <w:rFonts w:ascii="Arial" w:hAnsi="Arial" w:cs="Arial"/>
                <w:kern w:val="2"/>
                <w:sz w:val="16"/>
                <w:szCs w:val="16"/>
                <w:highlight w:val="lightGray"/>
                <w:u w:val="single"/>
                <w:lang w:eastAsia="hi-IN" w:bidi="hi-IN"/>
              </w:rPr>
              <w:t>nulové kalkulace</w:t>
            </w:r>
            <w:r w:rsidRPr="00341489">
              <w:rPr>
                <w:rFonts w:ascii="Arial" w:hAnsi="Arial" w:cs="Arial"/>
                <w:kern w:val="2"/>
                <w:sz w:val="16"/>
                <w:szCs w:val="16"/>
                <w:highlight w:val="lightGray"/>
                <w:lang w:eastAsia="hi-IN" w:bidi="hi-IN"/>
              </w:rPr>
              <w:t xml:space="preserve">. Ke kalkulaci pouze L3 a </w:t>
            </w:r>
            <w:proofErr w:type="spellStart"/>
            <w:r w:rsidRPr="00341489">
              <w:rPr>
                <w:rFonts w:ascii="Arial" w:hAnsi="Arial" w:cs="Arial"/>
                <w:kern w:val="2"/>
                <w:sz w:val="16"/>
                <w:szCs w:val="16"/>
                <w:highlight w:val="lightGray"/>
                <w:lang w:eastAsia="hi-IN" w:bidi="hi-IN"/>
              </w:rPr>
              <w:t>NEkalkulování</w:t>
            </w:r>
            <w:proofErr w:type="spellEnd"/>
            <w:r w:rsidRPr="00341489">
              <w:rPr>
                <w:rFonts w:ascii="Arial" w:hAnsi="Arial" w:cs="Arial"/>
                <w:kern w:val="2"/>
                <w:sz w:val="16"/>
                <w:szCs w:val="16"/>
                <w:highlight w:val="lightGray"/>
                <w:lang w:eastAsia="hi-IN" w:bidi="hi-IN"/>
              </w:rPr>
              <w:t xml:space="preserve"> S2 došlo na základě připomínek k návrhu výkonu – „</w:t>
            </w:r>
            <w:r w:rsidRPr="00341489">
              <w:rPr>
                <w:rFonts w:ascii="Arial" w:eastAsia="Times New Roman" w:hAnsi="Arial" w:cs="Arial"/>
                <w:i/>
                <w:sz w:val="16"/>
                <w:szCs w:val="16"/>
                <w:highlight w:val="lightGray"/>
                <w:lang w:eastAsia="cs-CZ"/>
              </w:rPr>
              <w:t>Neuvádět NLZP. Je-li nositelem výkonu alespoň 1 lékař nebo jiný VŠ pracovník, nejsou zásadně k výkonu přiřazeny osobní náklady NLZP (jsou obsaženy v režii).</w:t>
            </w:r>
            <w:r w:rsidRPr="00341489">
              <w:rPr>
                <w:rFonts w:ascii="Arial" w:eastAsia="Times New Roman" w:hAnsi="Arial" w:cs="Arial"/>
                <w:sz w:val="16"/>
                <w:szCs w:val="16"/>
                <w:highlight w:val="lightGray"/>
                <w:lang w:eastAsia="cs-CZ"/>
              </w:rPr>
              <w:t>“</w:t>
            </w:r>
            <w:r w:rsidRPr="00341489">
              <w:rPr>
                <w:rFonts w:ascii="Arial" w:hAnsi="Arial" w:cs="Arial"/>
                <w:kern w:val="2"/>
                <w:sz w:val="16"/>
                <w:szCs w:val="16"/>
                <w:highlight w:val="lightGray"/>
                <w:lang w:eastAsia="hi-IN" w:bidi="hi-IN"/>
              </w:rPr>
              <w:t xml:space="preserve"> </w:t>
            </w:r>
          </w:p>
          <w:p w14:paraId="3C87C478" w14:textId="77777777" w:rsidR="00BB2312" w:rsidRPr="00341489" w:rsidRDefault="00BB2312" w:rsidP="0001198C">
            <w:pPr>
              <w:spacing w:after="0" w:line="240" w:lineRule="auto"/>
              <w:jc w:val="both"/>
              <w:rPr>
                <w:rFonts w:ascii="Arial" w:hAnsi="Arial" w:cs="Arial"/>
                <w:kern w:val="2"/>
                <w:sz w:val="16"/>
                <w:szCs w:val="16"/>
                <w:highlight w:val="lightGray"/>
                <w:lang w:eastAsia="hi-IN" w:bidi="hi-IN"/>
              </w:rPr>
            </w:pPr>
            <w:r w:rsidRPr="00341489">
              <w:rPr>
                <w:rFonts w:ascii="Arial" w:hAnsi="Arial" w:cs="Arial"/>
                <w:sz w:val="16"/>
                <w:szCs w:val="16"/>
                <w:highlight w:val="lightGray"/>
              </w:rPr>
              <w:t xml:space="preserve">Skutečnost, že dohodnutá a odhlasovaná verze registračního listu neobsahovala kalkulaci nositelů S2 lze rovněž vyčíst z podkladů k </w:t>
            </w:r>
            <w:r w:rsidRPr="00341489">
              <w:rPr>
                <w:rFonts w:ascii="Arial" w:hAnsi="Arial" w:cs="Arial"/>
                <w:kern w:val="2"/>
                <w:sz w:val="16"/>
                <w:szCs w:val="16"/>
                <w:highlight w:val="lightGray"/>
                <w:lang w:eastAsia="hi-IN" w:bidi="hi-IN"/>
              </w:rPr>
              <w:t>jednání 5.9.2024, které jsou umístěny na stránkách MZ. V rámci hlasovací PS SZV 5.9.2024 se tato položka neměnila.</w:t>
            </w:r>
          </w:p>
          <w:p w14:paraId="3F890B62" w14:textId="77777777" w:rsidR="00BB2312" w:rsidRPr="00F6658B" w:rsidRDefault="00BB2312" w:rsidP="0001198C">
            <w:pPr>
              <w:spacing w:after="0" w:line="240" w:lineRule="auto"/>
              <w:jc w:val="both"/>
              <w:rPr>
                <w:rFonts w:ascii="Arial" w:hAnsi="Arial" w:cs="Arial"/>
                <w:kern w:val="2"/>
                <w:sz w:val="16"/>
                <w:szCs w:val="16"/>
                <w:lang w:eastAsia="hi-IN" w:bidi="hi-IN"/>
              </w:rPr>
            </w:pPr>
            <w:r w:rsidRPr="00341489">
              <w:rPr>
                <w:rFonts w:ascii="Arial" w:hAnsi="Arial" w:cs="Arial"/>
                <w:kern w:val="2"/>
                <w:sz w:val="16"/>
                <w:szCs w:val="16"/>
                <w:highlight w:val="lightGray"/>
                <w:lang w:eastAsia="hi-IN" w:bidi="hi-IN"/>
              </w:rPr>
              <w:t xml:space="preserve">Nyní je však nositel S2 kalkulován, </w:t>
            </w:r>
            <w:r w:rsidRPr="00341489">
              <w:rPr>
                <w:rFonts w:ascii="Arial" w:hAnsi="Arial" w:cs="Arial"/>
                <w:b/>
                <w:sz w:val="16"/>
                <w:szCs w:val="16"/>
                <w:highlight w:val="lightGray"/>
                <w:u w:val="single"/>
              </w:rPr>
              <w:t>požadujeme kalkulovat pouze L3, tak jak bylo odhlasováno na PS SZV</w:t>
            </w:r>
            <w:r w:rsidRPr="00341489">
              <w:rPr>
                <w:rFonts w:ascii="Arial" w:hAnsi="Arial" w:cs="Arial"/>
                <w:sz w:val="16"/>
                <w:szCs w:val="16"/>
                <w:highlight w:val="lightGray"/>
              </w:rPr>
              <w:t>.</w:t>
            </w:r>
          </w:p>
          <w:p w14:paraId="078675A3" w14:textId="77777777" w:rsidR="00BB2312" w:rsidRPr="00F6658B" w:rsidRDefault="00BB2312" w:rsidP="0001198C">
            <w:pPr>
              <w:pStyle w:val="Odstavecseseznamem"/>
              <w:spacing w:after="0" w:line="240" w:lineRule="auto"/>
              <w:rPr>
                <w:rFonts w:ascii="Arial" w:eastAsia="Times New Roman" w:hAnsi="Arial" w:cs="Arial"/>
                <w:b/>
                <w:color w:val="00B050"/>
                <w:sz w:val="16"/>
                <w:szCs w:val="16"/>
                <w:lang w:eastAsia="cs-CZ"/>
              </w:rPr>
            </w:pPr>
          </w:p>
          <w:p w14:paraId="4C5BA92F" w14:textId="77777777" w:rsidR="00BB2312" w:rsidRPr="00F6658B" w:rsidRDefault="00BB2312" w:rsidP="0001198C">
            <w:pPr>
              <w:spacing w:after="0" w:line="240" w:lineRule="auto"/>
              <w:rPr>
                <w:rFonts w:ascii="Arial" w:eastAsia="Times New Roman" w:hAnsi="Arial" w:cs="Arial"/>
                <w:color w:val="000000"/>
                <w:sz w:val="16"/>
                <w:szCs w:val="16"/>
                <w:lang w:eastAsia="cs-CZ"/>
              </w:rPr>
            </w:pPr>
          </w:p>
        </w:tc>
      </w:tr>
      <w:tr w:rsidR="00BB2312" w:rsidRPr="00F6658B" w14:paraId="66752E67" w14:textId="77777777" w:rsidTr="005A6FF5">
        <w:trPr>
          <w:trHeight w:val="981"/>
        </w:trPr>
        <w:tc>
          <w:tcPr>
            <w:tcW w:w="993" w:type="dxa"/>
            <w:tcBorders>
              <w:top w:val="nil"/>
              <w:left w:val="single" w:sz="4" w:space="0" w:color="auto"/>
              <w:bottom w:val="single" w:sz="4" w:space="0" w:color="auto"/>
              <w:right w:val="single" w:sz="4" w:space="0" w:color="auto"/>
            </w:tcBorders>
            <w:shd w:val="clear" w:color="auto" w:fill="auto"/>
            <w:hideMark/>
          </w:tcPr>
          <w:p w14:paraId="1BB68AEA"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bookmarkStart w:id="0" w:name="_Hlk203405937"/>
            <w:r w:rsidRPr="00F6658B">
              <w:rPr>
                <w:rFonts w:ascii="Arial" w:eastAsia="Times New Roman" w:hAnsi="Arial" w:cs="Arial"/>
                <w:b/>
                <w:bCs/>
                <w:color w:val="000000"/>
                <w:sz w:val="16"/>
                <w:szCs w:val="16"/>
                <w:lang w:eastAsia="cs-CZ"/>
              </w:rPr>
              <w:t>106</w:t>
            </w:r>
          </w:p>
        </w:tc>
        <w:tc>
          <w:tcPr>
            <w:tcW w:w="2268" w:type="dxa"/>
            <w:tcBorders>
              <w:top w:val="nil"/>
              <w:left w:val="nil"/>
              <w:bottom w:val="single" w:sz="4" w:space="0" w:color="auto"/>
              <w:right w:val="single" w:sz="4" w:space="0" w:color="auto"/>
            </w:tcBorders>
            <w:shd w:val="clear" w:color="auto" w:fill="auto"/>
            <w:hideMark/>
          </w:tcPr>
          <w:p w14:paraId="44FC0069"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51849</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PRŮBĚH PODTLAKOVÉ TERAPIE</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 xml:space="preserve">změnové řízení: žádost o sdílení výkonu </w:t>
            </w:r>
            <w:proofErr w:type="spellStart"/>
            <w:r w:rsidRPr="00F6658B">
              <w:rPr>
                <w:rFonts w:ascii="Arial" w:eastAsia="Times New Roman" w:hAnsi="Arial" w:cs="Arial"/>
                <w:b/>
                <w:bCs/>
                <w:color w:val="000000"/>
                <w:sz w:val="16"/>
                <w:szCs w:val="16"/>
                <w:lang w:eastAsia="cs-CZ"/>
              </w:rPr>
              <w:t>odb</w:t>
            </w:r>
            <w:proofErr w:type="spellEnd"/>
            <w:r w:rsidRPr="00F6658B">
              <w:rPr>
                <w:rFonts w:ascii="Arial" w:eastAsia="Times New Roman" w:hAnsi="Arial" w:cs="Arial"/>
                <w:b/>
                <w:bCs/>
                <w:color w:val="000000"/>
                <w:sz w:val="16"/>
                <w:szCs w:val="16"/>
                <w:lang w:eastAsia="cs-CZ"/>
              </w:rPr>
              <w:t xml:space="preserve">. 501 s </w:t>
            </w:r>
            <w:proofErr w:type="spellStart"/>
            <w:r w:rsidRPr="00F6658B">
              <w:rPr>
                <w:rFonts w:ascii="Arial" w:eastAsia="Times New Roman" w:hAnsi="Arial" w:cs="Arial"/>
                <w:b/>
                <w:bCs/>
                <w:color w:val="000000"/>
                <w:sz w:val="16"/>
                <w:szCs w:val="16"/>
                <w:lang w:eastAsia="cs-CZ"/>
              </w:rPr>
              <w:t>odb</w:t>
            </w:r>
            <w:proofErr w:type="spellEnd"/>
            <w:r w:rsidRPr="00F6658B">
              <w:rPr>
                <w:rFonts w:ascii="Arial" w:eastAsia="Times New Roman" w:hAnsi="Arial" w:cs="Arial"/>
                <w:b/>
                <w:bCs/>
                <w:color w:val="000000"/>
                <w:sz w:val="16"/>
                <w:szCs w:val="16"/>
                <w:lang w:eastAsia="cs-CZ"/>
              </w:rPr>
              <w:t>. 106</w:t>
            </w:r>
            <w:r w:rsidRPr="00F6658B">
              <w:rPr>
                <w:rFonts w:ascii="Arial" w:eastAsia="Times New Roman" w:hAnsi="Arial" w:cs="Arial"/>
                <w:b/>
                <w:bCs/>
                <w:color w:val="000000"/>
                <w:sz w:val="16"/>
                <w:szCs w:val="16"/>
                <w:lang w:eastAsia="cs-CZ"/>
              </w:rPr>
              <w:br/>
              <w:t>souhlasné stanovisko OS doloženo</w:t>
            </w:r>
          </w:p>
        </w:tc>
        <w:tc>
          <w:tcPr>
            <w:tcW w:w="11624" w:type="dxa"/>
            <w:tcBorders>
              <w:top w:val="nil"/>
              <w:left w:val="nil"/>
              <w:bottom w:val="single" w:sz="4" w:space="0" w:color="auto"/>
              <w:right w:val="single" w:sz="4" w:space="0" w:color="auto"/>
            </w:tcBorders>
            <w:shd w:val="clear" w:color="auto" w:fill="auto"/>
            <w:hideMark/>
          </w:tcPr>
          <w:p w14:paraId="12A887FA" w14:textId="77777777" w:rsidR="00BB2312" w:rsidRPr="00F6658B" w:rsidRDefault="00BB2312" w:rsidP="000140C8">
            <w:pPr>
              <w:spacing w:after="0" w:line="240" w:lineRule="auto"/>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br/>
              <w:t>Bez připomínek</w:t>
            </w:r>
            <w:r w:rsidRPr="00F6658B">
              <w:rPr>
                <w:rFonts w:ascii="Arial" w:eastAsia="Times New Roman" w:hAnsi="Arial" w:cs="Arial"/>
                <w:color w:val="000000"/>
                <w:sz w:val="16"/>
                <w:szCs w:val="16"/>
                <w:lang w:eastAsia="cs-CZ"/>
              </w:rPr>
              <w:br/>
            </w:r>
          </w:p>
        </w:tc>
      </w:tr>
      <w:tr w:rsidR="00BB2312" w:rsidRPr="00F6658B" w14:paraId="7C28FFCB" w14:textId="77777777" w:rsidTr="005A6FF5">
        <w:trPr>
          <w:trHeight w:val="1735"/>
        </w:trPr>
        <w:tc>
          <w:tcPr>
            <w:tcW w:w="993" w:type="dxa"/>
            <w:tcBorders>
              <w:top w:val="nil"/>
              <w:left w:val="single" w:sz="4" w:space="0" w:color="auto"/>
              <w:bottom w:val="single" w:sz="4" w:space="0" w:color="auto"/>
              <w:right w:val="single" w:sz="4" w:space="0" w:color="auto"/>
            </w:tcBorders>
            <w:shd w:val="clear" w:color="auto" w:fill="auto"/>
            <w:hideMark/>
          </w:tcPr>
          <w:p w14:paraId="3882022E"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106</w:t>
            </w:r>
          </w:p>
        </w:tc>
        <w:tc>
          <w:tcPr>
            <w:tcW w:w="2268" w:type="dxa"/>
            <w:tcBorders>
              <w:top w:val="nil"/>
              <w:left w:val="nil"/>
              <w:bottom w:val="single" w:sz="4" w:space="0" w:color="auto"/>
              <w:right w:val="single" w:sz="4" w:space="0" w:color="auto"/>
            </w:tcBorders>
            <w:shd w:val="clear" w:color="auto" w:fill="auto"/>
            <w:hideMark/>
          </w:tcPr>
          <w:p w14:paraId="6E9A739A"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51850</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PŘEVAZ RÁNY METODOU NPWT ZALOŽENÉ NA KONTROLOVANÉM PODTLAKU</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 xml:space="preserve">změnové řízení: žádost o sdílení výkonu </w:t>
            </w:r>
            <w:proofErr w:type="spellStart"/>
            <w:r w:rsidRPr="00F6658B">
              <w:rPr>
                <w:rFonts w:ascii="Arial" w:eastAsia="Times New Roman" w:hAnsi="Arial" w:cs="Arial"/>
                <w:b/>
                <w:bCs/>
                <w:color w:val="000000"/>
                <w:sz w:val="16"/>
                <w:szCs w:val="16"/>
                <w:lang w:eastAsia="cs-CZ"/>
              </w:rPr>
              <w:t>odb</w:t>
            </w:r>
            <w:proofErr w:type="spellEnd"/>
            <w:r w:rsidRPr="00F6658B">
              <w:rPr>
                <w:rFonts w:ascii="Arial" w:eastAsia="Times New Roman" w:hAnsi="Arial" w:cs="Arial"/>
                <w:b/>
                <w:bCs/>
                <w:color w:val="000000"/>
                <w:sz w:val="16"/>
                <w:szCs w:val="16"/>
                <w:lang w:eastAsia="cs-CZ"/>
              </w:rPr>
              <w:t xml:space="preserve">. 501 s </w:t>
            </w:r>
            <w:proofErr w:type="spellStart"/>
            <w:r w:rsidRPr="00F6658B">
              <w:rPr>
                <w:rFonts w:ascii="Arial" w:eastAsia="Times New Roman" w:hAnsi="Arial" w:cs="Arial"/>
                <w:b/>
                <w:bCs/>
                <w:color w:val="000000"/>
                <w:sz w:val="16"/>
                <w:szCs w:val="16"/>
                <w:lang w:eastAsia="cs-CZ"/>
              </w:rPr>
              <w:t>odb</w:t>
            </w:r>
            <w:proofErr w:type="spellEnd"/>
            <w:r w:rsidRPr="00F6658B">
              <w:rPr>
                <w:rFonts w:ascii="Arial" w:eastAsia="Times New Roman" w:hAnsi="Arial" w:cs="Arial"/>
                <w:b/>
                <w:bCs/>
                <w:color w:val="000000"/>
                <w:sz w:val="16"/>
                <w:szCs w:val="16"/>
                <w:lang w:eastAsia="cs-CZ"/>
              </w:rPr>
              <w:t>. 106</w:t>
            </w:r>
            <w:r w:rsidRPr="00F6658B">
              <w:rPr>
                <w:rFonts w:ascii="Arial" w:eastAsia="Times New Roman" w:hAnsi="Arial" w:cs="Arial"/>
                <w:b/>
                <w:bCs/>
                <w:color w:val="000000"/>
                <w:sz w:val="16"/>
                <w:szCs w:val="16"/>
                <w:lang w:eastAsia="cs-CZ"/>
              </w:rPr>
              <w:br/>
              <w:t>souhlasné stanovisko OS doloženo</w:t>
            </w:r>
          </w:p>
        </w:tc>
        <w:tc>
          <w:tcPr>
            <w:tcW w:w="11624" w:type="dxa"/>
            <w:tcBorders>
              <w:top w:val="nil"/>
              <w:left w:val="nil"/>
              <w:bottom w:val="single" w:sz="4" w:space="0" w:color="auto"/>
              <w:right w:val="single" w:sz="4" w:space="0" w:color="auto"/>
            </w:tcBorders>
            <w:shd w:val="clear" w:color="auto" w:fill="auto"/>
            <w:hideMark/>
          </w:tcPr>
          <w:p w14:paraId="3651D36E" w14:textId="77777777" w:rsidR="00BB2312" w:rsidRPr="00F6658B" w:rsidRDefault="00BB2312" w:rsidP="000140C8">
            <w:pPr>
              <w:spacing w:after="0" w:line="240" w:lineRule="auto"/>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Bez připomínek</w:t>
            </w:r>
            <w:r w:rsidRPr="00F6658B">
              <w:rPr>
                <w:rFonts w:ascii="Arial" w:eastAsia="Times New Roman" w:hAnsi="Arial" w:cs="Arial"/>
                <w:color w:val="000000"/>
                <w:sz w:val="16"/>
                <w:szCs w:val="16"/>
                <w:lang w:eastAsia="cs-CZ"/>
              </w:rPr>
              <w:br/>
            </w:r>
            <w:r w:rsidRPr="00F6658B">
              <w:rPr>
                <w:rFonts w:ascii="Arial" w:eastAsia="Times New Roman" w:hAnsi="Arial" w:cs="Arial"/>
                <w:color w:val="000000"/>
                <w:sz w:val="16"/>
                <w:szCs w:val="16"/>
                <w:lang w:eastAsia="cs-CZ"/>
              </w:rPr>
              <w:br/>
            </w:r>
          </w:p>
        </w:tc>
      </w:tr>
      <w:bookmarkEnd w:id="0"/>
      <w:tr w:rsidR="00BB2312" w:rsidRPr="00F6658B" w14:paraId="1CD1F632" w14:textId="77777777" w:rsidTr="005A6FF5">
        <w:trPr>
          <w:trHeight w:val="123"/>
        </w:trPr>
        <w:tc>
          <w:tcPr>
            <w:tcW w:w="993" w:type="dxa"/>
            <w:tcBorders>
              <w:top w:val="nil"/>
              <w:left w:val="single" w:sz="4" w:space="0" w:color="auto"/>
              <w:bottom w:val="single" w:sz="4" w:space="0" w:color="auto"/>
              <w:right w:val="single" w:sz="4" w:space="0" w:color="auto"/>
            </w:tcBorders>
            <w:shd w:val="clear" w:color="auto" w:fill="auto"/>
            <w:hideMark/>
          </w:tcPr>
          <w:p w14:paraId="4BEA10F9"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115</w:t>
            </w:r>
          </w:p>
        </w:tc>
        <w:tc>
          <w:tcPr>
            <w:tcW w:w="2268" w:type="dxa"/>
            <w:tcBorders>
              <w:top w:val="nil"/>
              <w:left w:val="nil"/>
              <w:bottom w:val="single" w:sz="4" w:space="0" w:color="auto"/>
              <w:right w:val="single" w:sz="4" w:space="0" w:color="auto"/>
            </w:tcBorders>
            <w:shd w:val="clear" w:color="auto" w:fill="auto"/>
            <w:hideMark/>
          </w:tcPr>
          <w:p w14:paraId="6D99EE9B"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15101</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 xml:space="preserve">KOLOSKOPIE PŘI POZITIVNÍM NÁLEZU SPECIÁLNÍHO TESTU NA OKULTNÍ KRVÁCENÍ VE </w:t>
            </w:r>
            <w:proofErr w:type="gramStart"/>
            <w:r w:rsidRPr="00F6658B">
              <w:rPr>
                <w:rFonts w:ascii="Arial" w:eastAsia="Times New Roman" w:hAnsi="Arial" w:cs="Arial"/>
                <w:b/>
                <w:bCs/>
                <w:color w:val="000000"/>
                <w:sz w:val="16"/>
                <w:szCs w:val="16"/>
                <w:lang w:eastAsia="cs-CZ"/>
              </w:rPr>
              <w:t>STOLICI - NÁLEZ</w:t>
            </w:r>
            <w:proofErr w:type="gramEnd"/>
            <w:r w:rsidRPr="00F6658B">
              <w:rPr>
                <w:rFonts w:ascii="Arial" w:eastAsia="Times New Roman" w:hAnsi="Arial" w:cs="Arial"/>
                <w:b/>
                <w:bCs/>
                <w:color w:val="000000"/>
                <w:sz w:val="16"/>
                <w:szCs w:val="16"/>
                <w:lang w:eastAsia="cs-CZ"/>
              </w:rPr>
              <w:t xml:space="preserve"> NEGATIVNÍ</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 xml:space="preserve">změnové řízení: změna popisu výkonu (změna věkové hranice pro screening kolorektálního </w:t>
            </w:r>
            <w:r w:rsidRPr="00F6658B">
              <w:rPr>
                <w:rFonts w:ascii="Arial" w:eastAsia="Times New Roman" w:hAnsi="Arial" w:cs="Arial"/>
                <w:b/>
                <w:bCs/>
                <w:color w:val="000000"/>
                <w:sz w:val="16"/>
                <w:szCs w:val="16"/>
                <w:lang w:eastAsia="cs-CZ"/>
              </w:rPr>
              <w:lastRenderedPageBreak/>
              <w:t>karcinomu na 45-74 let, původně nad 50 let)</w:t>
            </w:r>
          </w:p>
        </w:tc>
        <w:tc>
          <w:tcPr>
            <w:tcW w:w="11624" w:type="dxa"/>
            <w:tcBorders>
              <w:top w:val="nil"/>
              <w:left w:val="nil"/>
              <w:bottom w:val="single" w:sz="4" w:space="0" w:color="auto"/>
              <w:right w:val="single" w:sz="4" w:space="0" w:color="auto"/>
            </w:tcBorders>
            <w:shd w:val="clear" w:color="auto" w:fill="auto"/>
            <w:hideMark/>
          </w:tcPr>
          <w:p w14:paraId="45639B75" w14:textId="755F9517" w:rsidR="00BB2312" w:rsidRPr="00F6658B" w:rsidRDefault="00BB2312" w:rsidP="00A535F1">
            <w:pPr>
              <w:spacing w:after="0" w:line="240" w:lineRule="auto"/>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lastRenderedPageBreak/>
              <w:t xml:space="preserve">Upraveno: </w:t>
            </w:r>
            <w:r w:rsidRPr="00F6658B">
              <w:rPr>
                <w:rFonts w:ascii="Arial" w:eastAsia="Times New Roman" w:hAnsi="Arial" w:cs="Arial"/>
                <w:i/>
                <w:color w:val="000000"/>
                <w:sz w:val="16"/>
                <w:szCs w:val="16"/>
                <w:lang w:eastAsia="cs-CZ"/>
              </w:rPr>
              <w:t>Endoskopické vyšetření tlustého střeva a konečníku u asymptomatických jedinců ve věku 45-74 let</w:t>
            </w:r>
            <w:r w:rsidRPr="00F6658B">
              <w:rPr>
                <w:rFonts w:ascii="Arial" w:eastAsia="Times New Roman" w:hAnsi="Arial" w:cs="Arial"/>
                <w:color w:val="000000"/>
                <w:sz w:val="16"/>
                <w:szCs w:val="16"/>
                <w:lang w:eastAsia="cs-CZ"/>
              </w:rPr>
              <w:t xml:space="preserve"> – toto bez připomínek (schváleno již Komisí pro program screeningu KRK)</w:t>
            </w:r>
            <w:r w:rsidRPr="00F6658B">
              <w:rPr>
                <w:rFonts w:ascii="Arial" w:eastAsia="Times New Roman" w:hAnsi="Arial" w:cs="Arial"/>
                <w:color w:val="000000"/>
                <w:sz w:val="16"/>
                <w:szCs w:val="16"/>
                <w:lang w:eastAsia="cs-CZ"/>
              </w:rPr>
              <w:br/>
            </w:r>
          </w:p>
          <w:p w14:paraId="194FA7C1" w14:textId="77777777" w:rsidR="00BB2312" w:rsidRPr="00F6658B" w:rsidRDefault="00BB2312" w:rsidP="00A535F1">
            <w:pPr>
              <w:spacing w:after="0" w:line="240" w:lineRule="auto"/>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 xml:space="preserve">Navrhujeme však 1. </w:t>
            </w:r>
            <w:r w:rsidRPr="00AD0658">
              <w:rPr>
                <w:rFonts w:ascii="Arial" w:eastAsia="Times New Roman" w:hAnsi="Arial" w:cs="Arial"/>
                <w:b/>
                <w:color w:val="000000"/>
                <w:sz w:val="16"/>
                <w:szCs w:val="16"/>
                <w:u w:val="single"/>
                <w:lang w:eastAsia="cs-CZ"/>
              </w:rPr>
              <w:t>sjednotit napříč výkony sdílející odbornosti a 2. upravit OF v souladu s Metodikou, vše viz níže</w:t>
            </w:r>
            <w:r w:rsidRPr="00F6658B">
              <w:rPr>
                <w:rFonts w:ascii="Arial" w:eastAsia="Times New Roman" w:hAnsi="Arial" w:cs="Arial"/>
                <w:color w:val="000000"/>
                <w:sz w:val="16"/>
                <w:szCs w:val="16"/>
                <w:lang w:eastAsia="cs-CZ"/>
              </w:rPr>
              <w:t>:</w:t>
            </w:r>
          </w:p>
          <w:p w14:paraId="1FE35F32" w14:textId="77777777" w:rsidR="00BB2312" w:rsidRPr="00F6658B" w:rsidRDefault="00BB2312" w:rsidP="00A535F1">
            <w:pPr>
              <w:spacing w:after="0" w:line="240" w:lineRule="auto"/>
              <w:rPr>
                <w:rFonts w:ascii="Arial" w:eastAsia="Times New Roman" w:hAnsi="Arial" w:cs="Arial"/>
                <w:color w:val="000000"/>
                <w:sz w:val="16"/>
                <w:szCs w:val="16"/>
                <w:lang w:eastAsia="cs-CZ"/>
              </w:rPr>
            </w:pPr>
          </w:p>
          <w:p w14:paraId="70C7D0F6" w14:textId="77777777" w:rsidR="00BB2312" w:rsidRPr="00F6658B" w:rsidRDefault="00BB2312" w:rsidP="00A535F1">
            <w:pPr>
              <w:spacing w:after="0" w:line="240" w:lineRule="auto"/>
              <w:jc w:val="both"/>
              <w:rPr>
                <w:rFonts w:ascii="Arial" w:hAnsi="Arial" w:cs="Arial"/>
                <w:sz w:val="16"/>
                <w:szCs w:val="16"/>
              </w:rPr>
            </w:pPr>
            <w:hyperlink r:id="rId14" w:history="1">
              <w:r w:rsidRPr="00F6658B">
                <w:rPr>
                  <w:rStyle w:val="Hypertextovodkaz"/>
                  <w:rFonts w:ascii="Arial" w:hAnsi="Arial" w:cs="Arial"/>
                  <w:b/>
                  <w:bCs/>
                  <w:sz w:val="16"/>
                  <w:szCs w:val="16"/>
                </w:rPr>
                <w:t>15101</w:t>
              </w:r>
            </w:hyperlink>
            <w:r w:rsidRPr="00F6658B">
              <w:rPr>
                <w:rFonts w:ascii="Arial" w:hAnsi="Arial" w:cs="Arial"/>
                <w:sz w:val="16"/>
                <w:szCs w:val="16"/>
              </w:rPr>
              <w:t xml:space="preserve"> </w:t>
            </w:r>
            <w:r w:rsidRPr="00F6658B">
              <w:rPr>
                <w:rFonts w:ascii="Arial" w:eastAsia="Times New Roman" w:hAnsi="Arial" w:cs="Arial"/>
                <w:b/>
                <w:bCs/>
                <w:color w:val="000000"/>
                <w:sz w:val="16"/>
                <w:szCs w:val="16"/>
                <w:lang w:eastAsia="cs-CZ"/>
              </w:rPr>
              <w:t xml:space="preserve">KOLOSKOPIE PŘI POZITIVNÍM NÁLEZU SPECIÁLNÍHO TESTU NA OKULTNÍ KRVÁCENÍ VE </w:t>
            </w:r>
            <w:proofErr w:type="gramStart"/>
            <w:r w:rsidRPr="00F6658B">
              <w:rPr>
                <w:rFonts w:ascii="Arial" w:eastAsia="Times New Roman" w:hAnsi="Arial" w:cs="Arial"/>
                <w:b/>
                <w:bCs/>
                <w:color w:val="000000"/>
                <w:sz w:val="16"/>
                <w:szCs w:val="16"/>
                <w:lang w:eastAsia="cs-CZ"/>
              </w:rPr>
              <w:t>STOLICI - NÁLEZ</w:t>
            </w:r>
            <w:proofErr w:type="gramEnd"/>
            <w:r w:rsidRPr="00F6658B">
              <w:rPr>
                <w:rFonts w:ascii="Arial" w:eastAsia="Times New Roman" w:hAnsi="Arial" w:cs="Arial"/>
                <w:b/>
                <w:bCs/>
                <w:color w:val="000000"/>
                <w:sz w:val="16"/>
                <w:szCs w:val="16"/>
                <w:lang w:eastAsia="cs-CZ"/>
              </w:rPr>
              <w:t xml:space="preserve"> NEGATIVNÍ</w:t>
            </w:r>
          </w:p>
          <w:p w14:paraId="3CA8585E" w14:textId="77777777" w:rsidR="00BB2312" w:rsidRPr="00F6658B" w:rsidRDefault="00BB2312" w:rsidP="00A535F1">
            <w:pPr>
              <w:pStyle w:val="Textkomente"/>
              <w:rPr>
                <w:rFonts w:ascii="Arial" w:hAnsi="Arial" w:cs="Arial"/>
                <w:sz w:val="16"/>
                <w:szCs w:val="16"/>
                <w:lang w:eastAsia="en-US"/>
              </w:rPr>
            </w:pPr>
            <w:r w:rsidRPr="00F6658B">
              <w:rPr>
                <w:rFonts w:ascii="Arial" w:hAnsi="Arial" w:cs="Arial"/>
                <w:sz w:val="16"/>
                <w:szCs w:val="16"/>
                <w:lang w:eastAsia="en-US"/>
              </w:rPr>
              <w:t xml:space="preserve">chybí </w:t>
            </w:r>
            <w:proofErr w:type="spellStart"/>
            <w:r w:rsidRPr="00F6658B">
              <w:rPr>
                <w:rFonts w:ascii="Arial" w:hAnsi="Arial" w:cs="Arial"/>
                <w:sz w:val="16"/>
                <w:szCs w:val="16"/>
                <w:lang w:eastAsia="en-US"/>
              </w:rPr>
              <w:t>sdíl</w:t>
            </w:r>
            <w:proofErr w:type="spellEnd"/>
            <w:r w:rsidRPr="00F6658B">
              <w:rPr>
                <w:rFonts w:ascii="Arial" w:hAnsi="Arial" w:cs="Arial"/>
                <w:sz w:val="16"/>
                <w:szCs w:val="16"/>
                <w:lang w:eastAsia="en-US"/>
              </w:rPr>
              <w:t xml:space="preserve">. </w:t>
            </w:r>
            <w:proofErr w:type="spellStart"/>
            <w:r w:rsidRPr="00F6658B">
              <w:rPr>
                <w:rFonts w:ascii="Arial" w:hAnsi="Arial" w:cs="Arial"/>
                <w:sz w:val="16"/>
                <w:szCs w:val="16"/>
                <w:lang w:eastAsia="en-US"/>
              </w:rPr>
              <w:t>odb</w:t>
            </w:r>
            <w:proofErr w:type="spellEnd"/>
            <w:r w:rsidRPr="00F6658B">
              <w:rPr>
                <w:rFonts w:ascii="Arial" w:hAnsi="Arial" w:cs="Arial"/>
                <w:sz w:val="16"/>
                <w:szCs w:val="16"/>
                <w:lang w:eastAsia="en-US"/>
              </w:rPr>
              <w:t>. 501 a 101 - doplnit</w:t>
            </w:r>
          </w:p>
          <w:p w14:paraId="2152D050" w14:textId="77777777" w:rsidR="00BB2312" w:rsidRPr="00F6658B" w:rsidRDefault="00BB2312" w:rsidP="00A535F1">
            <w:pPr>
              <w:pStyle w:val="Textkomente"/>
              <w:rPr>
                <w:rFonts w:ascii="Arial" w:hAnsi="Arial" w:cs="Arial"/>
                <w:b/>
                <w:sz w:val="16"/>
                <w:szCs w:val="16"/>
                <w:lang w:eastAsia="en-US"/>
              </w:rPr>
            </w:pPr>
            <w:r w:rsidRPr="00F6658B">
              <w:rPr>
                <w:rFonts w:ascii="Arial" w:hAnsi="Arial" w:cs="Arial"/>
                <w:sz w:val="16"/>
                <w:szCs w:val="16"/>
              </w:rPr>
              <w:t>úprava</w:t>
            </w:r>
            <w:r w:rsidRPr="00F6658B">
              <w:rPr>
                <w:rFonts w:ascii="Arial" w:hAnsi="Arial" w:cs="Arial"/>
                <w:sz w:val="16"/>
                <w:szCs w:val="16"/>
                <w:lang w:eastAsia="en-US"/>
              </w:rPr>
              <w:t xml:space="preserve"> OF z 1/1 rok na </w:t>
            </w:r>
            <w:r w:rsidRPr="00F6658B">
              <w:rPr>
                <w:rFonts w:ascii="Arial" w:hAnsi="Arial" w:cs="Arial"/>
                <w:b/>
                <w:strike/>
                <w:sz w:val="16"/>
                <w:szCs w:val="16"/>
                <w:lang w:eastAsia="en-US"/>
              </w:rPr>
              <w:t xml:space="preserve">1x/2 roky </w:t>
            </w:r>
            <w:r w:rsidRPr="00F6658B">
              <w:rPr>
                <w:rFonts w:ascii="Arial" w:hAnsi="Arial" w:cs="Arial"/>
                <w:b/>
                <w:sz w:val="16"/>
                <w:szCs w:val="16"/>
                <w:lang w:eastAsia="en-US"/>
              </w:rPr>
              <w:t>1//10 let</w:t>
            </w:r>
          </w:p>
          <w:p w14:paraId="010E4F74" w14:textId="77777777" w:rsidR="00BB2312" w:rsidRPr="00F6658B" w:rsidRDefault="00BB2312" w:rsidP="00A535F1">
            <w:pPr>
              <w:pStyle w:val="Odstavecseseznamem"/>
              <w:spacing w:after="0" w:line="240" w:lineRule="auto"/>
              <w:ind w:left="1418"/>
              <w:contextualSpacing w:val="0"/>
              <w:jc w:val="both"/>
              <w:rPr>
                <w:rFonts w:ascii="Arial" w:hAnsi="Arial" w:cs="Arial"/>
                <w:sz w:val="16"/>
                <w:szCs w:val="16"/>
              </w:rPr>
            </w:pPr>
          </w:p>
          <w:p w14:paraId="1D0AC612" w14:textId="77777777" w:rsidR="00BB2312" w:rsidRPr="00F6658B" w:rsidRDefault="00BB2312" w:rsidP="00A535F1">
            <w:pPr>
              <w:spacing w:after="0" w:line="240" w:lineRule="auto"/>
              <w:jc w:val="both"/>
              <w:rPr>
                <w:rFonts w:ascii="Arial" w:hAnsi="Arial" w:cs="Arial"/>
                <w:sz w:val="16"/>
                <w:szCs w:val="16"/>
                <w:lang w:eastAsia="cs-CZ"/>
              </w:rPr>
            </w:pPr>
            <w:hyperlink r:id="rId15" w:history="1">
              <w:r w:rsidRPr="00F6658B">
                <w:rPr>
                  <w:rStyle w:val="Hypertextovodkaz"/>
                  <w:rFonts w:ascii="Arial" w:hAnsi="Arial" w:cs="Arial"/>
                  <w:b/>
                  <w:bCs/>
                  <w:sz w:val="16"/>
                  <w:szCs w:val="16"/>
                </w:rPr>
                <w:t>15103</w:t>
              </w:r>
            </w:hyperlink>
            <w:r w:rsidRPr="00F6658B">
              <w:rPr>
                <w:rFonts w:ascii="Arial" w:hAnsi="Arial" w:cs="Arial"/>
                <w:sz w:val="16"/>
                <w:szCs w:val="16"/>
              </w:rPr>
              <w:t xml:space="preserve"> </w:t>
            </w:r>
            <w:r w:rsidRPr="00F6658B">
              <w:rPr>
                <w:rFonts w:ascii="Arial" w:eastAsia="Times New Roman" w:hAnsi="Arial" w:cs="Arial"/>
                <w:b/>
                <w:bCs/>
                <w:color w:val="000000"/>
                <w:sz w:val="16"/>
                <w:szCs w:val="16"/>
                <w:lang w:eastAsia="cs-CZ"/>
              </w:rPr>
              <w:t xml:space="preserve">KOLOSKOPIE PŘI POZITIVNÍM NÁLEZU SPECIÁLNÍHO TESTU NA OKULTNÍ KRVÁCENÍ VE </w:t>
            </w:r>
            <w:proofErr w:type="gramStart"/>
            <w:r w:rsidRPr="00F6658B">
              <w:rPr>
                <w:rFonts w:ascii="Arial" w:eastAsia="Times New Roman" w:hAnsi="Arial" w:cs="Arial"/>
                <w:b/>
                <w:bCs/>
                <w:color w:val="000000"/>
                <w:sz w:val="16"/>
                <w:szCs w:val="16"/>
                <w:lang w:eastAsia="cs-CZ"/>
              </w:rPr>
              <w:t>STOLICI - NÁLEZ</w:t>
            </w:r>
            <w:proofErr w:type="gramEnd"/>
            <w:r w:rsidRPr="00F6658B">
              <w:rPr>
                <w:rFonts w:ascii="Arial" w:eastAsia="Times New Roman" w:hAnsi="Arial" w:cs="Arial"/>
                <w:b/>
                <w:bCs/>
                <w:color w:val="000000"/>
                <w:sz w:val="16"/>
                <w:szCs w:val="16"/>
                <w:lang w:eastAsia="cs-CZ"/>
              </w:rPr>
              <w:t xml:space="preserve"> POZITIVNÍ</w:t>
            </w:r>
          </w:p>
          <w:p w14:paraId="415D6B78" w14:textId="77777777" w:rsidR="00BB2312" w:rsidRPr="00F6658B" w:rsidRDefault="00BB2312" w:rsidP="00A535F1">
            <w:pPr>
              <w:pStyle w:val="Textkomente"/>
              <w:rPr>
                <w:rFonts w:ascii="Arial" w:hAnsi="Arial" w:cs="Arial"/>
                <w:b/>
                <w:sz w:val="16"/>
                <w:szCs w:val="16"/>
                <w:lang w:eastAsia="en-US"/>
              </w:rPr>
            </w:pPr>
            <w:r w:rsidRPr="00F6658B">
              <w:rPr>
                <w:rFonts w:ascii="Arial" w:hAnsi="Arial" w:cs="Arial"/>
                <w:sz w:val="16"/>
                <w:szCs w:val="16"/>
              </w:rPr>
              <w:t>úprava</w:t>
            </w:r>
            <w:r w:rsidRPr="00F6658B">
              <w:rPr>
                <w:rFonts w:ascii="Arial" w:hAnsi="Arial" w:cs="Arial"/>
                <w:sz w:val="16"/>
                <w:szCs w:val="16"/>
                <w:lang w:eastAsia="en-US"/>
              </w:rPr>
              <w:t xml:space="preserve"> OF z 1x/1 rok na </w:t>
            </w:r>
            <w:r w:rsidRPr="00F6658B">
              <w:rPr>
                <w:rFonts w:ascii="Arial" w:hAnsi="Arial" w:cs="Arial"/>
                <w:b/>
                <w:strike/>
                <w:sz w:val="16"/>
                <w:szCs w:val="16"/>
                <w:lang w:eastAsia="en-US"/>
              </w:rPr>
              <w:t>1x/2 roky</w:t>
            </w:r>
            <w:r w:rsidRPr="00F6658B">
              <w:rPr>
                <w:rFonts w:ascii="Arial" w:hAnsi="Arial" w:cs="Arial"/>
                <w:b/>
                <w:sz w:val="16"/>
                <w:szCs w:val="16"/>
                <w:lang w:eastAsia="en-US"/>
              </w:rPr>
              <w:t xml:space="preserve"> 1//život</w:t>
            </w:r>
          </w:p>
          <w:p w14:paraId="37F0B226" w14:textId="77777777" w:rsidR="00BB2312" w:rsidRPr="00F6658B" w:rsidRDefault="00BB2312" w:rsidP="00A535F1">
            <w:pPr>
              <w:pStyle w:val="Odstavecseseznamem"/>
              <w:spacing w:after="0" w:line="240" w:lineRule="auto"/>
              <w:ind w:left="1418"/>
              <w:contextualSpacing w:val="0"/>
              <w:jc w:val="both"/>
              <w:rPr>
                <w:rFonts w:ascii="Arial" w:hAnsi="Arial" w:cs="Arial"/>
                <w:sz w:val="16"/>
                <w:szCs w:val="16"/>
              </w:rPr>
            </w:pPr>
          </w:p>
          <w:p w14:paraId="27EF2BFB" w14:textId="77777777" w:rsidR="00BB2312" w:rsidRPr="00F6658B" w:rsidRDefault="00BB2312" w:rsidP="00A535F1">
            <w:pPr>
              <w:spacing w:after="0" w:line="240" w:lineRule="auto"/>
              <w:jc w:val="both"/>
              <w:rPr>
                <w:rFonts w:ascii="Arial" w:hAnsi="Arial" w:cs="Arial"/>
                <w:sz w:val="16"/>
                <w:szCs w:val="16"/>
                <w:lang w:eastAsia="cs-CZ"/>
              </w:rPr>
            </w:pPr>
            <w:hyperlink r:id="rId16" w:history="1">
              <w:r w:rsidRPr="00F6658B">
                <w:rPr>
                  <w:rStyle w:val="Hypertextovodkaz"/>
                  <w:rFonts w:ascii="Arial" w:hAnsi="Arial" w:cs="Arial"/>
                  <w:b/>
                  <w:bCs/>
                  <w:sz w:val="16"/>
                  <w:szCs w:val="16"/>
                </w:rPr>
                <w:t>15105</w:t>
              </w:r>
            </w:hyperlink>
            <w:r w:rsidRPr="00F6658B">
              <w:rPr>
                <w:rFonts w:ascii="Arial" w:hAnsi="Arial" w:cs="Arial"/>
                <w:sz w:val="16"/>
                <w:szCs w:val="16"/>
              </w:rPr>
              <w:t xml:space="preserve"> </w:t>
            </w:r>
            <w:r w:rsidRPr="00F6658B">
              <w:rPr>
                <w:rFonts w:ascii="Arial" w:eastAsia="Times New Roman" w:hAnsi="Arial" w:cs="Arial"/>
                <w:b/>
                <w:bCs/>
                <w:color w:val="000000"/>
                <w:sz w:val="16"/>
                <w:szCs w:val="16"/>
                <w:lang w:eastAsia="cs-CZ"/>
              </w:rPr>
              <w:t xml:space="preserve">SCREENINGOVÁ </w:t>
            </w:r>
            <w:proofErr w:type="gramStart"/>
            <w:r w:rsidRPr="00F6658B">
              <w:rPr>
                <w:rFonts w:ascii="Arial" w:eastAsia="Times New Roman" w:hAnsi="Arial" w:cs="Arial"/>
                <w:b/>
                <w:bCs/>
                <w:color w:val="000000"/>
                <w:sz w:val="16"/>
                <w:szCs w:val="16"/>
                <w:lang w:eastAsia="cs-CZ"/>
              </w:rPr>
              <w:t>KOLOSKOPIE - NÁLEZ</w:t>
            </w:r>
            <w:proofErr w:type="gramEnd"/>
            <w:r w:rsidRPr="00F6658B">
              <w:rPr>
                <w:rFonts w:ascii="Arial" w:eastAsia="Times New Roman" w:hAnsi="Arial" w:cs="Arial"/>
                <w:b/>
                <w:bCs/>
                <w:color w:val="000000"/>
                <w:sz w:val="16"/>
                <w:szCs w:val="16"/>
                <w:lang w:eastAsia="cs-CZ"/>
              </w:rPr>
              <w:t xml:space="preserve"> NEGATIVNÍ</w:t>
            </w:r>
          </w:p>
          <w:p w14:paraId="1D76FD4C" w14:textId="77777777" w:rsidR="00BB2312" w:rsidRPr="00F6658B" w:rsidRDefault="00BB2312" w:rsidP="00A535F1">
            <w:pPr>
              <w:pStyle w:val="Textkomente"/>
              <w:rPr>
                <w:rFonts w:ascii="Arial" w:hAnsi="Arial" w:cs="Arial"/>
                <w:sz w:val="16"/>
                <w:szCs w:val="16"/>
                <w:lang w:eastAsia="en-US"/>
              </w:rPr>
            </w:pPr>
            <w:r w:rsidRPr="00F6658B">
              <w:rPr>
                <w:rFonts w:ascii="Arial" w:hAnsi="Arial" w:cs="Arial"/>
                <w:sz w:val="16"/>
                <w:szCs w:val="16"/>
                <w:lang w:eastAsia="en-US"/>
              </w:rPr>
              <w:lastRenderedPageBreak/>
              <w:t xml:space="preserve">chybí </w:t>
            </w:r>
            <w:proofErr w:type="spellStart"/>
            <w:r w:rsidRPr="00F6658B">
              <w:rPr>
                <w:rFonts w:ascii="Arial" w:hAnsi="Arial" w:cs="Arial"/>
                <w:sz w:val="16"/>
                <w:szCs w:val="16"/>
                <w:lang w:eastAsia="en-US"/>
              </w:rPr>
              <w:t>sdíl</w:t>
            </w:r>
            <w:proofErr w:type="spellEnd"/>
            <w:r w:rsidRPr="00F6658B">
              <w:rPr>
                <w:rFonts w:ascii="Arial" w:hAnsi="Arial" w:cs="Arial"/>
                <w:sz w:val="16"/>
                <w:szCs w:val="16"/>
                <w:lang w:eastAsia="en-US"/>
              </w:rPr>
              <w:t xml:space="preserve">. </w:t>
            </w:r>
            <w:proofErr w:type="spellStart"/>
            <w:r w:rsidRPr="00F6658B">
              <w:rPr>
                <w:rFonts w:ascii="Arial" w:hAnsi="Arial" w:cs="Arial"/>
                <w:sz w:val="16"/>
                <w:szCs w:val="16"/>
                <w:lang w:eastAsia="en-US"/>
              </w:rPr>
              <w:t>odb</w:t>
            </w:r>
            <w:proofErr w:type="spellEnd"/>
            <w:r w:rsidRPr="00F6658B">
              <w:rPr>
                <w:rFonts w:ascii="Arial" w:hAnsi="Arial" w:cs="Arial"/>
                <w:sz w:val="16"/>
                <w:szCs w:val="16"/>
                <w:lang w:eastAsia="en-US"/>
              </w:rPr>
              <w:t>. 501 a 101 - doplnit</w:t>
            </w:r>
          </w:p>
          <w:p w14:paraId="78E02087" w14:textId="77777777" w:rsidR="00BB2312" w:rsidRPr="00F6658B" w:rsidRDefault="00BB2312" w:rsidP="00A535F1">
            <w:pPr>
              <w:spacing w:after="0" w:line="240" w:lineRule="auto"/>
              <w:jc w:val="both"/>
              <w:rPr>
                <w:rFonts w:ascii="Arial" w:hAnsi="Arial" w:cs="Arial"/>
                <w:sz w:val="16"/>
                <w:szCs w:val="16"/>
              </w:rPr>
            </w:pPr>
            <w:r w:rsidRPr="00F6658B">
              <w:rPr>
                <w:rFonts w:ascii="Arial" w:hAnsi="Arial" w:cs="Arial"/>
                <w:sz w:val="16"/>
                <w:szCs w:val="16"/>
              </w:rPr>
              <w:t xml:space="preserve">úprava OF z 1/1 rok na </w:t>
            </w:r>
            <w:r w:rsidRPr="00F6658B">
              <w:rPr>
                <w:rFonts w:ascii="Arial" w:hAnsi="Arial" w:cs="Arial"/>
                <w:b/>
                <w:sz w:val="16"/>
                <w:szCs w:val="16"/>
              </w:rPr>
              <w:t>1x/10 let</w:t>
            </w:r>
            <w:r w:rsidRPr="00F6658B">
              <w:rPr>
                <w:rFonts w:ascii="Arial" w:hAnsi="Arial" w:cs="Arial"/>
                <w:sz w:val="16"/>
                <w:szCs w:val="16"/>
              </w:rPr>
              <w:t xml:space="preserve"> </w:t>
            </w:r>
          </w:p>
          <w:p w14:paraId="494CC5AA" w14:textId="77777777" w:rsidR="00BB2312" w:rsidRPr="00F6658B" w:rsidRDefault="00BB2312" w:rsidP="00A535F1">
            <w:pPr>
              <w:pStyle w:val="Odstavecseseznamem"/>
              <w:spacing w:after="0" w:line="240" w:lineRule="auto"/>
              <w:ind w:left="1418"/>
              <w:contextualSpacing w:val="0"/>
              <w:jc w:val="both"/>
              <w:rPr>
                <w:rFonts w:ascii="Arial" w:hAnsi="Arial" w:cs="Arial"/>
                <w:sz w:val="16"/>
                <w:szCs w:val="16"/>
              </w:rPr>
            </w:pPr>
          </w:p>
          <w:p w14:paraId="2147F6E2" w14:textId="77777777" w:rsidR="00BB2312" w:rsidRPr="00F6658B" w:rsidRDefault="00BB2312" w:rsidP="00A535F1">
            <w:pPr>
              <w:spacing w:after="0" w:line="240" w:lineRule="auto"/>
              <w:jc w:val="both"/>
              <w:rPr>
                <w:rFonts w:ascii="Arial" w:hAnsi="Arial" w:cs="Arial"/>
                <w:sz w:val="16"/>
                <w:szCs w:val="16"/>
              </w:rPr>
            </w:pPr>
            <w:hyperlink r:id="rId17" w:history="1">
              <w:r w:rsidRPr="00F6658B">
                <w:rPr>
                  <w:rStyle w:val="Hypertextovodkaz"/>
                  <w:rFonts w:ascii="Arial" w:hAnsi="Arial" w:cs="Arial"/>
                  <w:b/>
                  <w:bCs/>
                  <w:sz w:val="16"/>
                  <w:szCs w:val="16"/>
                </w:rPr>
                <w:t>15107</w:t>
              </w:r>
            </w:hyperlink>
            <w:r w:rsidRPr="00F6658B">
              <w:rPr>
                <w:rFonts w:ascii="Arial" w:hAnsi="Arial" w:cs="Arial"/>
                <w:sz w:val="16"/>
                <w:szCs w:val="16"/>
              </w:rPr>
              <w:t xml:space="preserve"> </w:t>
            </w:r>
            <w:r w:rsidRPr="00F6658B">
              <w:rPr>
                <w:rFonts w:ascii="Arial" w:eastAsia="Times New Roman" w:hAnsi="Arial" w:cs="Arial"/>
                <w:b/>
                <w:bCs/>
                <w:color w:val="000000"/>
                <w:sz w:val="16"/>
                <w:szCs w:val="16"/>
                <w:lang w:eastAsia="cs-CZ"/>
              </w:rPr>
              <w:t xml:space="preserve">SCREENINGOVÁ </w:t>
            </w:r>
            <w:proofErr w:type="gramStart"/>
            <w:r w:rsidRPr="00F6658B">
              <w:rPr>
                <w:rFonts w:ascii="Arial" w:eastAsia="Times New Roman" w:hAnsi="Arial" w:cs="Arial"/>
                <w:b/>
                <w:bCs/>
                <w:color w:val="000000"/>
                <w:sz w:val="16"/>
                <w:szCs w:val="16"/>
                <w:lang w:eastAsia="cs-CZ"/>
              </w:rPr>
              <w:t>KOLOSKOPIE - NÁLEZ</w:t>
            </w:r>
            <w:proofErr w:type="gramEnd"/>
            <w:r w:rsidRPr="00F6658B">
              <w:rPr>
                <w:rFonts w:ascii="Arial" w:eastAsia="Times New Roman" w:hAnsi="Arial" w:cs="Arial"/>
                <w:b/>
                <w:bCs/>
                <w:color w:val="000000"/>
                <w:sz w:val="16"/>
                <w:szCs w:val="16"/>
                <w:lang w:eastAsia="cs-CZ"/>
              </w:rPr>
              <w:t xml:space="preserve"> POZITIVNÍ</w:t>
            </w:r>
          </w:p>
          <w:p w14:paraId="60D6F3B2" w14:textId="77777777" w:rsidR="00BB2312" w:rsidRPr="00F6658B" w:rsidRDefault="00BB2312" w:rsidP="00A535F1">
            <w:pPr>
              <w:pStyle w:val="Textkomente"/>
              <w:rPr>
                <w:rFonts w:ascii="Arial" w:hAnsi="Arial" w:cs="Arial"/>
                <w:sz w:val="16"/>
                <w:szCs w:val="16"/>
                <w:lang w:eastAsia="en-US"/>
              </w:rPr>
            </w:pPr>
            <w:r w:rsidRPr="00F6658B">
              <w:rPr>
                <w:rFonts w:ascii="Arial" w:hAnsi="Arial" w:cs="Arial"/>
                <w:sz w:val="16"/>
                <w:szCs w:val="16"/>
                <w:lang w:eastAsia="en-US"/>
              </w:rPr>
              <w:t xml:space="preserve">úprava OF z 1/1 rok na </w:t>
            </w:r>
            <w:r w:rsidRPr="00F6658B">
              <w:rPr>
                <w:rFonts w:ascii="Arial" w:hAnsi="Arial" w:cs="Arial"/>
                <w:b/>
                <w:strike/>
                <w:sz w:val="16"/>
                <w:szCs w:val="16"/>
                <w:lang w:eastAsia="en-US"/>
              </w:rPr>
              <w:t>1x/10 let</w:t>
            </w:r>
            <w:r w:rsidRPr="00F6658B">
              <w:rPr>
                <w:rFonts w:ascii="Arial" w:hAnsi="Arial" w:cs="Arial"/>
                <w:b/>
                <w:sz w:val="16"/>
                <w:szCs w:val="16"/>
                <w:lang w:eastAsia="en-US"/>
              </w:rPr>
              <w:t xml:space="preserve"> 1//život</w:t>
            </w:r>
          </w:p>
          <w:p w14:paraId="314FEB53" w14:textId="77777777" w:rsidR="00BB2312" w:rsidRDefault="00BB2312" w:rsidP="00A535F1">
            <w:pPr>
              <w:pStyle w:val="Textkomente"/>
              <w:rPr>
                <w:rFonts w:ascii="Arial" w:hAnsi="Arial" w:cs="Arial"/>
                <w:sz w:val="16"/>
                <w:szCs w:val="16"/>
                <w:lang w:eastAsia="en-US"/>
              </w:rPr>
            </w:pPr>
          </w:p>
          <w:p w14:paraId="6203AC10" w14:textId="77777777" w:rsidR="00BB2312" w:rsidRPr="00D13B9B" w:rsidRDefault="00BB2312" w:rsidP="00D13B9B">
            <w:pPr>
              <w:autoSpaceDE w:val="0"/>
              <w:autoSpaceDN w:val="0"/>
              <w:adjustRightInd w:val="0"/>
              <w:spacing w:after="0" w:line="240" w:lineRule="auto"/>
              <w:rPr>
                <w:rFonts w:ascii="Calibri" w:hAnsi="Calibri" w:cs="Calibri"/>
                <w:i/>
                <w:sz w:val="16"/>
                <w:szCs w:val="16"/>
              </w:rPr>
            </w:pPr>
            <w:r w:rsidRPr="00D13B9B">
              <w:rPr>
                <w:rFonts w:ascii="Calibri" w:hAnsi="Calibri" w:cs="Calibri"/>
                <w:i/>
                <w:sz w:val="16"/>
                <w:szCs w:val="16"/>
              </w:rPr>
              <w:t>Cílovou populaci tvoří, a na screening kolorektálního karcinomu mají nárok všichni bezpříznakoví</w:t>
            </w:r>
            <w:r>
              <w:rPr>
                <w:rFonts w:ascii="Calibri" w:hAnsi="Calibri" w:cs="Calibri"/>
                <w:i/>
                <w:sz w:val="16"/>
                <w:szCs w:val="16"/>
              </w:rPr>
              <w:t xml:space="preserve"> </w:t>
            </w:r>
            <w:r w:rsidRPr="00D13B9B">
              <w:rPr>
                <w:rFonts w:ascii="Calibri" w:hAnsi="Calibri" w:cs="Calibri"/>
                <w:i/>
                <w:sz w:val="16"/>
                <w:szCs w:val="16"/>
              </w:rPr>
              <w:t>(asymptomatičtí) jedinci (ženy i muži) od 50 let věku. Screeningová koloskopie hrazená z</w:t>
            </w:r>
            <w:r>
              <w:rPr>
                <w:rFonts w:ascii="Calibri" w:hAnsi="Calibri" w:cs="Calibri"/>
                <w:i/>
                <w:sz w:val="16"/>
                <w:szCs w:val="16"/>
              </w:rPr>
              <w:t> </w:t>
            </w:r>
            <w:r w:rsidRPr="00D13B9B">
              <w:rPr>
                <w:rFonts w:ascii="Calibri" w:hAnsi="Calibri" w:cs="Calibri"/>
                <w:i/>
                <w:sz w:val="16"/>
                <w:szCs w:val="16"/>
              </w:rPr>
              <w:t>veřejného</w:t>
            </w:r>
            <w:r>
              <w:rPr>
                <w:rFonts w:ascii="Calibri" w:hAnsi="Calibri" w:cs="Calibri"/>
                <w:i/>
                <w:sz w:val="16"/>
                <w:szCs w:val="16"/>
              </w:rPr>
              <w:t xml:space="preserve"> </w:t>
            </w:r>
            <w:r w:rsidRPr="00D13B9B">
              <w:rPr>
                <w:rFonts w:ascii="Calibri" w:hAnsi="Calibri" w:cs="Calibri"/>
                <w:i/>
                <w:sz w:val="16"/>
                <w:szCs w:val="16"/>
              </w:rPr>
              <w:t xml:space="preserve">zdravotního pojištění se provádí v intervalu 10 let od věku 50 let, pokud se jedinec nerozhodl pro screeningový kvantitativní imunochemický test na okultní krvácení ve stolici (dále jen „TOKS“) ve dvouletém intervalu ve věku nad 50 let. TOKS je nabízen a je prováděn v ambulanci registrujícího praktického lékaře nebo registrujícího gynekologa. V případě pozitivního testu následuje TOKS-pozitivní koloskopie. </w:t>
            </w:r>
            <w:proofErr w:type="spellStart"/>
            <w:r w:rsidRPr="00D13B9B">
              <w:rPr>
                <w:rFonts w:ascii="Calibri" w:hAnsi="Calibri" w:cs="Calibri"/>
                <w:i/>
                <w:sz w:val="16"/>
                <w:szCs w:val="16"/>
              </w:rPr>
              <w:t>Koloskopické</w:t>
            </w:r>
            <w:proofErr w:type="spellEnd"/>
            <w:r w:rsidRPr="00D13B9B">
              <w:rPr>
                <w:rFonts w:ascii="Calibri" w:hAnsi="Calibri" w:cs="Calibri"/>
                <w:i/>
                <w:sz w:val="16"/>
                <w:szCs w:val="16"/>
              </w:rPr>
              <w:t xml:space="preserve"> vyšetření provádí screeningové pracoviště, schválené Komisí. Screeningovou koloskopii indikuje lékař v oboru</w:t>
            </w:r>
          </w:p>
          <w:p w14:paraId="41ECC4A5" w14:textId="77777777" w:rsidR="00BB2312" w:rsidRPr="00D13B9B" w:rsidRDefault="00BB2312" w:rsidP="00D13B9B">
            <w:pPr>
              <w:pStyle w:val="Textkomente"/>
              <w:rPr>
                <w:rFonts w:ascii="Arial" w:hAnsi="Arial" w:cs="Arial"/>
                <w:i/>
                <w:sz w:val="16"/>
                <w:szCs w:val="16"/>
                <w:lang w:eastAsia="en-US"/>
              </w:rPr>
            </w:pPr>
            <w:r w:rsidRPr="00D13B9B">
              <w:rPr>
                <w:rFonts w:ascii="Calibri" w:hAnsi="Calibri" w:cs="Calibri"/>
                <w:i/>
                <w:sz w:val="16"/>
                <w:szCs w:val="16"/>
              </w:rPr>
              <w:t xml:space="preserve">všeobecné praktické lékařství, lékař v oboru gynekologie, nebo lékař gastroenterolog příslušného pracoviště. V případě, že screeningovou koloskopii doporučil gastroenterolog, je povinen tuto skutečnost nahlásit příslušnému registrujícímu lékaři v oboru všeobecné praktické lékařství. V případě, že byl u pacienta výsledek </w:t>
            </w:r>
            <w:r w:rsidRPr="00D13B9B">
              <w:rPr>
                <w:rFonts w:ascii="Calibri" w:hAnsi="Calibri" w:cs="Calibri"/>
                <w:b/>
                <w:i/>
                <w:sz w:val="16"/>
                <w:szCs w:val="16"/>
                <w:highlight w:val="yellow"/>
              </w:rPr>
              <w:t>provedené koloskopie negativní</w:t>
            </w:r>
            <w:r w:rsidRPr="00D13B9B">
              <w:rPr>
                <w:rFonts w:ascii="Calibri" w:hAnsi="Calibri" w:cs="Calibri"/>
                <w:i/>
                <w:sz w:val="16"/>
                <w:szCs w:val="16"/>
              </w:rPr>
              <w:t xml:space="preserve">, </w:t>
            </w:r>
            <w:r w:rsidRPr="00D13B9B">
              <w:rPr>
                <w:rFonts w:ascii="Calibri" w:hAnsi="Calibri" w:cs="Calibri"/>
                <w:i/>
                <w:sz w:val="16"/>
                <w:szCs w:val="16"/>
                <w:highlight w:val="yellow"/>
              </w:rPr>
              <w:t>může se po 10 letech rozhodnout, zda se vrátí do režimu pravidelného vyšetřování metodou TOKS, nebo zda chce znovu absolvovat screeningovou koloskopii.</w:t>
            </w:r>
          </w:p>
          <w:p w14:paraId="3340B7D2" w14:textId="77777777" w:rsidR="00BB2312" w:rsidRPr="00F6658B" w:rsidRDefault="00BB2312" w:rsidP="00A535F1">
            <w:pPr>
              <w:pStyle w:val="Textkomente"/>
              <w:rPr>
                <w:rFonts w:ascii="Arial" w:hAnsi="Arial" w:cs="Arial"/>
                <w:sz w:val="16"/>
                <w:szCs w:val="16"/>
                <w:lang w:eastAsia="en-US"/>
              </w:rPr>
            </w:pPr>
          </w:p>
          <w:p w14:paraId="54D8D0E0" w14:textId="77777777" w:rsidR="00BB2312" w:rsidRPr="00F6658B" w:rsidRDefault="00BB2312" w:rsidP="00A535F1">
            <w:pPr>
              <w:spacing w:after="0" w:line="240" w:lineRule="auto"/>
              <w:rPr>
                <w:rFonts w:ascii="Arial" w:eastAsia="Times New Roman" w:hAnsi="Arial" w:cs="Arial"/>
                <w:color w:val="000000"/>
                <w:sz w:val="16"/>
                <w:szCs w:val="16"/>
                <w:lang w:eastAsia="cs-CZ"/>
              </w:rPr>
            </w:pPr>
          </w:p>
        </w:tc>
      </w:tr>
      <w:tr w:rsidR="00BB2312" w:rsidRPr="00F6658B" w14:paraId="121D29E1" w14:textId="77777777" w:rsidTr="005A6FF5">
        <w:trPr>
          <w:trHeight w:val="2610"/>
        </w:trPr>
        <w:tc>
          <w:tcPr>
            <w:tcW w:w="993" w:type="dxa"/>
            <w:tcBorders>
              <w:top w:val="nil"/>
              <w:left w:val="single" w:sz="4" w:space="0" w:color="auto"/>
              <w:bottom w:val="single" w:sz="4" w:space="0" w:color="auto"/>
              <w:right w:val="single" w:sz="4" w:space="0" w:color="auto"/>
            </w:tcBorders>
            <w:shd w:val="clear" w:color="auto" w:fill="auto"/>
            <w:hideMark/>
          </w:tcPr>
          <w:p w14:paraId="3DDEA751"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lastRenderedPageBreak/>
              <w:t>115</w:t>
            </w:r>
          </w:p>
        </w:tc>
        <w:tc>
          <w:tcPr>
            <w:tcW w:w="2268" w:type="dxa"/>
            <w:tcBorders>
              <w:top w:val="nil"/>
              <w:left w:val="nil"/>
              <w:bottom w:val="single" w:sz="4" w:space="0" w:color="auto"/>
              <w:right w:val="single" w:sz="4" w:space="0" w:color="auto"/>
            </w:tcBorders>
            <w:shd w:val="clear" w:color="auto" w:fill="auto"/>
            <w:hideMark/>
          </w:tcPr>
          <w:p w14:paraId="21C5AF63"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15103</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 xml:space="preserve">KOLOSKOPIE PŘI POZITIVNÍM NÁLEZU SPECIÁLNÍHO TESTU NA OKULTNÍ KRVÁCENÍ VE </w:t>
            </w:r>
            <w:proofErr w:type="gramStart"/>
            <w:r w:rsidRPr="00F6658B">
              <w:rPr>
                <w:rFonts w:ascii="Arial" w:eastAsia="Times New Roman" w:hAnsi="Arial" w:cs="Arial"/>
                <w:b/>
                <w:bCs/>
                <w:color w:val="000000"/>
                <w:sz w:val="16"/>
                <w:szCs w:val="16"/>
                <w:lang w:eastAsia="cs-CZ"/>
              </w:rPr>
              <w:t>STOLICI - NÁLEZ</w:t>
            </w:r>
            <w:proofErr w:type="gramEnd"/>
            <w:r w:rsidRPr="00F6658B">
              <w:rPr>
                <w:rFonts w:ascii="Arial" w:eastAsia="Times New Roman" w:hAnsi="Arial" w:cs="Arial"/>
                <w:b/>
                <w:bCs/>
                <w:color w:val="000000"/>
                <w:sz w:val="16"/>
                <w:szCs w:val="16"/>
                <w:lang w:eastAsia="cs-CZ"/>
              </w:rPr>
              <w:t xml:space="preserve"> POZITIVNÍ</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změnové řízení: změna popisu výkonu (změna věkové hranice pro screening kolorektálního karcinomu na 45-74 let, původně nad 50 let)</w:t>
            </w:r>
          </w:p>
        </w:tc>
        <w:tc>
          <w:tcPr>
            <w:tcW w:w="11624" w:type="dxa"/>
            <w:tcBorders>
              <w:top w:val="nil"/>
              <w:left w:val="nil"/>
              <w:bottom w:val="single" w:sz="4" w:space="0" w:color="auto"/>
              <w:right w:val="single" w:sz="4" w:space="0" w:color="auto"/>
            </w:tcBorders>
            <w:shd w:val="clear" w:color="auto" w:fill="auto"/>
            <w:hideMark/>
          </w:tcPr>
          <w:p w14:paraId="37E61E17" w14:textId="77777777" w:rsidR="00BB2312" w:rsidRPr="00F6658B" w:rsidRDefault="00BB2312" w:rsidP="000140C8">
            <w:pPr>
              <w:spacing w:after="0" w:line="240" w:lineRule="auto"/>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dtto</w:t>
            </w:r>
            <w:r w:rsidRPr="00F6658B">
              <w:rPr>
                <w:rFonts w:ascii="Arial" w:eastAsia="Times New Roman" w:hAnsi="Arial" w:cs="Arial"/>
                <w:color w:val="000000"/>
                <w:sz w:val="16"/>
                <w:szCs w:val="16"/>
                <w:lang w:eastAsia="cs-CZ"/>
              </w:rPr>
              <w:br/>
            </w:r>
          </w:p>
        </w:tc>
      </w:tr>
      <w:tr w:rsidR="00BB2312" w:rsidRPr="00F6658B" w14:paraId="58DF058F" w14:textId="77777777" w:rsidTr="005A6FF5">
        <w:trPr>
          <w:trHeight w:val="1540"/>
        </w:trPr>
        <w:tc>
          <w:tcPr>
            <w:tcW w:w="993" w:type="dxa"/>
            <w:tcBorders>
              <w:top w:val="nil"/>
              <w:left w:val="single" w:sz="4" w:space="0" w:color="auto"/>
              <w:bottom w:val="single" w:sz="4" w:space="0" w:color="auto"/>
              <w:right w:val="single" w:sz="4" w:space="0" w:color="auto"/>
            </w:tcBorders>
            <w:shd w:val="clear" w:color="auto" w:fill="auto"/>
            <w:hideMark/>
          </w:tcPr>
          <w:p w14:paraId="03DC6832"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115</w:t>
            </w:r>
          </w:p>
        </w:tc>
        <w:tc>
          <w:tcPr>
            <w:tcW w:w="2268" w:type="dxa"/>
            <w:tcBorders>
              <w:top w:val="nil"/>
              <w:left w:val="nil"/>
              <w:bottom w:val="single" w:sz="4" w:space="0" w:color="auto"/>
              <w:right w:val="single" w:sz="4" w:space="0" w:color="auto"/>
            </w:tcBorders>
            <w:shd w:val="clear" w:color="auto" w:fill="auto"/>
            <w:hideMark/>
          </w:tcPr>
          <w:p w14:paraId="3995F645"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15105</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 xml:space="preserve">SCREENINGOVÁ </w:t>
            </w:r>
            <w:proofErr w:type="gramStart"/>
            <w:r w:rsidRPr="00F6658B">
              <w:rPr>
                <w:rFonts w:ascii="Arial" w:eastAsia="Times New Roman" w:hAnsi="Arial" w:cs="Arial"/>
                <w:b/>
                <w:bCs/>
                <w:color w:val="000000"/>
                <w:sz w:val="16"/>
                <w:szCs w:val="16"/>
                <w:lang w:eastAsia="cs-CZ"/>
              </w:rPr>
              <w:t>KOLOSKOPIE - NÁLEZ</w:t>
            </w:r>
            <w:proofErr w:type="gramEnd"/>
            <w:r w:rsidRPr="00F6658B">
              <w:rPr>
                <w:rFonts w:ascii="Arial" w:eastAsia="Times New Roman" w:hAnsi="Arial" w:cs="Arial"/>
                <w:b/>
                <w:bCs/>
                <w:color w:val="000000"/>
                <w:sz w:val="16"/>
                <w:szCs w:val="16"/>
                <w:lang w:eastAsia="cs-CZ"/>
              </w:rPr>
              <w:t xml:space="preserve"> NEGATIVNÍ</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změnové řízení: změna popisu výkonu (změna věkové hranice pro screening kolorektálního karcinomu na 45-74 let, původně nad 50 let)</w:t>
            </w:r>
          </w:p>
        </w:tc>
        <w:tc>
          <w:tcPr>
            <w:tcW w:w="11624" w:type="dxa"/>
            <w:tcBorders>
              <w:top w:val="nil"/>
              <w:left w:val="nil"/>
              <w:bottom w:val="single" w:sz="4" w:space="0" w:color="auto"/>
              <w:right w:val="single" w:sz="4" w:space="0" w:color="auto"/>
            </w:tcBorders>
            <w:shd w:val="clear" w:color="auto" w:fill="auto"/>
            <w:hideMark/>
          </w:tcPr>
          <w:p w14:paraId="49158012" w14:textId="77777777" w:rsidR="00BB2312" w:rsidRPr="00F6658B" w:rsidRDefault="00BB2312" w:rsidP="000140C8">
            <w:pPr>
              <w:spacing w:after="0" w:line="240" w:lineRule="auto"/>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dtto</w:t>
            </w:r>
            <w:r w:rsidRPr="00F6658B">
              <w:rPr>
                <w:rFonts w:ascii="Arial" w:eastAsia="Times New Roman" w:hAnsi="Arial" w:cs="Arial"/>
                <w:color w:val="000000"/>
                <w:sz w:val="16"/>
                <w:szCs w:val="16"/>
                <w:lang w:eastAsia="cs-CZ"/>
              </w:rPr>
              <w:br/>
            </w:r>
          </w:p>
        </w:tc>
      </w:tr>
      <w:tr w:rsidR="00BB2312" w:rsidRPr="00F6658B" w14:paraId="65E1A20D" w14:textId="77777777" w:rsidTr="005A6FF5">
        <w:trPr>
          <w:trHeight w:val="690"/>
        </w:trPr>
        <w:tc>
          <w:tcPr>
            <w:tcW w:w="993" w:type="dxa"/>
            <w:tcBorders>
              <w:top w:val="nil"/>
              <w:left w:val="single" w:sz="4" w:space="0" w:color="auto"/>
              <w:bottom w:val="single" w:sz="4" w:space="0" w:color="auto"/>
              <w:right w:val="single" w:sz="4" w:space="0" w:color="auto"/>
            </w:tcBorders>
            <w:shd w:val="clear" w:color="auto" w:fill="auto"/>
            <w:hideMark/>
          </w:tcPr>
          <w:p w14:paraId="7EE522AD"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lastRenderedPageBreak/>
              <w:t>115</w:t>
            </w:r>
          </w:p>
        </w:tc>
        <w:tc>
          <w:tcPr>
            <w:tcW w:w="2268" w:type="dxa"/>
            <w:tcBorders>
              <w:top w:val="nil"/>
              <w:left w:val="nil"/>
              <w:bottom w:val="single" w:sz="4" w:space="0" w:color="auto"/>
              <w:right w:val="single" w:sz="4" w:space="0" w:color="auto"/>
            </w:tcBorders>
            <w:shd w:val="clear" w:color="auto" w:fill="auto"/>
            <w:hideMark/>
          </w:tcPr>
          <w:p w14:paraId="37703DFC"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15107</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 xml:space="preserve">SCREENINGOVÁ </w:t>
            </w:r>
            <w:proofErr w:type="gramStart"/>
            <w:r w:rsidRPr="00F6658B">
              <w:rPr>
                <w:rFonts w:ascii="Arial" w:eastAsia="Times New Roman" w:hAnsi="Arial" w:cs="Arial"/>
                <w:b/>
                <w:bCs/>
                <w:color w:val="000000"/>
                <w:sz w:val="16"/>
                <w:szCs w:val="16"/>
                <w:lang w:eastAsia="cs-CZ"/>
              </w:rPr>
              <w:t>KOLOSKOPIE - NÁLEZ</w:t>
            </w:r>
            <w:proofErr w:type="gramEnd"/>
            <w:r w:rsidRPr="00F6658B">
              <w:rPr>
                <w:rFonts w:ascii="Arial" w:eastAsia="Times New Roman" w:hAnsi="Arial" w:cs="Arial"/>
                <w:b/>
                <w:bCs/>
                <w:color w:val="000000"/>
                <w:sz w:val="16"/>
                <w:szCs w:val="16"/>
                <w:lang w:eastAsia="cs-CZ"/>
              </w:rPr>
              <w:t xml:space="preserve"> POZITIVNÍ</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změnové řízení: změna popisu výkonu (změna věkové hranice pro screening kolorektálního karcinomu na 45-74 let, původně nad 50 let)</w:t>
            </w:r>
          </w:p>
        </w:tc>
        <w:tc>
          <w:tcPr>
            <w:tcW w:w="11624" w:type="dxa"/>
            <w:tcBorders>
              <w:top w:val="nil"/>
              <w:left w:val="nil"/>
              <w:bottom w:val="single" w:sz="4" w:space="0" w:color="auto"/>
              <w:right w:val="single" w:sz="4" w:space="0" w:color="auto"/>
            </w:tcBorders>
            <w:shd w:val="clear" w:color="auto" w:fill="auto"/>
            <w:hideMark/>
          </w:tcPr>
          <w:p w14:paraId="6806BF31" w14:textId="77777777" w:rsidR="00BB2312" w:rsidRPr="00F6658B" w:rsidRDefault="00BB2312" w:rsidP="000140C8">
            <w:pPr>
              <w:spacing w:after="0" w:line="240" w:lineRule="auto"/>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dtto</w:t>
            </w:r>
            <w:r w:rsidRPr="00F6658B">
              <w:rPr>
                <w:rFonts w:ascii="Arial" w:eastAsia="Times New Roman" w:hAnsi="Arial" w:cs="Arial"/>
                <w:color w:val="000000"/>
                <w:sz w:val="16"/>
                <w:szCs w:val="16"/>
                <w:lang w:eastAsia="cs-CZ"/>
              </w:rPr>
              <w:br/>
            </w:r>
          </w:p>
        </w:tc>
      </w:tr>
      <w:tr w:rsidR="00BB2312" w:rsidRPr="00F6658B" w14:paraId="558D920E" w14:textId="77777777" w:rsidTr="005A6FF5">
        <w:trPr>
          <w:trHeight w:val="1814"/>
        </w:trPr>
        <w:tc>
          <w:tcPr>
            <w:tcW w:w="993" w:type="dxa"/>
            <w:tcBorders>
              <w:top w:val="nil"/>
              <w:left w:val="single" w:sz="4" w:space="0" w:color="auto"/>
              <w:bottom w:val="single" w:sz="4" w:space="0" w:color="auto"/>
              <w:right w:val="single" w:sz="4" w:space="0" w:color="auto"/>
            </w:tcBorders>
            <w:shd w:val="clear" w:color="auto" w:fill="auto"/>
            <w:hideMark/>
          </w:tcPr>
          <w:p w14:paraId="1C12B21A"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207</w:t>
            </w:r>
          </w:p>
        </w:tc>
        <w:tc>
          <w:tcPr>
            <w:tcW w:w="2268" w:type="dxa"/>
            <w:tcBorders>
              <w:top w:val="nil"/>
              <w:left w:val="nil"/>
              <w:bottom w:val="single" w:sz="4" w:space="0" w:color="auto"/>
              <w:right w:val="single" w:sz="4" w:space="0" w:color="auto"/>
            </w:tcBorders>
            <w:shd w:val="clear" w:color="auto" w:fill="auto"/>
            <w:hideMark/>
          </w:tcPr>
          <w:p w14:paraId="14476012"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207-2025-05-28-07-15-47</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EDUKACE LAICKÉHO ZVLÁDNUTÍ PROBLEMATIKY ANAFYLAXE</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nový výkon</w:t>
            </w:r>
          </w:p>
        </w:tc>
        <w:tc>
          <w:tcPr>
            <w:tcW w:w="11624" w:type="dxa"/>
            <w:tcBorders>
              <w:top w:val="nil"/>
              <w:left w:val="nil"/>
              <w:bottom w:val="single" w:sz="4" w:space="0" w:color="auto"/>
              <w:right w:val="single" w:sz="4" w:space="0" w:color="auto"/>
            </w:tcBorders>
            <w:shd w:val="clear" w:color="auto" w:fill="auto"/>
            <w:hideMark/>
          </w:tcPr>
          <w:p w14:paraId="113D571A" w14:textId="77777777" w:rsidR="00BB2312" w:rsidRDefault="00BB2312" w:rsidP="00C82506">
            <w:pPr>
              <w:pStyle w:val="Odstavecseseznamem"/>
              <w:numPr>
                <w:ilvl w:val="0"/>
                <w:numId w:val="18"/>
              </w:numPr>
              <w:spacing w:after="0" w:line="240" w:lineRule="auto"/>
              <w:ind w:left="179" w:hanging="179"/>
              <w:rPr>
                <w:rFonts w:ascii="Arial" w:eastAsia="Times New Roman" w:hAnsi="Arial" w:cs="Arial"/>
                <w:color w:val="000000"/>
                <w:sz w:val="16"/>
                <w:szCs w:val="16"/>
                <w:lang w:eastAsia="cs-CZ"/>
              </w:rPr>
            </w:pPr>
            <w:r w:rsidRPr="00C33523">
              <w:rPr>
                <w:rFonts w:ascii="Arial" w:eastAsia="Times New Roman" w:hAnsi="Arial" w:cs="Arial"/>
                <w:color w:val="000000"/>
                <w:sz w:val="16"/>
                <w:szCs w:val="16"/>
                <w:lang w:eastAsia="cs-CZ"/>
              </w:rPr>
              <w:t xml:space="preserve">Nesouhlas se zavedením nového </w:t>
            </w:r>
            <w:proofErr w:type="gramStart"/>
            <w:r w:rsidRPr="00C33523">
              <w:rPr>
                <w:rFonts w:ascii="Arial" w:eastAsia="Times New Roman" w:hAnsi="Arial" w:cs="Arial"/>
                <w:color w:val="000000"/>
                <w:sz w:val="16"/>
                <w:szCs w:val="16"/>
                <w:lang w:eastAsia="cs-CZ"/>
              </w:rPr>
              <w:t>výkonu - edukace</w:t>
            </w:r>
            <w:proofErr w:type="gramEnd"/>
            <w:r w:rsidRPr="00C33523">
              <w:rPr>
                <w:rFonts w:ascii="Arial" w:eastAsia="Times New Roman" w:hAnsi="Arial" w:cs="Arial"/>
                <w:color w:val="000000"/>
                <w:sz w:val="16"/>
                <w:szCs w:val="16"/>
                <w:lang w:eastAsia="cs-CZ"/>
              </w:rPr>
              <w:t xml:space="preserve"> je součástí výkonů komplexního, kontrolního a cíleného vyšetření (</w:t>
            </w:r>
            <w:r>
              <w:rPr>
                <w:rFonts w:ascii="Arial" w:eastAsia="Times New Roman" w:hAnsi="Arial" w:cs="Arial"/>
                <w:color w:val="000000"/>
                <w:sz w:val="16"/>
                <w:szCs w:val="16"/>
                <w:lang w:eastAsia="cs-CZ"/>
              </w:rPr>
              <w:t xml:space="preserve">viz </w:t>
            </w:r>
            <w:r w:rsidRPr="00C33523">
              <w:rPr>
                <w:rFonts w:ascii="Arial" w:eastAsia="Times New Roman" w:hAnsi="Arial" w:cs="Arial"/>
                <w:color w:val="000000"/>
                <w:sz w:val="16"/>
                <w:szCs w:val="16"/>
                <w:lang w:eastAsia="cs-CZ"/>
              </w:rPr>
              <w:t xml:space="preserve">obecná část SVZ – kapitola 3, Výkony klinických vyšetření). </w:t>
            </w:r>
          </w:p>
          <w:p w14:paraId="79433BA3" w14:textId="77777777" w:rsidR="00BB2312" w:rsidRDefault="00BB2312" w:rsidP="00C82506">
            <w:pPr>
              <w:pStyle w:val="Odstavecseseznamem"/>
              <w:numPr>
                <w:ilvl w:val="0"/>
                <w:numId w:val="18"/>
              </w:numPr>
              <w:spacing w:after="0" w:line="240" w:lineRule="auto"/>
              <w:ind w:left="179" w:hanging="179"/>
              <w:rPr>
                <w:rFonts w:ascii="Arial" w:eastAsia="Times New Roman" w:hAnsi="Arial" w:cs="Arial"/>
                <w:color w:val="000000"/>
                <w:sz w:val="16"/>
                <w:szCs w:val="16"/>
                <w:lang w:eastAsia="cs-CZ"/>
              </w:rPr>
            </w:pPr>
            <w:r w:rsidRPr="00C33523">
              <w:rPr>
                <w:rFonts w:ascii="Arial" w:eastAsia="Times New Roman" w:hAnsi="Arial" w:cs="Arial"/>
                <w:color w:val="000000"/>
                <w:sz w:val="16"/>
                <w:szCs w:val="16"/>
                <w:lang w:eastAsia="cs-CZ"/>
              </w:rPr>
              <w:t xml:space="preserve">V návrhu RL není jasně odůvodněna potřeba vyčlenit tuto edukaci mimo výkony klinických vyšetření. </w:t>
            </w:r>
            <w:r>
              <w:rPr>
                <w:rFonts w:ascii="Arial" w:eastAsia="Times New Roman" w:hAnsi="Arial" w:cs="Arial"/>
                <w:color w:val="000000"/>
                <w:sz w:val="16"/>
                <w:szCs w:val="16"/>
                <w:lang w:eastAsia="cs-CZ"/>
              </w:rPr>
              <w:t>Event. l</w:t>
            </w:r>
            <w:r w:rsidRPr="00C33523">
              <w:rPr>
                <w:rFonts w:ascii="Arial" w:eastAsia="Times New Roman" w:hAnsi="Arial" w:cs="Arial"/>
                <w:color w:val="000000"/>
                <w:sz w:val="16"/>
                <w:szCs w:val="16"/>
                <w:lang w:eastAsia="cs-CZ"/>
              </w:rPr>
              <w:t xml:space="preserve">ze využít i výkon 09523- EDUKAČNÍ POHOVOR LÉKAŘE S NEMOCNÝM ČI RODINOU, stvrzený podpisem, 30 min, AOD. </w:t>
            </w:r>
          </w:p>
          <w:p w14:paraId="2353C916" w14:textId="77777777" w:rsidR="00BB2312" w:rsidRDefault="00BB2312" w:rsidP="00C82506">
            <w:pPr>
              <w:pStyle w:val="Odstavecseseznamem"/>
              <w:numPr>
                <w:ilvl w:val="0"/>
                <w:numId w:val="18"/>
              </w:numPr>
              <w:spacing w:after="0" w:line="240" w:lineRule="auto"/>
              <w:ind w:left="179" w:hanging="179"/>
              <w:rPr>
                <w:rFonts w:ascii="Arial" w:eastAsia="Times New Roman" w:hAnsi="Arial" w:cs="Arial"/>
                <w:color w:val="000000"/>
                <w:sz w:val="16"/>
                <w:szCs w:val="16"/>
                <w:lang w:eastAsia="cs-CZ"/>
              </w:rPr>
            </w:pPr>
            <w:r w:rsidRPr="00C33523">
              <w:rPr>
                <w:rFonts w:ascii="Arial" w:eastAsia="Times New Roman" w:hAnsi="Arial" w:cs="Arial"/>
                <w:color w:val="000000"/>
                <w:sz w:val="16"/>
                <w:szCs w:val="16"/>
                <w:lang w:eastAsia="cs-CZ"/>
              </w:rPr>
              <w:t xml:space="preserve">OM: </w:t>
            </w:r>
            <w:proofErr w:type="gramStart"/>
            <w:r w:rsidRPr="00C33523">
              <w:rPr>
                <w:rFonts w:ascii="Arial" w:eastAsia="Times New Roman" w:hAnsi="Arial" w:cs="Arial"/>
                <w:color w:val="000000"/>
                <w:sz w:val="16"/>
                <w:szCs w:val="16"/>
                <w:lang w:eastAsia="cs-CZ"/>
              </w:rPr>
              <w:t>S ,</w:t>
            </w:r>
            <w:proofErr w:type="gramEnd"/>
            <w:r w:rsidRPr="00C33523">
              <w:rPr>
                <w:rFonts w:ascii="Arial" w:eastAsia="Times New Roman" w:hAnsi="Arial" w:cs="Arial"/>
                <w:color w:val="000000"/>
                <w:sz w:val="16"/>
                <w:szCs w:val="16"/>
                <w:lang w:eastAsia="cs-CZ"/>
              </w:rPr>
              <w:t xml:space="preserve"> není specifikováno pracoviště – že </w:t>
            </w:r>
            <w:proofErr w:type="gramStart"/>
            <w:r w:rsidRPr="00C33523">
              <w:rPr>
                <w:rFonts w:ascii="Arial" w:eastAsia="Times New Roman" w:hAnsi="Arial" w:cs="Arial"/>
                <w:color w:val="000000"/>
                <w:sz w:val="16"/>
                <w:szCs w:val="16"/>
                <w:lang w:eastAsia="cs-CZ"/>
              </w:rPr>
              <w:t>jde  o</w:t>
            </w:r>
            <w:proofErr w:type="gramEnd"/>
            <w:r w:rsidRPr="00C33523">
              <w:rPr>
                <w:rFonts w:ascii="Arial" w:eastAsia="Times New Roman" w:hAnsi="Arial" w:cs="Arial"/>
                <w:color w:val="000000"/>
                <w:sz w:val="16"/>
                <w:szCs w:val="16"/>
                <w:lang w:eastAsia="cs-CZ"/>
              </w:rPr>
              <w:t xml:space="preserve"> ambulance alergologie a klinické imunologie je dáno limitací na </w:t>
            </w:r>
            <w:proofErr w:type="spellStart"/>
            <w:r w:rsidRPr="00C33523">
              <w:rPr>
                <w:rFonts w:ascii="Arial" w:eastAsia="Times New Roman" w:hAnsi="Arial" w:cs="Arial"/>
                <w:color w:val="000000"/>
                <w:sz w:val="16"/>
                <w:szCs w:val="16"/>
                <w:lang w:eastAsia="cs-CZ"/>
              </w:rPr>
              <w:t>odb</w:t>
            </w:r>
            <w:proofErr w:type="spellEnd"/>
            <w:r w:rsidRPr="00C33523">
              <w:rPr>
                <w:rFonts w:ascii="Arial" w:eastAsia="Times New Roman" w:hAnsi="Arial" w:cs="Arial"/>
                <w:color w:val="000000"/>
                <w:sz w:val="16"/>
                <w:szCs w:val="16"/>
                <w:lang w:eastAsia="cs-CZ"/>
              </w:rPr>
              <w:t>. 207. Čím má být toto pracoviště specifické? Varianta OM: SAOD</w:t>
            </w:r>
          </w:p>
          <w:p w14:paraId="605627FB" w14:textId="77777777" w:rsidR="00BB2312" w:rsidRDefault="00BB2312" w:rsidP="00C82506">
            <w:pPr>
              <w:pStyle w:val="Odstavecseseznamem"/>
              <w:numPr>
                <w:ilvl w:val="0"/>
                <w:numId w:val="18"/>
              </w:numPr>
              <w:spacing w:after="0" w:line="240" w:lineRule="auto"/>
              <w:ind w:left="179" w:hanging="179"/>
              <w:rPr>
                <w:rFonts w:ascii="Arial" w:eastAsia="Times New Roman" w:hAnsi="Arial" w:cs="Arial"/>
                <w:color w:val="000000"/>
                <w:sz w:val="16"/>
                <w:szCs w:val="16"/>
                <w:lang w:eastAsia="cs-CZ"/>
              </w:rPr>
            </w:pPr>
            <w:r w:rsidRPr="00C33523">
              <w:rPr>
                <w:rFonts w:ascii="Arial" w:eastAsia="Times New Roman" w:hAnsi="Arial" w:cs="Arial"/>
                <w:color w:val="000000"/>
                <w:sz w:val="16"/>
                <w:szCs w:val="16"/>
                <w:lang w:eastAsia="cs-CZ"/>
              </w:rPr>
              <w:t>Jaký je odhad počtu výkonů v ČR za rok? 36 800 x 2 (OF) = 73</w:t>
            </w:r>
            <w:r>
              <w:rPr>
                <w:rFonts w:ascii="Arial" w:eastAsia="Times New Roman" w:hAnsi="Arial" w:cs="Arial"/>
                <w:color w:val="000000"/>
                <w:sz w:val="16"/>
                <w:szCs w:val="16"/>
                <w:lang w:eastAsia="cs-CZ"/>
              </w:rPr>
              <w:t> </w:t>
            </w:r>
            <w:r w:rsidRPr="00C33523">
              <w:rPr>
                <w:rFonts w:ascii="Arial" w:eastAsia="Times New Roman" w:hAnsi="Arial" w:cs="Arial"/>
                <w:color w:val="000000"/>
                <w:sz w:val="16"/>
                <w:szCs w:val="16"/>
                <w:lang w:eastAsia="cs-CZ"/>
              </w:rPr>
              <w:t>600?</w:t>
            </w:r>
          </w:p>
          <w:p w14:paraId="6448C3F7" w14:textId="77777777" w:rsidR="00BB2312" w:rsidRDefault="00BB2312" w:rsidP="00C82506">
            <w:pPr>
              <w:pStyle w:val="Odstavecseseznamem"/>
              <w:numPr>
                <w:ilvl w:val="0"/>
                <w:numId w:val="18"/>
              </w:numPr>
              <w:spacing w:after="0" w:line="240" w:lineRule="auto"/>
              <w:ind w:left="179" w:hanging="179"/>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xml:space="preserve">Z jakého důvodu </w:t>
            </w:r>
            <w:r w:rsidRPr="00C33523">
              <w:rPr>
                <w:rFonts w:ascii="Arial" w:eastAsia="Times New Roman" w:hAnsi="Arial" w:cs="Arial"/>
                <w:color w:val="000000"/>
                <w:sz w:val="16"/>
                <w:szCs w:val="16"/>
                <w:lang w:eastAsia="cs-CZ"/>
              </w:rPr>
              <w:t xml:space="preserve">je potřeba edukovat pacienta 2x ročně? </w:t>
            </w:r>
          </w:p>
          <w:p w14:paraId="5692B744" w14:textId="77777777" w:rsidR="00BB2312" w:rsidRPr="00C33523" w:rsidRDefault="00BB2312" w:rsidP="00C82506">
            <w:pPr>
              <w:pStyle w:val="Odstavecseseznamem"/>
              <w:numPr>
                <w:ilvl w:val="0"/>
                <w:numId w:val="18"/>
              </w:numPr>
              <w:spacing w:after="0" w:line="240" w:lineRule="auto"/>
              <w:ind w:left="179" w:hanging="179"/>
              <w:rPr>
                <w:rFonts w:ascii="Arial" w:eastAsia="Times New Roman" w:hAnsi="Arial" w:cs="Arial"/>
                <w:color w:val="000000"/>
                <w:sz w:val="16"/>
                <w:szCs w:val="16"/>
                <w:lang w:eastAsia="cs-CZ"/>
              </w:rPr>
            </w:pPr>
            <w:r w:rsidRPr="00C33523">
              <w:rPr>
                <w:rFonts w:ascii="Arial" w:eastAsia="Times New Roman" w:hAnsi="Arial" w:cs="Arial"/>
                <w:color w:val="000000"/>
                <w:sz w:val="16"/>
                <w:szCs w:val="16"/>
                <w:lang w:eastAsia="cs-CZ"/>
              </w:rPr>
              <w:t>Časová dotace výkonu je nadhodnocena</w:t>
            </w:r>
          </w:p>
        </w:tc>
      </w:tr>
      <w:tr w:rsidR="00BB2312" w:rsidRPr="00F6658B" w14:paraId="6002CFA1" w14:textId="77777777" w:rsidTr="005A6FF5">
        <w:trPr>
          <w:trHeight w:val="1682"/>
        </w:trPr>
        <w:tc>
          <w:tcPr>
            <w:tcW w:w="993" w:type="dxa"/>
            <w:tcBorders>
              <w:top w:val="nil"/>
              <w:left w:val="single" w:sz="4" w:space="0" w:color="auto"/>
              <w:bottom w:val="single" w:sz="4" w:space="0" w:color="auto"/>
              <w:right w:val="single" w:sz="4" w:space="0" w:color="auto"/>
            </w:tcBorders>
            <w:shd w:val="clear" w:color="auto" w:fill="auto"/>
            <w:hideMark/>
          </w:tcPr>
          <w:p w14:paraId="33290192"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222</w:t>
            </w:r>
          </w:p>
        </w:tc>
        <w:tc>
          <w:tcPr>
            <w:tcW w:w="2268" w:type="dxa"/>
            <w:tcBorders>
              <w:top w:val="nil"/>
              <w:left w:val="nil"/>
              <w:bottom w:val="single" w:sz="4" w:space="0" w:color="auto"/>
              <w:right w:val="single" w:sz="4" w:space="0" w:color="auto"/>
            </w:tcBorders>
            <w:shd w:val="clear" w:color="auto" w:fill="auto"/>
            <w:hideMark/>
          </w:tcPr>
          <w:p w14:paraId="472E19C0"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222-2025-01-07-10-13-30</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VYŠETŘENÍ KREVNÍ SKUPINY AB0 RH D U NOVOROZENCE METODOU SLOUPCOVÉ AGLUTINACE</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nový výkon</w:t>
            </w:r>
          </w:p>
        </w:tc>
        <w:tc>
          <w:tcPr>
            <w:tcW w:w="11624" w:type="dxa"/>
            <w:tcBorders>
              <w:top w:val="nil"/>
              <w:left w:val="nil"/>
              <w:bottom w:val="single" w:sz="4" w:space="0" w:color="auto"/>
              <w:right w:val="single" w:sz="4" w:space="0" w:color="auto"/>
            </w:tcBorders>
            <w:shd w:val="clear" w:color="auto" w:fill="auto"/>
            <w:hideMark/>
          </w:tcPr>
          <w:p w14:paraId="4E9EC12D" w14:textId="77777777" w:rsidR="00BB2312" w:rsidRDefault="00BB2312" w:rsidP="00C82506">
            <w:pPr>
              <w:pStyle w:val="Odstavecseseznamem"/>
              <w:numPr>
                <w:ilvl w:val="0"/>
                <w:numId w:val="19"/>
              </w:numPr>
              <w:spacing w:after="0" w:line="240" w:lineRule="auto"/>
              <w:ind w:left="179" w:hanging="142"/>
              <w:rPr>
                <w:rFonts w:ascii="Arial" w:eastAsia="Times New Roman" w:hAnsi="Arial" w:cs="Arial"/>
                <w:color w:val="000000"/>
                <w:sz w:val="16"/>
                <w:szCs w:val="16"/>
                <w:lang w:eastAsia="cs-CZ"/>
              </w:rPr>
            </w:pPr>
            <w:r w:rsidRPr="00FF5913">
              <w:rPr>
                <w:rFonts w:ascii="Arial" w:eastAsia="Times New Roman" w:hAnsi="Arial" w:cs="Arial"/>
                <w:color w:val="000000"/>
                <w:sz w:val="16"/>
                <w:szCs w:val="16"/>
                <w:lang w:eastAsia="cs-CZ"/>
              </w:rPr>
              <w:t xml:space="preserve">V žádosti uvedeno, že se jedná o rychlejší, citlivější metodu. V </w:t>
            </w:r>
            <w:proofErr w:type="gramStart"/>
            <w:r w:rsidRPr="00FF5913">
              <w:rPr>
                <w:rFonts w:ascii="Arial" w:eastAsia="Times New Roman" w:hAnsi="Arial" w:cs="Arial"/>
                <w:color w:val="000000"/>
                <w:sz w:val="16"/>
                <w:szCs w:val="16"/>
                <w:lang w:eastAsia="cs-CZ"/>
              </w:rPr>
              <w:t>porovnání</w:t>
            </w:r>
            <w:proofErr w:type="gramEnd"/>
            <w:r w:rsidRPr="00FF5913">
              <w:rPr>
                <w:rFonts w:ascii="Arial" w:eastAsia="Times New Roman" w:hAnsi="Arial" w:cs="Arial"/>
                <w:color w:val="000000"/>
                <w:sz w:val="16"/>
                <w:szCs w:val="16"/>
                <w:lang w:eastAsia="cs-CZ"/>
              </w:rPr>
              <w:t xml:space="preserve"> s jakým výkonem? Jak bylo vyšetřováno doposud?</w:t>
            </w:r>
          </w:p>
          <w:p w14:paraId="3C810073" w14:textId="5454D02B" w:rsidR="0075024E" w:rsidRPr="00FF5913" w:rsidRDefault="0075024E" w:rsidP="00C82506">
            <w:pPr>
              <w:pStyle w:val="Odstavecseseznamem"/>
              <w:numPr>
                <w:ilvl w:val="0"/>
                <w:numId w:val="19"/>
              </w:numPr>
              <w:spacing w:after="0" w:line="240" w:lineRule="auto"/>
              <w:ind w:left="179" w:hanging="142"/>
              <w:rPr>
                <w:rFonts w:ascii="Arial" w:eastAsia="Times New Roman" w:hAnsi="Arial" w:cs="Arial"/>
                <w:color w:val="000000"/>
                <w:sz w:val="16"/>
                <w:szCs w:val="16"/>
                <w:lang w:eastAsia="cs-CZ"/>
              </w:rPr>
            </w:pPr>
            <w:r>
              <w:rPr>
                <w:rFonts w:ascii="Arial" w:eastAsia="Times New Roman" w:hAnsi="Arial" w:cs="Arial"/>
                <w:color w:val="EE0000"/>
                <w:sz w:val="16"/>
                <w:szCs w:val="16"/>
                <w:lang w:eastAsia="cs-CZ"/>
              </w:rPr>
              <w:t xml:space="preserve">V porovnání s vyšetřením krevní skupiny zkumavkovým testem </w:t>
            </w:r>
            <w:r w:rsidRPr="0075024E">
              <w:rPr>
                <w:rFonts w:ascii="Arial" w:eastAsia="Times New Roman" w:hAnsi="Arial" w:cs="Arial"/>
                <w:color w:val="EE0000"/>
                <w:sz w:val="16"/>
                <w:szCs w:val="16"/>
                <w:lang w:eastAsia="cs-CZ"/>
              </w:rPr>
              <w:t>22113 VYŠETŘENÍ KREVNÍ SKUPINY ABO RH (D) U NOVOROZENCE</w:t>
            </w:r>
          </w:p>
          <w:p w14:paraId="3B65C0CD" w14:textId="77777777" w:rsidR="00BB2312" w:rsidRDefault="00BB2312" w:rsidP="00C82506">
            <w:pPr>
              <w:pStyle w:val="Odstavecseseznamem"/>
              <w:numPr>
                <w:ilvl w:val="0"/>
                <w:numId w:val="10"/>
              </w:numPr>
              <w:spacing w:after="0" w:line="240" w:lineRule="auto"/>
              <w:ind w:left="179" w:hanging="142"/>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Kdy se použije stávající výkon a kdy nově navrhovaný? Nutno uvést indikace pro jednotlivé výkony</w:t>
            </w:r>
            <w:r>
              <w:rPr>
                <w:rFonts w:ascii="Arial" w:eastAsia="Times New Roman" w:hAnsi="Arial" w:cs="Arial"/>
                <w:color w:val="000000"/>
                <w:sz w:val="16"/>
                <w:szCs w:val="16"/>
                <w:lang w:eastAsia="cs-CZ"/>
              </w:rPr>
              <w:t xml:space="preserve">. </w:t>
            </w:r>
            <w:r w:rsidRPr="00E24530">
              <w:rPr>
                <w:rFonts w:ascii="Arial" w:eastAsia="Times New Roman" w:hAnsi="Arial" w:cs="Arial"/>
                <w:color w:val="000000"/>
                <w:sz w:val="16"/>
                <w:szCs w:val="16"/>
                <w:lang w:eastAsia="cs-CZ"/>
              </w:rPr>
              <w:t xml:space="preserve">V současnosti je v SZV </w:t>
            </w:r>
            <w:proofErr w:type="gramStart"/>
            <w:r w:rsidRPr="00E24530">
              <w:rPr>
                <w:rFonts w:ascii="Arial" w:eastAsia="Times New Roman" w:hAnsi="Arial" w:cs="Arial"/>
                <w:color w:val="000000"/>
                <w:sz w:val="16"/>
                <w:szCs w:val="16"/>
                <w:lang w:eastAsia="cs-CZ"/>
              </w:rPr>
              <w:t>výkon  22113</w:t>
            </w:r>
            <w:proofErr w:type="gramEnd"/>
            <w:r w:rsidRPr="00E24530">
              <w:rPr>
                <w:rFonts w:ascii="Arial" w:eastAsia="Times New Roman" w:hAnsi="Arial" w:cs="Arial"/>
                <w:color w:val="000000"/>
                <w:sz w:val="16"/>
                <w:szCs w:val="16"/>
                <w:lang w:eastAsia="cs-CZ"/>
              </w:rPr>
              <w:t xml:space="preserve"> VYŠETŘENÍ KREVNÍ SKUPINY ABO RH (D) U NOVOROZENCE s OF 1/1 hospitalizaci. Bude se tento </w:t>
            </w:r>
            <w:proofErr w:type="gramStart"/>
            <w:r w:rsidRPr="00E24530">
              <w:rPr>
                <w:rFonts w:ascii="Arial" w:eastAsia="Times New Roman" w:hAnsi="Arial" w:cs="Arial"/>
                <w:color w:val="000000"/>
                <w:sz w:val="16"/>
                <w:szCs w:val="16"/>
                <w:lang w:eastAsia="cs-CZ"/>
              </w:rPr>
              <w:t>kód  nahrazovat</w:t>
            </w:r>
            <w:proofErr w:type="gramEnd"/>
            <w:r w:rsidRPr="00E24530">
              <w:rPr>
                <w:rFonts w:ascii="Arial" w:eastAsia="Times New Roman" w:hAnsi="Arial" w:cs="Arial"/>
                <w:color w:val="000000"/>
                <w:sz w:val="16"/>
                <w:szCs w:val="16"/>
                <w:lang w:eastAsia="cs-CZ"/>
              </w:rPr>
              <w:t xml:space="preserve"> tímto novým, nebo budou v SZV vedeny oba? Lze tyto výkony vykazovat společně? Je nutné do textu nového výkonu uvést, zda je možné tento výkon vykazovat v kombinaci s 22113 či nikoliv!</w:t>
            </w:r>
          </w:p>
          <w:p w14:paraId="0F9DCA63" w14:textId="775C0EDD" w:rsidR="0075024E" w:rsidRPr="007252FC" w:rsidRDefault="007252FC" w:rsidP="00C82506">
            <w:pPr>
              <w:pStyle w:val="Odstavecseseznamem"/>
              <w:numPr>
                <w:ilvl w:val="0"/>
                <w:numId w:val="10"/>
              </w:numPr>
              <w:spacing w:after="0" w:line="240" w:lineRule="auto"/>
              <w:ind w:left="179" w:hanging="142"/>
              <w:rPr>
                <w:rFonts w:ascii="Arial" w:eastAsia="Times New Roman" w:hAnsi="Arial" w:cs="Arial"/>
                <w:color w:val="000000"/>
                <w:sz w:val="16"/>
                <w:szCs w:val="16"/>
                <w:lang w:eastAsia="cs-CZ"/>
              </w:rPr>
            </w:pPr>
            <w:r w:rsidRPr="007252FC">
              <w:rPr>
                <w:rFonts w:ascii="Arial" w:eastAsia="Times New Roman" w:hAnsi="Arial" w:cs="Arial"/>
                <w:color w:val="EE0000"/>
                <w:sz w:val="16"/>
                <w:szCs w:val="16"/>
                <w:lang w:eastAsia="cs-CZ"/>
              </w:rPr>
              <w:t xml:space="preserve">Použití výkonu záleží na </w:t>
            </w:r>
            <w:proofErr w:type="gramStart"/>
            <w:r w:rsidRPr="007252FC">
              <w:rPr>
                <w:rFonts w:ascii="Arial" w:eastAsia="Times New Roman" w:hAnsi="Arial" w:cs="Arial"/>
                <w:color w:val="EE0000"/>
                <w:sz w:val="16"/>
                <w:szCs w:val="16"/>
                <w:lang w:eastAsia="cs-CZ"/>
              </w:rPr>
              <w:t>pracovišti</w:t>
            </w:r>
            <w:proofErr w:type="gramEnd"/>
            <w:r w:rsidRPr="007252FC">
              <w:rPr>
                <w:rFonts w:ascii="Arial" w:eastAsia="Times New Roman" w:hAnsi="Arial" w:cs="Arial"/>
                <w:color w:val="EE0000"/>
                <w:sz w:val="16"/>
                <w:szCs w:val="16"/>
                <w:lang w:eastAsia="cs-CZ"/>
              </w:rPr>
              <w:t xml:space="preserve"> jaké diagnostika má k dispozici, spíše ale bude přechod k nové metodě, n</w:t>
            </w:r>
            <w:r w:rsidR="0075024E" w:rsidRPr="007252FC">
              <w:rPr>
                <w:rFonts w:ascii="Arial" w:eastAsia="Times New Roman" w:hAnsi="Arial" w:cs="Arial"/>
                <w:color w:val="EE0000"/>
                <w:sz w:val="16"/>
                <w:szCs w:val="16"/>
                <w:lang w:eastAsia="cs-CZ"/>
              </w:rPr>
              <w:t>ení možné vykazovat společně</w:t>
            </w:r>
            <w:r w:rsidRPr="007252FC">
              <w:rPr>
                <w:rFonts w:ascii="Arial" w:eastAsia="Times New Roman" w:hAnsi="Arial" w:cs="Arial"/>
                <w:color w:val="EE0000"/>
                <w:sz w:val="16"/>
                <w:szCs w:val="16"/>
                <w:lang w:eastAsia="cs-CZ"/>
              </w:rPr>
              <w:t xml:space="preserve">, </w:t>
            </w:r>
          </w:p>
          <w:p w14:paraId="49A25010" w14:textId="77777777" w:rsidR="00BB2312" w:rsidRPr="00363034" w:rsidRDefault="00BB2312" w:rsidP="00C82506">
            <w:pPr>
              <w:pStyle w:val="Odstavecseseznamem"/>
              <w:numPr>
                <w:ilvl w:val="0"/>
                <w:numId w:val="10"/>
              </w:numPr>
              <w:spacing w:after="0" w:line="240" w:lineRule="auto"/>
              <w:ind w:left="179" w:hanging="142"/>
              <w:rPr>
                <w:rFonts w:ascii="Arial" w:eastAsia="Times New Roman" w:hAnsi="Arial" w:cs="Arial"/>
                <w:color w:val="000000"/>
                <w:sz w:val="16"/>
                <w:szCs w:val="16"/>
                <w:lang w:eastAsia="cs-CZ"/>
              </w:rPr>
            </w:pPr>
            <w:r w:rsidRPr="00363034">
              <w:rPr>
                <w:rFonts w:ascii="Arial" w:eastAsia="Times New Roman" w:hAnsi="Arial" w:cs="Arial"/>
                <w:color w:val="000000"/>
                <w:sz w:val="16"/>
                <w:szCs w:val="16"/>
                <w:lang w:eastAsia="cs-CZ"/>
              </w:rPr>
              <w:t>Nutno doložit položky PMAT včetně ceny a rozpočítání na jeden vzorek</w:t>
            </w:r>
          </w:p>
          <w:p w14:paraId="72E65C9D" w14:textId="2FA548D7" w:rsidR="00BB2312" w:rsidRDefault="00BB2312" w:rsidP="00C82506">
            <w:pPr>
              <w:pStyle w:val="Odstavecseseznamem"/>
              <w:numPr>
                <w:ilvl w:val="0"/>
                <w:numId w:val="10"/>
              </w:numPr>
              <w:spacing w:after="0" w:line="240" w:lineRule="auto"/>
              <w:ind w:left="179" w:hanging="142"/>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Jak dlouho trvá vyšetření? Jedná se o separátní vyšetření jednoho vzorku anebo se vyšetřuje více vzorků najednou?</w:t>
            </w:r>
            <w:r w:rsidR="007252FC">
              <w:rPr>
                <w:rFonts w:ascii="Arial" w:eastAsia="Times New Roman" w:hAnsi="Arial" w:cs="Arial"/>
                <w:color w:val="000000"/>
                <w:sz w:val="16"/>
                <w:szCs w:val="16"/>
                <w:lang w:eastAsia="cs-CZ"/>
              </w:rPr>
              <w:t xml:space="preserve"> </w:t>
            </w:r>
            <w:r w:rsidR="007252FC" w:rsidRPr="00097F74">
              <w:rPr>
                <w:rFonts w:ascii="Arial" w:eastAsia="Times New Roman" w:hAnsi="Arial" w:cs="Arial"/>
                <w:color w:val="EE0000"/>
                <w:sz w:val="16"/>
                <w:szCs w:val="16"/>
                <w:lang w:eastAsia="cs-CZ"/>
              </w:rPr>
              <w:t>30 minut</w:t>
            </w:r>
          </w:p>
          <w:p w14:paraId="5D8A5660" w14:textId="5B8167CC" w:rsidR="00F12CF4" w:rsidRPr="00F6658B" w:rsidRDefault="00F12CF4" w:rsidP="00C82506">
            <w:pPr>
              <w:pStyle w:val="Odstavecseseznamem"/>
              <w:numPr>
                <w:ilvl w:val="0"/>
                <w:numId w:val="10"/>
              </w:numPr>
              <w:spacing w:after="0" w:line="240" w:lineRule="auto"/>
              <w:ind w:left="179" w:hanging="142"/>
              <w:rPr>
                <w:rFonts w:ascii="Arial" w:eastAsia="Times New Roman" w:hAnsi="Arial" w:cs="Arial"/>
                <w:color w:val="000000"/>
                <w:sz w:val="16"/>
                <w:szCs w:val="16"/>
                <w:lang w:eastAsia="cs-CZ"/>
              </w:rPr>
            </w:pPr>
            <w:r>
              <w:rPr>
                <w:rFonts w:ascii="Arial" w:eastAsia="Times New Roman" w:hAnsi="Arial" w:cs="Arial"/>
                <w:color w:val="EE0000"/>
                <w:sz w:val="16"/>
                <w:szCs w:val="16"/>
                <w:lang w:eastAsia="cs-CZ"/>
              </w:rPr>
              <w:t>Separátní vyšetření jednoho vzorku</w:t>
            </w:r>
          </w:p>
          <w:p w14:paraId="19D18C5D" w14:textId="77777777" w:rsidR="00B06369" w:rsidRDefault="00BB2312" w:rsidP="00C82506">
            <w:pPr>
              <w:pStyle w:val="Odstavecseseznamem"/>
              <w:numPr>
                <w:ilvl w:val="0"/>
                <w:numId w:val="10"/>
              </w:numPr>
              <w:spacing w:after="0" w:line="240" w:lineRule="auto"/>
              <w:ind w:left="179" w:hanging="142"/>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Uvedeno v OF 1x za 1 hospitalizaci</w:t>
            </w:r>
            <w:r w:rsidRPr="007252FC">
              <w:rPr>
                <w:rFonts w:ascii="Arial" w:eastAsia="Times New Roman" w:hAnsi="Arial" w:cs="Arial"/>
                <w:color w:val="000000"/>
                <w:sz w:val="16"/>
                <w:szCs w:val="16"/>
                <w:lang w:eastAsia="cs-CZ"/>
              </w:rPr>
              <w:t>, jedná se tedy o hospitalizovaného pacienta (novorozence)? V tom případě</w:t>
            </w:r>
            <w:r w:rsidRPr="00F6658B">
              <w:rPr>
                <w:rFonts w:ascii="Arial" w:eastAsia="Times New Roman" w:hAnsi="Arial" w:cs="Arial"/>
                <w:color w:val="000000"/>
                <w:sz w:val="16"/>
                <w:szCs w:val="16"/>
                <w:lang w:eastAsia="cs-CZ"/>
              </w:rPr>
              <w:t xml:space="preserve"> by mělo být </w:t>
            </w:r>
            <w:r w:rsidRPr="00FF5913">
              <w:rPr>
                <w:rFonts w:ascii="Arial" w:eastAsia="Times New Roman" w:hAnsi="Arial" w:cs="Arial"/>
                <w:b/>
                <w:color w:val="000000"/>
                <w:sz w:val="16"/>
                <w:szCs w:val="16"/>
                <w:lang w:eastAsia="cs-CZ"/>
              </w:rPr>
              <w:t>OM: SH</w:t>
            </w:r>
            <w:r w:rsidRPr="00F6658B">
              <w:rPr>
                <w:rFonts w:ascii="Arial" w:eastAsia="Times New Roman" w:hAnsi="Arial" w:cs="Arial"/>
                <w:color w:val="000000"/>
                <w:sz w:val="16"/>
                <w:szCs w:val="16"/>
                <w:lang w:eastAsia="cs-CZ"/>
              </w:rPr>
              <w:t xml:space="preserve"> nikoli jen S Je skutečně nutné kvůli centrifuze na gelové karty uvádět omezení místem S?</w:t>
            </w:r>
          </w:p>
          <w:p w14:paraId="0A7BD4F8" w14:textId="0B61FAF9" w:rsidR="00BB2312" w:rsidRDefault="00B06369" w:rsidP="00C82506">
            <w:pPr>
              <w:pStyle w:val="Odstavecseseznamem"/>
              <w:numPr>
                <w:ilvl w:val="0"/>
                <w:numId w:val="10"/>
              </w:numPr>
              <w:spacing w:after="0" w:line="240" w:lineRule="auto"/>
              <w:ind w:left="179" w:hanging="142"/>
              <w:rPr>
                <w:rFonts w:ascii="Arial" w:eastAsia="Times New Roman" w:hAnsi="Arial" w:cs="Arial"/>
                <w:color w:val="000000"/>
                <w:sz w:val="16"/>
                <w:szCs w:val="16"/>
                <w:lang w:eastAsia="cs-CZ"/>
              </w:rPr>
            </w:pPr>
            <w:r>
              <w:rPr>
                <w:rFonts w:ascii="Arial" w:eastAsia="Times New Roman" w:hAnsi="Arial" w:cs="Arial"/>
                <w:color w:val="EE0000"/>
                <w:sz w:val="16"/>
                <w:szCs w:val="16"/>
                <w:lang w:eastAsia="cs-CZ"/>
              </w:rPr>
              <w:t>Může se jednat i o ambulantního pacienta</w:t>
            </w:r>
            <w:r w:rsidR="00F12CF4">
              <w:rPr>
                <w:rFonts w:ascii="Arial" w:eastAsia="Times New Roman" w:hAnsi="Arial" w:cs="Arial"/>
                <w:color w:val="000000"/>
                <w:sz w:val="16"/>
                <w:szCs w:val="16"/>
                <w:lang w:eastAsia="cs-CZ"/>
              </w:rPr>
              <w:t xml:space="preserve"> </w:t>
            </w:r>
          </w:p>
          <w:p w14:paraId="4BA5F127" w14:textId="77777777" w:rsidR="00BB2312" w:rsidRDefault="00BB2312" w:rsidP="00C82506">
            <w:pPr>
              <w:pStyle w:val="Odstavecseseznamem"/>
              <w:numPr>
                <w:ilvl w:val="0"/>
                <w:numId w:val="10"/>
              </w:numPr>
              <w:spacing w:after="0" w:line="240" w:lineRule="auto"/>
              <w:ind w:left="179" w:hanging="142"/>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 xml:space="preserve">Podmínkou je pouze speciální centrifuga? Nelze specifikovat spíše charakter pracoviště, které dané vyšetření provádí? Nemělo by být </w:t>
            </w:r>
            <w:proofErr w:type="gramStart"/>
            <w:r w:rsidRPr="00F6658B">
              <w:rPr>
                <w:rFonts w:ascii="Arial" w:eastAsia="Times New Roman" w:hAnsi="Arial" w:cs="Arial"/>
                <w:color w:val="000000"/>
                <w:sz w:val="16"/>
                <w:szCs w:val="16"/>
                <w:lang w:eastAsia="cs-CZ"/>
              </w:rPr>
              <w:t>rovněž :</w:t>
            </w:r>
            <w:proofErr w:type="gramEnd"/>
            <w:r w:rsidRPr="00F6658B">
              <w:rPr>
                <w:rFonts w:ascii="Arial" w:eastAsia="Times New Roman" w:hAnsi="Arial" w:cs="Arial"/>
                <w:color w:val="000000"/>
                <w:sz w:val="16"/>
                <w:szCs w:val="16"/>
                <w:lang w:eastAsia="cs-CZ"/>
              </w:rPr>
              <w:t xml:space="preserve"> „Imunohematologické laboratoře krajských a fakultních nemocnic, NRL pro imunohematologii (ÚKHT)“, jako je tomu u výkonu na vyšetření 1 </w:t>
            </w:r>
            <w:proofErr w:type="spellStart"/>
            <w:r w:rsidRPr="00F6658B">
              <w:rPr>
                <w:rFonts w:ascii="Arial" w:eastAsia="Times New Roman" w:hAnsi="Arial" w:cs="Arial"/>
                <w:color w:val="000000"/>
                <w:sz w:val="16"/>
                <w:szCs w:val="16"/>
                <w:lang w:eastAsia="cs-CZ"/>
              </w:rPr>
              <w:t>Ag</w:t>
            </w:r>
            <w:proofErr w:type="spellEnd"/>
            <w:r w:rsidRPr="00F6658B">
              <w:rPr>
                <w:rFonts w:ascii="Arial" w:eastAsia="Times New Roman" w:hAnsi="Arial" w:cs="Arial"/>
                <w:color w:val="000000"/>
                <w:sz w:val="16"/>
                <w:szCs w:val="16"/>
                <w:lang w:eastAsia="cs-CZ"/>
              </w:rPr>
              <w:t>?</w:t>
            </w:r>
          </w:p>
          <w:p w14:paraId="5EE7F16B" w14:textId="69E65EB1" w:rsidR="00097F74" w:rsidRPr="00F6658B" w:rsidRDefault="00097F74" w:rsidP="00097F74">
            <w:pPr>
              <w:pStyle w:val="Odstavecseseznamem"/>
              <w:numPr>
                <w:ilvl w:val="0"/>
                <w:numId w:val="10"/>
              </w:numPr>
              <w:spacing w:after="0" w:line="240" w:lineRule="auto"/>
              <w:ind w:left="179" w:hanging="142"/>
              <w:rPr>
                <w:rFonts w:ascii="Arial" w:eastAsia="Times New Roman" w:hAnsi="Arial" w:cs="Arial"/>
                <w:color w:val="000000"/>
                <w:sz w:val="16"/>
                <w:szCs w:val="16"/>
                <w:lang w:eastAsia="cs-CZ"/>
              </w:rPr>
            </w:pPr>
            <w:r>
              <w:rPr>
                <w:rFonts w:ascii="Arial" w:eastAsia="Times New Roman" w:hAnsi="Arial" w:cs="Arial"/>
                <w:color w:val="EE0000"/>
                <w:sz w:val="16"/>
                <w:szCs w:val="16"/>
                <w:lang w:eastAsia="cs-CZ"/>
              </w:rPr>
              <w:t>Výkon mohou provádět krevní banky příslušné k porodnici nebo dětské oddělení nemocnice, NRL Referenční laboratoř pro imunohematologii UHKT Praha</w:t>
            </w:r>
          </w:p>
          <w:p w14:paraId="46E117E5" w14:textId="1B16D9A4" w:rsidR="00F12CF4" w:rsidRPr="00F6658B" w:rsidRDefault="00F12CF4" w:rsidP="00C82506">
            <w:pPr>
              <w:pStyle w:val="Odstavecseseznamem"/>
              <w:numPr>
                <w:ilvl w:val="0"/>
                <w:numId w:val="10"/>
              </w:numPr>
              <w:spacing w:after="0" w:line="240" w:lineRule="auto"/>
              <w:ind w:left="179" w:hanging="142"/>
              <w:rPr>
                <w:rFonts w:ascii="Arial" w:eastAsia="Times New Roman" w:hAnsi="Arial" w:cs="Arial"/>
                <w:color w:val="000000"/>
                <w:sz w:val="16"/>
                <w:szCs w:val="16"/>
                <w:lang w:eastAsia="cs-CZ"/>
              </w:rPr>
            </w:pPr>
            <w:r>
              <w:rPr>
                <w:rFonts w:ascii="Arial" w:eastAsia="Times New Roman" w:hAnsi="Arial" w:cs="Arial"/>
                <w:color w:val="EE0000"/>
                <w:sz w:val="16"/>
                <w:szCs w:val="16"/>
                <w:lang w:eastAsia="cs-CZ"/>
              </w:rPr>
              <w:t>Výkon vyšetření 1 antigenu je specializovanější výkon</w:t>
            </w:r>
          </w:p>
          <w:p w14:paraId="382154D0" w14:textId="71CB2FA2" w:rsidR="00BB2312" w:rsidRPr="006E2CB9" w:rsidRDefault="00BB2312" w:rsidP="00C82506">
            <w:pPr>
              <w:pStyle w:val="Odstavecseseznamem"/>
              <w:numPr>
                <w:ilvl w:val="0"/>
                <w:numId w:val="10"/>
              </w:numPr>
              <w:spacing w:after="0" w:line="240" w:lineRule="auto"/>
              <w:ind w:left="179" w:hanging="142"/>
              <w:rPr>
                <w:rFonts w:ascii="Arial" w:eastAsia="Times New Roman" w:hAnsi="Arial" w:cs="Arial"/>
                <w:color w:val="EE0000"/>
                <w:sz w:val="16"/>
                <w:szCs w:val="16"/>
                <w:lang w:eastAsia="cs-CZ"/>
              </w:rPr>
            </w:pPr>
            <w:r w:rsidRPr="00D27B10">
              <w:rPr>
                <w:rFonts w:ascii="Arial" w:eastAsia="Times New Roman" w:hAnsi="Arial" w:cs="Arial"/>
                <w:color w:val="000000"/>
                <w:sz w:val="16"/>
                <w:szCs w:val="16"/>
                <w:lang w:eastAsia="cs-CZ"/>
              </w:rPr>
              <w:t>Nutno dořešit OF – udat za časovou jednotku</w:t>
            </w:r>
            <w:r w:rsidR="00B40D86" w:rsidRPr="00D27B10">
              <w:rPr>
                <w:rFonts w:ascii="Arial" w:eastAsia="Times New Roman" w:hAnsi="Arial" w:cs="Arial"/>
                <w:color w:val="000000"/>
                <w:sz w:val="16"/>
                <w:szCs w:val="16"/>
                <w:lang w:eastAsia="cs-CZ"/>
              </w:rPr>
              <w:t xml:space="preserve">; </w:t>
            </w:r>
            <w:r w:rsidR="00B40D86" w:rsidRPr="006E2CB9">
              <w:rPr>
                <w:rFonts w:ascii="Arial" w:eastAsia="Times New Roman" w:hAnsi="Arial" w:cs="Arial"/>
                <w:color w:val="EE0000"/>
                <w:sz w:val="16"/>
                <w:szCs w:val="16"/>
                <w:lang w:eastAsia="cs-CZ"/>
              </w:rPr>
              <w:t>vyšetření krevní skupiny provádí imunohematologická laboratoř krevní banky nebo transfuzního oddělení,</w:t>
            </w:r>
            <w:r w:rsidR="00FF3534">
              <w:rPr>
                <w:rFonts w:ascii="Arial" w:eastAsia="Times New Roman" w:hAnsi="Arial" w:cs="Arial"/>
                <w:color w:val="EE0000"/>
                <w:sz w:val="16"/>
                <w:szCs w:val="16"/>
                <w:lang w:eastAsia="cs-CZ"/>
              </w:rPr>
              <w:t xml:space="preserve"> pouze</w:t>
            </w:r>
            <w:r w:rsidR="00B40D86" w:rsidRPr="006E2CB9">
              <w:rPr>
                <w:rFonts w:ascii="Arial" w:eastAsia="Times New Roman" w:hAnsi="Arial" w:cs="Arial"/>
                <w:color w:val="EE0000"/>
                <w:sz w:val="16"/>
                <w:szCs w:val="16"/>
                <w:lang w:eastAsia="cs-CZ"/>
              </w:rPr>
              <w:t xml:space="preserve"> když pacient přijde poprvé</w:t>
            </w:r>
            <w:r w:rsidR="00FF3534">
              <w:rPr>
                <w:rFonts w:ascii="Arial" w:eastAsia="Times New Roman" w:hAnsi="Arial" w:cs="Arial"/>
                <w:color w:val="EE0000"/>
                <w:sz w:val="16"/>
                <w:szCs w:val="16"/>
                <w:lang w:eastAsia="cs-CZ"/>
              </w:rPr>
              <w:t xml:space="preserve"> (pokud nedojde k </w:t>
            </w:r>
            <w:proofErr w:type="spellStart"/>
            <w:r w:rsidR="00FF3534">
              <w:rPr>
                <w:rFonts w:ascii="Arial" w:eastAsia="Times New Roman" w:hAnsi="Arial" w:cs="Arial"/>
                <w:color w:val="EE0000"/>
                <w:sz w:val="16"/>
                <w:szCs w:val="16"/>
                <w:lang w:eastAsia="cs-CZ"/>
              </w:rPr>
              <w:t>potransfuzní</w:t>
            </w:r>
            <w:proofErr w:type="spellEnd"/>
            <w:r w:rsidR="00FF3534">
              <w:rPr>
                <w:rFonts w:ascii="Arial" w:eastAsia="Times New Roman" w:hAnsi="Arial" w:cs="Arial"/>
                <w:color w:val="EE0000"/>
                <w:sz w:val="16"/>
                <w:szCs w:val="16"/>
                <w:lang w:eastAsia="cs-CZ"/>
              </w:rPr>
              <w:t xml:space="preserve"> reakci nebo HSCT); pokud ale pacient přejde do jiného </w:t>
            </w:r>
            <w:proofErr w:type="spellStart"/>
            <w:r w:rsidR="00FF3534">
              <w:rPr>
                <w:rFonts w:ascii="Arial" w:eastAsia="Times New Roman" w:hAnsi="Arial" w:cs="Arial"/>
                <w:color w:val="EE0000"/>
                <w:sz w:val="16"/>
                <w:szCs w:val="16"/>
                <w:lang w:eastAsia="cs-CZ"/>
              </w:rPr>
              <w:t>zdr</w:t>
            </w:r>
            <w:proofErr w:type="spellEnd"/>
            <w:r w:rsidR="00FF3534">
              <w:rPr>
                <w:rFonts w:ascii="Arial" w:eastAsia="Times New Roman" w:hAnsi="Arial" w:cs="Arial"/>
                <w:color w:val="EE0000"/>
                <w:sz w:val="16"/>
                <w:szCs w:val="16"/>
                <w:lang w:eastAsia="cs-CZ"/>
              </w:rPr>
              <w:t xml:space="preserve">. zařízení a potřebuje transfuzi, krevní banka nebo TO tohoto zařízení udělá krevní skupinu znovu (není možné přebírat takto závažné vyšetření od jiného pracoviště z důvodu možnosti chyby, která by mohla být fatální). My nemáme možnost získat </w:t>
            </w:r>
            <w:proofErr w:type="gramStart"/>
            <w:r w:rsidR="00FF3534">
              <w:rPr>
                <w:rFonts w:ascii="Arial" w:eastAsia="Times New Roman" w:hAnsi="Arial" w:cs="Arial"/>
                <w:color w:val="EE0000"/>
                <w:sz w:val="16"/>
                <w:szCs w:val="16"/>
                <w:lang w:eastAsia="cs-CZ"/>
              </w:rPr>
              <w:t>informace</w:t>
            </w:r>
            <w:proofErr w:type="gramEnd"/>
            <w:r w:rsidR="00FF3534">
              <w:rPr>
                <w:rFonts w:ascii="Arial" w:eastAsia="Times New Roman" w:hAnsi="Arial" w:cs="Arial"/>
                <w:color w:val="EE0000"/>
                <w:sz w:val="16"/>
                <w:szCs w:val="16"/>
                <w:lang w:eastAsia="cs-CZ"/>
              </w:rPr>
              <w:t xml:space="preserve"> jak často se vykazuje krevní skupina u jednoho pacienta</w:t>
            </w:r>
          </w:p>
          <w:p w14:paraId="71BF7BC3" w14:textId="77777777" w:rsidR="00BB2312" w:rsidRDefault="00BB2312" w:rsidP="00C82506">
            <w:pPr>
              <w:pStyle w:val="Odstavecseseznamem"/>
              <w:numPr>
                <w:ilvl w:val="0"/>
                <w:numId w:val="10"/>
              </w:numPr>
              <w:spacing w:after="0" w:line="240" w:lineRule="auto"/>
              <w:ind w:left="179" w:hanging="142"/>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Jedná se o vyšetření pouze novorozence? Tedy do 28 dnů věku? Toto nutno specifikovat.</w:t>
            </w:r>
          </w:p>
          <w:p w14:paraId="27866E0E" w14:textId="3672CCCC" w:rsidR="00F12CF4" w:rsidRPr="00F6658B" w:rsidRDefault="003322AB" w:rsidP="00C82506">
            <w:pPr>
              <w:pStyle w:val="Odstavecseseznamem"/>
              <w:numPr>
                <w:ilvl w:val="0"/>
                <w:numId w:val="10"/>
              </w:numPr>
              <w:spacing w:after="0" w:line="240" w:lineRule="auto"/>
              <w:ind w:left="179" w:hanging="142"/>
              <w:rPr>
                <w:rFonts w:ascii="Arial" w:eastAsia="Times New Roman" w:hAnsi="Arial" w:cs="Arial"/>
                <w:color w:val="000000"/>
                <w:sz w:val="16"/>
                <w:szCs w:val="16"/>
                <w:lang w:eastAsia="cs-CZ"/>
              </w:rPr>
            </w:pPr>
            <w:r>
              <w:rPr>
                <w:rFonts w:ascii="Arial" w:eastAsia="Times New Roman" w:hAnsi="Arial" w:cs="Arial"/>
                <w:color w:val="EE0000"/>
                <w:sz w:val="16"/>
                <w:szCs w:val="16"/>
                <w:lang w:eastAsia="cs-CZ"/>
              </w:rPr>
              <w:lastRenderedPageBreak/>
              <w:t>Jedná se o</w:t>
            </w:r>
            <w:r w:rsidR="00D27B10">
              <w:rPr>
                <w:rFonts w:ascii="Arial" w:eastAsia="Times New Roman" w:hAnsi="Arial" w:cs="Arial"/>
                <w:color w:val="EE0000"/>
                <w:sz w:val="16"/>
                <w:szCs w:val="16"/>
                <w:lang w:eastAsia="cs-CZ"/>
              </w:rPr>
              <w:t xml:space="preserve"> novorozence nebo</w:t>
            </w:r>
            <w:r>
              <w:rPr>
                <w:rFonts w:ascii="Arial" w:eastAsia="Times New Roman" w:hAnsi="Arial" w:cs="Arial"/>
                <w:color w:val="EE0000"/>
                <w:sz w:val="16"/>
                <w:szCs w:val="16"/>
                <w:lang w:eastAsia="cs-CZ"/>
              </w:rPr>
              <w:t xml:space="preserve"> dítě </w:t>
            </w:r>
            <w:r w:rsidR="00F12CF4">
              <w:rPr>
                <w:rFonts w:ascii="Arial" w:eastAsia="Times New Roman" w:hAnsi="Arial" w:cs="Arial"/>
                <w:color w:val="EE0000"/>
                <w:sz w:val="16"/>
                <w:szCs w:val="16"/>
                <w:lang w:eastAsia="cs-CZ"/>
              </w:rPr>
              <w:t>do 6 měsíců věku</w:t>
            </w:r>
            <w:r>
              <w:rPr>
                <w:rFonts w:ascii="Arial" w:eastAsia="Times New Roman" w:hAnsi="Arial" w:cs="Arial"/>
                <w:color w:val="EE0000"/>
                <w:sz w:val="16"/>
                <w:szCs w:val="16"/>
                <w:lang w:eastAsia="cs-CZ"/>
              </w:rPr>
              <w:t xml:space="preserve"> (dokud nejsou vyvinuty nepravidelné protilátky, což bývá obvykle od 6 měsíců věku, pak se krevní skupina stanoví</w:t>
            </w:r>
            <w:r w:rsidR="00D27B10">
              <w:rPr>
                <w:rFonts w:ascii="Arial" w:eastAsia="Times New Roman" w:hAnsi="Arial" w:cs="Arial"/>
                <w:color w:val="EE0000"/>
                <w:sz w:val="16"/>
                <w:szCs w:val="16"/>
                <w:lang w:eastAsia="cs-CZ"/>
              </w:rPr>
              <w:t xml:space="preserve"> jinak</w:t>
            </w:r>
            <w:r>
              <w:rPr>
                <w:rFonts w:ascii="Arial" w:eastAsia="Times New Roman" w:hAnsi="Arial" w:cs="Arial"/>
                <w:color w:val="EE0000"/>
                <w:sz w:val="16"/>
                <w:szCs w:val="16"/>
                <w:lang w:eastAsia="cs-CZ"/>
              </w:rPr>
              <w:t>)</w:t>
            </w:r>
            <w:r w:rsidR="00810E71">
              <w:rPr>
                <w:rFonts w:ascii="Arial" w:eastAsia="Times New Roman" w:hAnsi="Arial" w:cs="Arial"/>
                <w:color w:val="EE0000"/>
                <w:sz w:val="16"/>
                <w:szCs w:val="16"/>
                <w:lang w:eastAsia="cs-CZ"/>
              </w:rPr>
              <w:t>, doplněno do popisu výkonu</w:t>
            </w:r>
          </w:p>
          <w:p w14:paraId="59FBDDA0" w14:textId="61FB2D49" w:rsidR="00BB2312" w:rsidRPr="00D27B10" w:rsidRDefault="00BB2312" w:rsidP="00C82506">
            <w:pPr>
              <w:pStyle w:val="Odstavecseseznamem"/>
              <w:numPr>
                <w:ilvl w:val="0"/>
                <w:numId w:val="10"/>
              </w:numPr>
              <w:spacing w:after="0" w:line="240" w:lineRule="auto"/>
              <w:ind w:left="179" w:hanging="142"/>
              <w:rPr>
                <w:rFonts w:ascii="Arial" w:eastAsia="Times New Roman" w:hAnsi="Arial" w:cs="Arial"/>
                <w:color w:val="000000"/>
                <w:sz w:val="16"/>
                <w:szCs w:val="16"/>
                <w:lang w:eastAsia="cs-CZ"/>
              </w:rPr>
            </w:pPr>
            <w:r w:rsidRPr="00D27B10">
              <w:rPr>
                <w:rFonts w:ascii="Arial" w:eastAsia="Times New Roman" w:hAnsi="Arial" w:cs="Arial"/>
                <w:color w:val="000000"/>
                <w:sz w:val="16"/>
                <w:szCs w:val="16"/>
                <w:lang w:eastAsia="cs-CZ"/>
              </w:rPr>
              <w:t>V textu Popisu výkonu vysvětlit zkratky</w:t>
            </w:r>
            <w:r w:rsidR="00D27B10">
              <w:rPr>
                <w:rFonts w:ascii="Arial" w:eastAsia="Times New Roman" w:hAnsi="Arial" w:cs="Arial"/>
                <w:color w:val="000000"/>
                <w:sz w:val="16"/>
                <w:szCs w:val="16"/>
                <w:lang w:eastAsia="cs-CZ"/>
              </w:rPr>
              <w:t xml:space="preserve"> </w:t>
            </w:r>
            <w:r w:rsidR="00D27B10">
              <w:rPr>
                <w:rFonts w:ascii="Arial" w:eastAsia="Times New Roman" w:hAnsi="Arial" w:cs="Arial"/>
                <w:color w:val="EE0000"/>
                <w:sz w:val="16"/>
                <w:szCs w:val="16"/>
                <w:lang w:eastAsia="cs-CZ"/>
              </w:rPr>
              <w:t xml:space="preserve">HON – hemolytické onemocnění </w:t>
            </w:r>
            <w:proofErr w:type="gramStart"/>
            <w:r w:rsidR="00D27B10">
              <w:rPr>
                <w:rFonts w:ascii="Arial" w:eastAsia="Times New Roman" w:hAnsi="Arial" w:cs="Arial"/>
                <w:color w:val="EE0000"/>
                <w:sz w:val="16"/>
                <w:szCs w:val="16"/>
                <w:lang w:eastAsia="cs-CZ"/>
              </w:rPr>
              <w:t>novorozence - doplněno</w:t>
            </w:r>
            <w:proofErr w:type="gramEnd"/>
          </w:p>
          <w:p w14:paraId="2E7231A5" w14:textId="665E8C77" w:rsidR="00BB2312" w:rsidRPr="009057B7" w:rsidRDefault="00BB2312" w:rsidP="00C82506">
            <w:pPr>
              <w:pStyle w:val="Odstavecseseznamem"/>
              <w:numPr>
                <w:ilvl w:val="0"/>
                <w:numId w:val="10"/>
              </w:numPr>
              <w:spacing w:after="0" w:line="240" w:lineRule="auto"/>
              <w:ind w:left="179" w:hanging="142"/>
              <w:rPr>
                <w:rFonts w:ascii="Arial" w:eastAsia="Times New Roman" w:hAnsi="Arial" w:cs="Arial"/>
                <w:color w:val="EE0000"/>
                <w:sz w:val="16"/>
                <w:szCs w:val="16"/>
                <w:lang w:eastAsia="cs-CZ"/>
              </w:rPr>
            </w:pPr>
            <w:r w:rsidRPr="009057B7">
              <w:rPr>
                <w:rFonts w:ascii="Arial" w:eastAsia="Times New Roman" w:hAnsi="Arial" w:cs="Arial"/>
                <w:color w:val="000000"/>
                <w:sz w:val="16"/>
                <w:szCs w:val="16"/>
                <w:lang w:eastAsia="cs-CZ"/>
              </w:rPr>
              <w:t>Rozpor v délce trvání výkonu a času nositele výkonu.</w:t>
            </w:r>
            <w:r w:rsidR="009057B7" w:rsidRPr="009057B7">
              <w:rPr>
                <w:rFonts w:ascii="Arial" w:eastAsia="Times New Roman" w:hAnsi="Arial" w:cs="Arial"/>
                <w:color w:val="000000"/>
                <w:sz w:val="16"/>
                <w:szCs w:val="16"/>
                <w:lang w:eastAsia="cs-CZ"/>
              </w:rPr>
              <w:t xml:space="preserve"> </w:t>
            </w:r>
            <w:r w:rsidR="009057B7" w:rsidRPr="009057B7">
              <w:rPr>
                <w:rFonts w:ascii="Arial" w:eastAsia="Times New Roman" w:hAnsi="Arial" w:cs="Arial"/>
                <w:color w:val="EE0000"/>
                <w:sz w:val="16"/>
                <w:szCs w:val="16"/>
                <w:lang w:eastAsia="cs-CZ"/>
              </w:rPr>
              <w:t>10 minut centrifugace vzorku</w:t>
            </w:r>
          </w:p>
          <w:p w14:paraId="6DE75DB5" w14:textId="77777777" w:rsidR="00BB2312" w:rsidRPr="00F6658B" w:rsidRDefault="00BB2312" w:rsidP="00C82506">
            <w:pPr>
              <w:pStyle w:val="Odstavecseseznamem"/>
              <w:numPr>
                <w:ilvl w:val="0"/>
                <w:numId w:val="10"/>
              </w:numPr>
              <w:spacing w:after="0" w:line="240" w:lineRule="auto"/>
              <w:ind w:left="179" w:hanging="142"/>
              <w:rPr>
                <w:rFonts w:ascii="Arial" w:eastAsia="Times New Roman" w:hAnsi="Arial" w:cs="Arial"/>
                <w:color w:val="000000"/>
                <w:sz w:val="16"/>
                <w:szCs w:val="16"/>
                <w:lang w:eastAsia="cs-CZ"/>
              </w:rPr>
            </w:pPr>
            <w:r w:rsidRPr="00363034">
              <w:rPr>
                <w:rFonts w:ascii="Arial" w:eastAsia="Times New Roman" w:hAnsi="Arial" w:cs="Arial"/>
                <w:color w:val="000000"/>
                <w:sz w:val="16"/>
                <w:szCs w:val="16"/>
                <w:lang w:eastAsia="cs-CZ"/>
              </w:rPr>
              <w:t xml:space="preserve">Nutné doložit cenovou nabídku, či </w:t>
            </w:r>
            <w:proofErr w:type="spellStart"/>
            <w:r w:rsidRPr="00363034">
              <w:rPr>
                <w:rFonts w:ascii="Arial" w:eastAsia="Times New Roman" w:hAnsi="Arial" w:cs="Arial"/>
                <w:color w:val="000000"/>
                <w:sz w:val="16"/>
                <w:szCs w:val="16"/>
                <w:lang w:eastAsia="cs-CZ"/>
              </w:rPr>
              <w:t>kalkuci</w:t>
            </w:r>
            <w:proofErr w:type="spellEnd"/>
            <w:r w:rsidRPr="00363034">
              <w:rPr>
                <w:rFonts w:ascii="Arial" w:eastAsia="Times New Roman" w:hAnsi="Arial" w:cs="Arial"/>
                <w:color w:val="000000"/>
                <w:sz w:val="16"/>
                <w:szCs w:val="16"/>
                <w:lang w:eastAsia="cs-CZ"/>
              </w:rPr>
              <w:t xml:space="preserve"> k PMAT položce "Gelová karta</w:t>
            </w:r>
            <w:proofErr w:type="gramStart"/>
            <w:r w:rsidRPr="00363034">
              <w:rPr>
                <w:rFonts w:ascii="Arial" w:eastAsia="Times New Roman" w:hAnsi="Arial" w:cs="Arial"/>
                <w:color w:val="000000"/>
                <w:sz w:val="16"/>
                <w:szCs w:val="16"/>
                <w:lang w:eastAsia="cs-CZ"/>
              </w:rPr>
              <w:t>"..</w:t>
            </w:r>
            <w:proofErr w:type="gramEnd"/>
            <w:r w:rsidRPr="00F6658B">
              <w:rPr>
                <w:rFonts w:ascii="Arial" w:eastAsia="Times New Roman" w:hAnsi="Arial" w:cs="Arial"/>
                <w:color w:val="000000"/>
                <w:sz w:val="16"/>
                <w:szCs w:val="16"/>
                <w:lang w:eastAsia="cs-CZ"/>
              </w:rPr>
              <w:br/>
            </w:r>
            <w:r w:rsidRPr="00F6658B">
              <w:rPr>
                <w:rFonts w:ascii="Arial" w:eastAsia="Times New Roman" w:hAnsi="Arial" w:cs="Arial"/>
                <w:color w:val="000000"/>
                <w:sz w:val="16"/>
                <w:szCs w:val="16"/>
                <w:lang w:eastAsia="cs-CZ"/>
              </w:rPr>
              <w:br/>
            </w:r>
          </w:p>
        </w:tc>
      </w:tr>
      <w:tr w:rsidR="00BB2312" w:rsidRPr="00F6658B" w14:paraId="37F36BA7" w14:textId="77777777" w:rsidTr="005A6FF5">
        <w:trPr>
          <w:trHeight w:val="1540"/>
        </w:trPr>
        <w:tc>
          <w:tcPr>
            <w:tcW w:w="993" w:type="dxa"/>
            <w:tcBorders>
              <w:top w:val="nil"/>
              <w:left w:val="single" w:sz="4" w:space="0" w:color="auto"/>
              <w:bottom w:val="single" w:sz="4" w:space="0" w:color="auto"/>
              <w:right w:val="single" w:sz="4" w:space="0" w:color="auto"/>
            </w:tcBorders>
            <w:shd w:val="clear" w:color="auto" w:fill="auto"/>
            <w:hideMark/>
          </w:tcPr>
          <w:p w14:paraId="66E43C76"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lastRenderedPageBreak/>
              <w:t>222</w:t>
            </w:r>
          </w:p>
        </w:tc>
        <w:tc>
          <w:tcPr>
            <w:tcW w:w="2268" w:type="dxa"/>
            <w:tcBorders>
              <w:top w:val="nil"/>
              <w:left w:val="nil"/>
              <w:bottom w:val="single" w:sz="4" w:space="0" w:color="auto"/>
              <w:right w:val="single" w:sz="4" w:space="0" w:color="auto"/>
            </w:tcBorders>
            <w:shd w:val="clear" w:color="auto" w:fill="auto"/>
            <w:hideMark/>
          </w:tcPr>
          <w:p w14:paraId="5CF06710"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222-2025-05-20-05-42-06</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VYŠETŘENÍ KREVNÍ SKUPINY AB0 RHD METODOU SLOUPCOVÉ AGLUTINACE STATIM</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nový výkon</w:t>
            </w:r>
          </w:p>
        </w:tc>
        <w:tc>
          <w:tcPr>
            <w:tcW w:w="11624" w:type="dxa"/>
            <w:tcBorders>
              <w:top w:val="nil"/>
              <w:left w:val="nil"/>
              <w:bottom w:val="single" w:sz="4" w:space="0" w:color="auto"/>
              <w:right w:val="single" w:sz="4" w:space="0" w:color="auto"/>
            </w:tcBorders>
            <w:shd w:val="clear" w:color="auto" w:fill="auto"/>
            <w:hideMark/>
          </w:tcPr>
          <w:p w14:paraId="0DAEB5BF" w14:textId="77777777" w:rsidR="00BB2312" w:rsidRPr="001748FB" w:rsidRDefault="00BB2312" w:rsidP="001748FB">
            <w:pPr>
              <w:spacing w:after="0" w:line="240" w:lineRule="auto"/>
              <w:ind w:left="360"/>
              <w:rPr>
                <w:rFonts w:ascii="Arial" w:eastAsia="Times New Roman" w:hAnsi="Arial" w:cs="Arial"/>
                <w:color w:val="000000"/>
                <w:sz w:val="16"/>
                <w:szCs w:val="16"/>
                <w:lang w:eastAsia="cs-CZ"/>
              </w:rPr>
            </w:pPr>
            <w:r w:rsidRPr="001748FB">
              <w:rPr>
                <w:rFonts w:ascii="Arial" w:eastAsia="Times New Roman" w:hAnsi="Arial" w:cs="Arial"/>
                <w:color w:val="000000"/>
                <w:sz w:val="16"/>
                <w:szCs w:val="16"/>
                <w:lang w:eastAsia="cs-CZ"/>
              </w:rPr>
              <w:t xml:space="preserve">Připomínky Viz výše a dále </w:t>
            </w:r>
          </w:p>
          <w:p w14:paraId="027F0734" w14:textId="3D28A29E" w:rsidR="00BB2312" w:rsidRDefault="00BB2312" w:rsidP="00C82506">
            <w:pPr>
              <w:pStyle w:val="Odstavecseseznamem"/>
              <w:numPr>
                <w:ilvl w:val="0"/>
                <w:numId w:val="11"/>
              </w:numPr>
              <w:spacing w:after="0" w:line="240" w:lineRule="auto"/>
              <w:ind w:left="179" w:hanging="142"/>
              <w:rPr>
                <w:rFonts w:ascii="Arial" w:eastAsia="Times New Roman" w:hAnsi="Arial" w:cs="Arial"/>
                <w:color w:val="000000"/>
                <w:sz w:val="16"/>
                <w:szCs w:val="16"/>
                <w:lang w:eastAsia="cs-CZ"/>
              </w:rPr>
            </w:pPr>
            <w:r w:rsidRPr="00D27B10">
              <w:rPr>
                <w:rFonts w:ascii="Arial" w:eastAsia="Times New Roman" w:hAnsi="Arial" w:cs="Arial"/>
                <w:color w:val="000000"/>
                <w:sz w:val="16"/>
                <w:szCs w:val="16"/>
                <w:lang w:eastAsia="cs-CZ"/>
              </w:rPr>
              <w:t>Jak dlouho trvá vyšetření?</w:t>
            </w:r>
            <w:r w:rsidRPr="001748FB">
              <w:rPr>
                <w:rFonts w:ascii="Arial" w:eastAsia="Times New Roman" w:hAnsi="Arial" w:cs="Arial"/>
                <w:color w:val="000000"/>
                <w:sz w:val="16"/>
                <w:szCs w:val="16"/>
                <w:lang w:eastAsia="cs-CZ"/>
              </w:rPr>
              <w:t xml:space="preserve"> </w:t>
            </w:r>
            <w:r w:rsidRPr="001748FB">
              <w:rPr>
                <w:rFonts w:ascii="Arial" w:eastAsia="Times New Roman" w:hAnsi="Arial" w:cs="Arial"/>
                <w:b/>
                <w:color w:val="000000"/>
                <w:sz w:val="16"/>
                <w:szCs w:val="16"/>
                <w:lang w:eastAsia="cs-CZ"/>
              </w:rPr>
              <w:t>Jedná se o separátní vyšetření jednoho vzorku anebo se vyšetřuje více vzorků najednou</w:t>
            </w:r>
            <w:r w:rsidRPr="001748FB">
              <w:rPr>
                <w:rFonts w:ascii="Arial" w:eastAsia="Times New Roman" w:hAnsi="Arial" w:cs="Arial"/>
                <w:color w:val="000000"/>
                <w:sz w:val="16"/>
                <w:szCs w:val="16"/>
                <w:lang w:eastAsia="cs-CZ"/>
              </w:rPr>
              <w:t>?</w:t>
            </w:r>
          </w:p>
          <w:p w14:paraId="355F1401" w14:textId="259483E6" w:rsidR="009B4957" w:rsidRPr="001748FB" w:rsidRDefault="009B4957" w:rsidP="00C82506">
            <w:pPr>
              <w:pStyle w:val="Odstavecseseznamem"/>
              <w:numPr>
                <w:ilvl w:val="0"/>
                <w:numId w:val="11"/>
              </w:numPr>
              <w:spacing w:after="0" w:line="240" w:lineRule="auto"/>
              <w:ind w:left="179" w:hanging="142"/>
              <w:rPr>
                <w:rFonts w:ascii="Arial" w:eastAsia="Times New Roman" w:hAnsi="Arial" w:cs="Arial"/>
                <w:color w:val="000000"/>
                <w:sz w:val="16"/>
                <w:szCs w:val="16"/>
                <w:lang w:eastAsia="cs-CZ"/>
              </w:rPr>
            </w:pPr>
            <w:r>
              <w:rPr>
                <w:rFonts w:ascii="Arial" w:eastAsia="Times New Roman" w:hAnsi="Arial" w:cs="Arial"/>
                <w:color w:val="EE0000"/>
                <w:sz w:val="16"/>
                <w:szCs w:val="16"/>
                <w:lang w:eastAsia="cs-CZ"/>
              </w:rPr>
              <w:t>Vyšetření jednoho vzorku</w:t>
            </w:r>
            <w:r w:rsidR="00D27B10">
              <w:rPr>
                <w:rFonts w:ascii="Arial" w:eastAsia="Times New Roman" w:hAnsi="Arial" w:cs="Arial"/>
                <w:color w:val="EE0000"/>
                <w:sz w:val="16"/>
                <w:szCs w:val="16"/>
                <w:lang w:eastAsia="cs-CZ"/>
              </w:rPr>
              <w:t>, trvá 35 minut</w:t>
            </w:r>
          </w:p>
          <w:p w14:paraId="5E440CD0" w14:textId="77777777" w:rsidR="00BB2312" w:rsidRDefault="00BB2312" w:rsidP="00C82506">
            <w:pPr>
              <w:pStyle w:val="Odstavecseseznamem"/>
              <w:numPr>
                <w:ilvl w:val="0"/>
                <w:numId w:val="11"/>
              </w:numPr>
              <w:spacing w:after="0" w:line="240" w:lineRule="auto"/>
              <w:ind w:left="179" w:hanging="142"/>
              <w:rPr>
                <w:rFonts w:ascii="Arial" w:eastAsia="Times New Roman" w:hAnsi="Arial" w:cs="Arial"/>
                <w:color w:val="000000"/>
                <w:sz w:val="16"/>
                <w:szCs w:val="16"/>
                <w:lang w:eastAsia="cs-CZ"/>
              </w:rPr>
            </w:pPr>
            <w:r w:rsidRPr="001748FB">
              <w:rPr>
                <w:rFonts w:ascii="Arial" w:eastAsia="Times New Roman" w:hAnsi="Arial" w:cs="Arial"/>
                <w:color w:val="000000"/>
                <w:sz w:val="16"/>
                <w:szCs w:val="16"/>
                <w:lang w:eastAsia="cs-CZ"/>
              </w:rPr>
              <w:t xml:space="preserve">Uvedeno v OF 1/hospitalizaci; frekvenční omezení neplatí pro pacienty po HSCT a pro vyšetřování </w:t>
            </w:r>
            <w:proofErr w:type="spellStart"/>
            <w:r w:rsidRPr="001748FB">
              <w:rPr>
                <w:rFonts w:ascii="Arial" w:eastAsia="Times New Roman" w:hAnsi="Arial" w:cs="Arial"/>
                <w:color w:val="000000"/>
                <w:sz w:val="16"/>
                <w:szCs w:val="16"/>
                <w:lang w:eastAsia="cs-CZ"/>
              </w:rPr>
              <w:t>potransfuzních</w:t>
            </w:r>
            <w:proofErr w:type="spellEnd"/>
            <w:r w:rsidRPr="001748FB">
              <w:rPr>
                <w:rFonts w:ascii="Arial" w:eastAsia="Times New Roman" w:hAnsi="Arial" w:cs="Arial"/>
                <w:color w:val="000000"/>
                <w:sz w:val="16"/>
                <w:szCs w:val="16"/>
                <w:lang w:eastAsia="cs-CZ"/>
              </w:rPr>
              <w:t xml:space="preserve"> </w:t>
            </w:r>
            <w:proofErr w:type="gramStart"/>
            <w:r w:rsidRPr="001748FB">
              <w:rPr>
                <w:rFonts w:ascii="Arial" w:eastAsia="Times New Roman" w:hAnsi="Arial" w:cs="Arial"/>
                <w:color w:val="000000"/>
                <w:sz w:val="16"/>
                <w:szCs w:val="16"/>
                <w:lang w:eastAsia="cs-CZ"/>
              </w:rPr>
              <w:t>reakcí ?</w:t>
            </w:r>
            <w:proofErr w:type="gramEnd"/>
          </w:p>
          <w:p w14:paraId="5A7344C4" w14:textId="2CA48F73" w:rsidR="009B4957" w:rsidRPr="001748FB" w:rsidRDefault="009B4957" w:rsidP="00C82506">
            <w:pPr>
              <w:pStyle w:val="Odstavecseseznamem"/>
              <w:numPr>
                <w:ilvl w:val="0"/>
                <w:numId w:val="11"/>
              </w:numPr>
              <w:spacing w:after="0" w:line="240" w:lineRule="auto"/>
              <w:ind w:left="179" w:hanging="142"/>
              <w:rPr>
                <w:rFonts w:ascii="Arial" w:eastAsia="Times New Roman" w:hAnsi="Arial" w:cs="Arial"/>
                <w:color w:val="000000"/>
                <w:sz w:val="16"/>
                <w:szCs w:val="16"/>
                <w:lang w:eastAsia="cs-CZ"/>
              </w:rPr>
            </w:pPr>
            <w:r>
              <w:rPr>
                <w:rFonts w:ascii="Arial" w:eastAsia="Times New Roman" w:hAnsi="Arial" w:cs="Arial"/>
                <w:color w:val="EE0000"/>
                <w:sz w:val="16"/>
                <w:szCs w:val="16"/>
                <w:lang w:eastAsia="cs-CZ"/>
              </w:rPr>
              <w:t xml:space="preserve">u pacientů po HSCT, kde dochází ke změně krevní skupiny, se sleduje </w:t>
            </w:r>
            <w:proofErr w:type="spellStart"/>
            <w:r>
              <w:rPr>
                <w:rFonts w:ascii="Arial" w:eastAsia="Times New Roman" w:hAnsi="Arial" w:cs="Arial"/>
                <w:color w:val="EE0000"/>
                <w:sz w:val="16"/>
                <w:szCs w:val="16"/>
                <w:lang w:eastAsia="cs-CZ"/>
              </w:rPr>
              <w:t>chimerismus</w:t>
            </w:r>
            <w:proofErr w:type="spellEnd"/>
            <w:r>
              <w:rPr>
                <w:rFonts w:ascii="Arial" w:eastAsia="Times New Roman" w:hAnsi="Arial" w:cs="Arial"/>
                <w:color w:val="EE0000"/>
                <w:sz w:val="16"/>
                <w:szCs w:val="16"/>
                <w:lang w:eastAsia="cs-CZ"/>
              </w:rPr>
              <w:t xml:space="preserve"> krevních skupin, změna krevní skupiny, je potřeba vyšetřovat krevní skupinu opakovaně; při vyšetřování </w:t>
            </w:r>
            <w:proofErr w:type="spellStart"/>
            <w:r>
              <w:rPr>
                <w:rFonts w:ascii="Arial" w:eastAsia="Times New Roman" w:hAnsi="Arial" w:cs="Arial"/>
                <w:color w:val="EE0000"/>
                <w:sz w:val="16"/>
                <w:szCs w:val="16"/>
                <w:lang w:eastAsia="cs-CZ"/>
              </w:rPr>
              <w:t>potransfuzní</w:t>
            </w:r>
            <w:proofErr w:type="spellEnd"/>
            <w:r>
              <w:rPr>
                <w:rFonts w:ascii="Arial" w:eastAsia="Times New Roman" w:hAnsi="Arial" w:cs="Arial"/>
                <w:color w:val="EE0000"/>
                <w:sz w:val="16"/>
                <w:szCs w:val="16"/>
                <w:lang w:eastAsia="cs-CZ"/>
              </w:rPr>
              <w:t xml:space="preserve"> </w:t>
            </w:r>
            <w:proofErr w:type="spellStart"/>
            <w:r>
              <w:rPr>
                <w:rFonts w:ascii="Arial" w:eastAsia="Times New Roman" w:hAnsi="Arial" w:cs="Arial"/>
                <w:color w:val="EE0000"/>
                <w:sz w:val="16"/>
                <w:szCs w:val="16"/>
                <w:lang w:eastAsia="cs-CZ"/>
              </w:rPr>
              <w:t>rekace</w:t>
            </w:r>
            <w:proofErr w:type="spellEnd"/>
            <w:r>
              <w:rPr>
                <w:rFonts w:ascii="Arial" w:eastAsia="Times New Roman" w:hAnsi="Arial" w:cs="Arial"/>
                <w:color w:val="EE0000"/>
                <w:sz w:val="16"/>
                <w:szCs w:val="16"/>
                <w:lang w:eastAsia="cs-CZ"/>
              </w:rPr>
              <w:t xml:space="preserve"> je potřeba </w:t>
            </w:r>
            <w:r w:rsidR="00F97DB7">
              <w:rPr>
                <w:rFonts w:ascii="Arial" w:eastAsia="Times New Roman" w:hAnsi="Arial" w:cs="Arial"/>
                <w:color w:val="EE0000"/>
                <w:sz w:val="16"/>
                <w:szCs w:val="16"/>
                <w:lang w:eastAsia="cs-CZ"/>
              </w:rPr>
              <w:t xml:space="preserve">znovu </w:t>
            </w:r>
            <w:r>
              <w:rPr>
                <w:rFonts w:ascii="Arial" w:eastAsia="Times New Roman" w:hAnsi="Arial" w:cs="Arial"/>
                <w:color w:val="EE0000"/>
                <w:sz w:val="16"/>
                <w:szCs w:val="16"/>
                <w:lang w:eastAsia="cs-CZ"/>
              </w:rPr>
              <w:t xml:space="preserve">vyšetření krevní </w:t>
            </w:r>
            <w:proofErr w:type="gramStart"/>
            <w:r>
              <w:rPr>
                <w:rFonts w:ascii="Arial" w:eastAsia="Times New Roman" w:hAnsi="Arial" w:cs="Arial"/>
                <w:color w:val="EE0000"/>
                <w:sz w:val="16"/>
                <w:szCs w:val="16"/>
                <w:lang w:eastAsia="cs-CZ"/>
              </w:rPr>
              <w:t>skupin</w:t>
            </w:r>
            <w:r w:rsidR="00F97DB7">
              <w:rPr>
                <w:rFonts w:ascii="Arial" w:eastAsia="Times New Roman" w:hAnsi="Arial" w:cs="Arial"/>
                <w:color w:val="EE0000"/>
                <w:sz w:val="16"/>
                <w:szCs w:val="16"/>
                <w:lang w:eastAsia="cs-CZ"/>
              </w:rPr>
              <w:t>u</w:t>
            </w:r>
            <w:proofErr w:type="gramEnd"/>
            <w:r w:rsidR="00F97DB7">
              <w:rPr>
                <w:rFonts w:ascii="Arial" w:eastAsia="Times New Roman" w:hAnsi="Arial" w:cs="Arial"/>
                <w:color w:val="EE0000"/>
                <w:sz w:val="16"/>
                <w:szCs w:val="16"/>
                <w:lang w:eastAsia="cs-CZ"/>
              </w:rPr>
              <w:t xml:space="preserve"> zda nedošlo k chybě/záměně před transfuzí.</w:t>
            </w:r>
          </w:p>
          <w:p w14:paraId="73AC66DF" w14:textId="7D8CE67A" w:rsidR="00BB2312" w:rsidRPr="00F97DB7" w:rsidRDefault="00BB2312" w:rsidP="00F97DB7">
            <w:pPr>
              <w:pStyle w:val="Odstavecseseznamem"/>
              <w:numPr>
                <w:ilvl w:val="0"/>
                <w:numId w:val="11"/>
              </w:numPr>
              <w:spacing w:after="0" w:line="240" w:lineRule="auto"/>
              <w:ind w:left="179" w:hanging="142"/>
              <w:rPr>
                <w:rFonts w:ascii="Arial" w:eastAsia="Times New Roman" w:hAnsi="Arial" w:cs="Arial"/>
                <w:color w:val="000000"/>
                <w:sz w:val="16"/>
                <w:szCs w:val="16"/>
                <w:lang w:eastAsia="cs-CZ"/>
              </w:rPr>
            </w:pPr>
            <w:r w:rsidRPr="001748FB">
              <w:rPr>
                <w:rFonts w:ascii="Arial" w:eastAsia="Times New Roman" w:hAnsi="Arial" w:cs="Arial"/>
                <w:color w:val="000000"/>
                <w:sz w:val="16"/>
                <w:szCs w:val="16"/>
                <w:lang w:eastAsia="cs-CZ"/>
              </w:rPr>
              <w:t xml:space="preserve">V současnosti je v SZV výkon 22111 VYŠETŘENÍ KREVNÍ SKUPINY ABO RH (D) - STATIM s OF 1/1 hospitalizaci a </w:t>
            </w:r>
            <w:proofErr w:type="gramStart"/>
            <w:r w:rsidRPr="001748FB">
              <w:rPr>
                <w:rFonts w:ascii="Arial" w:eastAsia="Times New Roman" w:hAnsi="Arial" w:cs="Arial"/>
                <w:color w:val="000000"/>
                <w:sz w:val="16"/>
                <w:szCs w:val="16"/>
                <w:lang w:eastAsia="cs-CZ"/>
              </w:rPr>
              <w:t>výkon  22112</w:t>
            </w:r>
            <w:proofErr w:type="gramEnd"/>
            <w:r w:rsidRPr="001748FB">
              <w:rPr>
                <w:rFonts w:ascii="Arial" w:eastAsia="Times New Roman" w:hAnsi="Arial" w:cs="Arial"/>
                <w:color w:val="000000"/>
                <w:sz w:val="16"/>
                <w:szCs w:val="16"/>
                <w:lang w:eastAsia="cs-CZ"/>
              </w:rPr>
              <w:t xml:space="preserve"> VYŠETŘENÍ KREVNÍ SKUPINY ABO, RH (D) V SÉRII s OF 1/1 </w:t>
            </w:r>
            <w:proofErr w:type="spellStart"/>
            <w:r w:rsidRPr="001748FB">
              <w:rPr>
                <w:rFonts w:ascii="Arial" w:eastAsia="Times New Roman" w:hAnsi="Arial" w:cs="Arial"/>
                <w:color w:val="000000"/>
                <w:sz w:val="16"/>
                <w:szCs w:val="16"/>
                <w:lang w:eastAsia="cs-CZ"/>
              </w:rPr>
              <w:t>hospit</w:t>
            </w:r>
            <w:proofErr w:type="spellEnd"/>
            <w:r w:rsidRPr="001748FB">
              <w:rPr>
                <w:rFonts w:ascii="Arial" w:eastAsia="Times New Roman" w:hAnsi="Arial" w:cs="Arial"/>
                <w:color w:val="000000"/>
                <w:sz w:val="16"/>
                <w:szCs w:val="16"/>
                <w:lang w:eastAsia="cs-CZ"/>
              </w:rPr>
              <w:t xml:space="preserve">.  Bude se 22111 nahrazovat tímto novým, nebo budou v SZV vedeny oba? Lze tento výkon vykazovat společně s 22111 nebo s 22112? →nutné do textu nového výkonu uvést, zda je možné tento </w:t>
            </w:r>
            <w:proofErr w:type="gramStart"/>
            <w:r w:rsidRPr="001748FB">
              <w:rPr>
                <w:rFonts w:ascii="Arial" w:eastAsia="Times New Roman" w:hAnsi="Arial" w:cs="Arial"/>
                <w:color w:val="000000"/>
                <w:sz w:val="16"/>
                <w:szCs w:val="16"/>
                <w:lang w:eastAsia="cs-CZ"/>
              </w:rPr>
              <w:t>výkon  vykazovat</w:t>
            </w:r>
            <w:proofErr w:type="gramEnd"/>
            <w:r w:rsidRPr="001748FB">
              <w:rPr>
                <w:rFonts w:ascii="Arial" w:eastAsia="Times New Roman" w:hAnsi="Arial" w:cs="Arial"/>
                <w:color w:val="000000"/>
                <w:sz w:val="16"/>
                <w:szCs w:val="16"/>
                <w:lang w:eastAsia="cs-CZ"/>
              </w:rPr>
              <w:t xml:space="preserve"> v kombinaci s 22111/22112 či nikoliv.</w:t>
            </w:r>
            <w:r w:rsidRPr="00F97DB7">
              <w:rPr>
                <w:rFonts w:ascii="Arial" w:eastAsia="Times New Roman" w:hAnsi="Arial" w:cs="Arial"/>
                <w:color w:val="000000"/>
                <w:sz w:val="16"/>
                <w:szCs w:val="16"/>
                <w:lang w:eastAsia="cs-CZ"/>
              </w:rPr>
              <w:t xml:space="preserve">  </w:t>
            </w:r>
            <w:r w:rsidRPr="00F97DB7">
              <w:rPr>
                <w:rFonts w:ascii="Arial" w:eastAsia="Times New Roman" w:hAnsi="Arial" w:cs="Arial"/>
                <w:color w:val="000000"/>
                <w:sz w:val="16"/>
                <w:szCs w:val="16"/>
                <w:lang w:eastAsia="cs-CZ"/>
              </w:rPr>
              <w:br/>
            </w:r>
            <w:r w:rsidR="00B06369" w:rsidRPr="00940B51">
              <w:rPr>
                <w:rFonts w:ascii="Arial" w:eastAsia="Times New Roman" w:hAnsi="Arial" w:cs="Arial"/>
                <w:color w:val="EE0000"/>
                <w:sz w:val="16"/>
                <w:szCs w:val="16"/>
                <w:lang w:eastAsia="cs-CZ"/>
              </w:rPr>
              <w:t xml:space="preserve">budou oba, </w:t>
            </w:r>
            <w:r w:rsidR="00F97DB7" w:rsidRPr="00940B51">
              <w:rPr>
                <w:rFonts w:ascii="Arial" w:eastAsia="Times New Roman" w:hAnsi="Arial" w:cs="Arial"/>
                <w:color w:val="EE0000"/>
                <w:sz w:val="16"/>
                <w:szCs w:val="16"/>
                <w:lang w:eastAsia="cs-CZ"/>
              </w:rPr>
              <w:t>není možno vykazovat společně</w:t>
            </w:r>
            <w:r w:rsidR="00940B51">
              <w:rPr>
                <w:rFonts w:ascii="Arial" w:eastAsia="Times New Roman" w:hAnsi="Arial" w:cs="Arial"/>
                <w:color w:val="EE0000"/>
                <w:sz w:val="16"/>
                <w:szCs w:val="16"/>
                <w:lang w:eastAsia="cs-CZ"/>
              </w:rPr>
              <w:t>, doplněno</w:t>
            </w:r>
          </w:p>
        </w:tc>
      </w:tr>
      <w:tr w:rsidR="00BB2312" w:rsidRPr="00B06369" w14:paraId="45A0E23C" w14:textId="77777777" w:rsidTr="005A6FF5">
        <w:trPr>
          <w:trHeight w:val="2674"/>
        </w:trPr>
        <w:tc>
          <w:tcPr>
            <w:tcW w:w="993" w:type="dxa"/>
            <w:tcBorders>
              <w:top w:val="nil"/>
              <w:left w:val="single" w:sz="4" w:space="0" w:color="auto"/>
              <w:bottom w:val="single" w:sz="4" w:space="0" w:color="auto"/>
              <w:right w:val="single" w:sz="4" w:space="0" w:color="auto"/>
            </w:tcBorders>
            <w:shd w:val="clear" w:color="auto" w:fill="auto"/>
            <w:hideMark/>
          </w:tcPr>
          <w:p w14:paraId="1075BC37"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222</w:t>
            </w:r>
          </w:p>
        </w:tc>
        <w:tc>
          <w:tcPr>
            <w:tcW w:w="2268" w:type="dxa"/>
            <w:tcBorders>
              <w:top w:val="nil"/>
              <w:left w:val="nil"/>
              <w:bottom w:val="single" w:sz="4" w:space="0" w:color="auto"/>
              <w:right w:val="single" w:sz="4" w:space="0" w:color="auto"/>
            </w:tcBorders>
            <w:shd w:val="clear" w:color="auto" w:fill="auto"/>
            <w:hideMark/>
          </w:tcPr>
          <w:p w14:paraId="0FC23598"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222-2025-05-27-05-48-14</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VYŠETŘENÍ 1 ANTIGENU KREVNÍCH SKUPIN (KROMĚ AB0, RH) METODOU SLOUPCOVÉ AGLUTINACE</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nový výkon</w:t>
            </w:r>
          </w:p>
        </w:tc>
        <w:tc>
          <w:tcPr>
            <w:tcW w:w="11624" w:type="dxa"/>
            <w:tcBorders>
              <w:top w:val="nil"/>
              <w:left w:val="nil"/>
              <w:bottom w:val="single" w:sz="4" w:space="0" w:color="auto"/>
              <w:right w:val="single" w:sz="4" w:space="0" w:color="auto"/>
            </w:tcBorders>
            <w:shd w:val="clear" w:color="auto" w:fill="auto"/>
            <w:hideMark/>
          </w:tcPr>
          <w:p w14:paraId="288EB0C2" w14:textId="77777777" w:rsidR="00BB2312" w:rsidRDefault="00BB2312" w:rsidP="00C82506">
            <w:pPr>
              <w:pStyle w:val="Odstavecseseznamem"/>
              <w:numPr>
                <w:ilvl w:val="0"/>
                <w:numId w:val="12"/>
              </w:numPr>
              <w:spacing w:after="0" w:line="240" w:lineRule="auto"/>
              <w:ind w:left="179" w:hanging="179"/>
              <w:rPr>
                <w:rFonts w:ascii="Arial" w:eastAsia="Times New Roman" w:hAnsi="Arial" w:cs="Arial"/>
                <w:color w:val="000000"/>
                <w:sz w:val="16"/>
                <w:szCs w:val="16"/>
                <w:lang w:eastAsia="cs-CZ"/>
              </w:rPr>
            </w:pPr>
            <w:r w:rsidRPr="00005B8A">
              <w:rPr>
                <w:rFonts w:ascii="Arial" w:eastAsia="Times New Roman" w:hAnsi="Arial" w:cs="Arial"/>
                <w:color w:val="000000"/>
                <w:sz w:val="16"/>
                <w:szCs w:val="16"/>
                <w:lang w:eastAsia="cs-CZ"/>
              </w:rPr>
              <w:t xml:space="preserve">V žádosti uvedeno, že se jedná o rychlejší, citlivější metodu. V </w:t>
            </w:r>
            <w:proofErr w:type="gramStart"/>
            <w:r w:rsidRPr="00005B8A">
              <w:rPr>
                <w:rFonts w:ascii="Arial" w:eastAsia="Times New Roman" w:hAnsi="Arial" w:cs="Arial"/>
                <w:color w:val="000000"/>
                <w:sz w:val="16"/>
                <w:szCs w:val="16"/>
                <w:lang w:eastAsia="cs-CZ"/>
              </w:rPr>
              <w:t>porovnání</w:t>
            </w:r>
            <w:proofErr w:type="gramEnd"/>
            <w:r w:rsidRPr="00005B8A">
              <w:rPr>
                <w:rFonts w:ascii="Arial" w:eastAsia="Times New Roman" w:hAnsi="Arial" w:cs="Arial"/>
                <w:color w:val="000000"/>
                <w:sz w:val="16"/>
                <w:szCs w:val="16"/>
                <w:lang w:eastAsia="cs-CZ"/>
              </w:rPr>
              <w:t xml:space="preserve"> s jakým výkonem? Jak bylo vyšetřováno doposud?</w:t>
            </w:r>
          </w:p>
          <w:p w14:paraId="21CB07CB" w14:textId="2C8B24F3" w:rsidR="00F97DB7" w:rsidRPr="00F97DB7" w:rsidRDefault="00F97DB7" w:rsidP="00C82506">
            <w:pPr>
              <w:pStyle w:val="Odstavecseseznamem"/>
              <w:numPr>
                <w:ilvl w:val="0"/>
                <w:numId w:val="12"/>
              </w:numPr>
              <w:spacing w:after="0" w:line="240" w:lineRule="auto"/>
              <w:ind w:left="179" w:hanging="179"/>
              <w:rPr>
                <w:rFonts w:ascii="Arial" w:eastAsia="Times New Roman" w:hAnsi="Arial" w:cs="Arial"/>
                <w:color w:val="EE0000"/>
                <w:sz w:val="16"/>
                <w:szCs w:val="16"/>
                <w:lang w:eastAsia="cs-CZ"/>
              </w:rPr>
            </w:pPr>
            <w:r w:rsidRPr="00F97DB7">
              <w:rPr>
                <w:rFonts w:ascii="Arial" w:eastAsia="Times New Roman" w:hAnsi="Arial" w:cs="Arial"/>
                <w:color w:val="EE0000"/>
                <w:sz w:val="16"/>
                <w:szCs w:val="16"/>
                <w:lang w:eastAsia="cs-CZ"/>
              </w:rPr>
              <w:t>Vyšetření ve zkumavce</w:t>
            </w:r>
            <w:r>
              <w:rPr>
                <w:rFonts w:ascii="Arial" w:eastAsia="Times New Roman" w:hAnsi="Arial" w:cs="Arial"/>
                <w:color w:val="EE0000"/>
                <w:sz w:val="16"/>
                <w:szCs w:val="16"/>
                <w:lang w:eastAsia="cs-CZ"/>
              </w:rPr>
              <w:t xml:space="preserve"> </w:t>
            </w:r>
            <w:r w:rsidRPr="00F97DB7">
              <w:rPr>
                <w:rFonts w:ascii="Arial" w:eastAsia="Times New Roman" w:hAnsi="Arial" w:cs="Arial"/>
                <w:color w:val="EE0000"/>
                <w:sz w:val="16"/>
                <w:szCs w:val="16"/>
                <w:lang w:eastAsia="cs-CZ"/>
              </w:rPr>
              <w:t>22129</w:t>
            </w:r>
          </w:p>
          <w:p w14:paraId="051FC039" w14:textId="77777777" w:rsidR="00BB2312" w:rsidRDefault="00BB2312" w:rsidP="00C82506">
            <w:pPr>
              <w:pStyle w:val="Odstavecseseznamem"/>
              <w:numPr>
                <w:ilvl w:val="0"/>
                <w:numId w:val="12"/>
              </w:numPr>
              <w:spacing w:after="0" w:line="240" w:lineRule="auto"/>
              <w:ind w:left="179" w:hanging="179"/>
              <w:rPr>
                <w:rFonts w:ascii="Arial" w:eastAsia="Times New Roman" w:hAnsi="Arial" w:cs="Arial"/>
                <w:color w:val="000000"/>
                <w:sz w:val="16"/>
                <w:szCs w:val="16"/>
                <w:lang w:eastAsia="cs-CZ"/>
              </w:rPr>
            </w:pPr>
            <w:r w:rsidRPr="00005B8A">
              <w:rPr>
                <w:rFonts w:ascii="Arial" w:eastAsia="Times New Roman" w:hAnsi="Arial" w:cs="Arial"/>
                <w:color w:val="000000"/>
                <w:sz w:val="16"/>
                <w:szCs w:val="16"/>
                <w:lang w:eastAsia="cs-CZ"/>
              </w:rPr>
              <w:t xml:space="preserve">Kdy se použije stávající výkon a kdy nově navrhovaný? Nutno uvést indikace pro jednotlivé výkony.  V současnosti je v SZV výkon 22129 VYŠETŘENÍ JEDNOHO ERYTROCYTÁRNÍHO ANTIGENU (KROMĚ ABO, RH, (D)) s OF 44/1 hospitalizaci. Bude se </w:t>
            </w:r>
            <w:proofErr w:type="gramStart"/>
            <w:r w:rsidRPr="00005B8A">
              <w:rPr>
                <w:rFonts w:ascii="Arial" w:eastAsia="Times New Roman" w:hAnsi="Arial" w:cs="Arial"/>
                <w:color w:val="000000"/>
                <w:sz w:val="16"/>
                <w:szCs w:val="16"/>
                <w:lang w:eastAsia="cs-CZ"/>
              </w:rPr>
              <w:t>výkon  22129</w:t>
            </w:r>
            <w:proofErr w:type="gramEnd"/>
            <w:r w:rsidRPr="00005B8A">
              <w:rPr>
                <w:rFonts w:ascii="Arial" w:eastAsia="Times New Roman" w:hAnsi="Arial" w:cs="Arial"/>
                <w:color w:val="000000"/>
                <w:sz w:val="16"/>
                <w:szCs w:val="16"/>
                <w:lang w:eastAsia="cs-CZ"/>
              </w:rPr>
              <w:t xml:space="preserve"> nahrazovat tímto novým, nebo budou v SZV vedeny oba? Lze tento výkon vykazovat společně s 22129? Opět by bylo vhodné do textu nového </w:t>
            </w:r>
            <w:proofErr w:type="spellStart"/>
            <w:r w:rsidRPr="00005B8A">
              <w:rPr>
                <w:rFonts w:ascii="Arial" w:eastAsia="Times New Roman" w:hAnsi="Arial" w:cs="Arial"/>
                <w:color w:val="000000"/>
                <w:sz w:val="16"/>
                <w:szCs w:val="16"/>
                <w:lang w:eastAsia="cs-CZ"/>
              </w:rPr>
              <w:t>výkonuvést</w:t>
            </w:r>
            <w:proofErr w:type="spellEnd"/>
            <w:r w:rsidRPr="00005B8A">
              <w:rPr>
                <w:rFonts w:ascii="Arial" w:eastAsia="Times New Roman" w:hAnsi="Arial" w:cs="Arial"/>
                <w:color w:val="000000"/>
                <w:sz w:val="16"/>
                <w:szCs w:val="16"/>
                <w:lang w:eastAsia="cs-CZ"/>
              </w:rPr>
              <w:t xml:space="preserve">, zda je možné tento výkon vykazovat v kombinaci s 22129 či nikoliv. Zvážit kombinaci tohoto </w:t>
            </w:r>
            <w:proofErr w:type="spellStart"/>
            <w:r w:rsidRPr="00005B8A">
              <w:rPr>
                <w:rFonts w:ascii="Arial" w:eastAsia="Times New Roman" w:hAnsi="Arial" w:cs="Arial"/>
                <w:color w:val="000000"/>
                <w:sz w:val="16"/>
                <w:szCs w:val="16"/>
                <w:lang w:eastAsia="cs-CZ"/>
              </w:rPr>
              <w:t>kv</w:t>
            </w:r>
            <w:proofErr w:type="spellEnd"/>
            <w:r w:rsidRPr="00005B8A">
              <w:rPr>
                <w:rFonts w:ascii="Arial" w:eastAsia="Times New Roman" w:hAnsi="Arial" w:cs="Arial"/>
                <w:color w:val="000000"/>
                <w:sz w:val="16"/>
                <w:szCs w:val="16"/>
                <w:lang w:eastAsia="cs-CZ"/>
              </w:rPr>
              <w:t xml:space="preserve"> a </w:t>
            </w:r>
            <w:proofErr w:type="spellStart"/>
            <w:r w:rsidRPr="00005B8A">
              <w:rPr>
                <w:rFonts w:ascii="Arial" w:eastAsia="Times New Roman" w:hAnsi="Arial" w:cs="Arial"/>
                <w:color w:val="000000"/>
                <w:sz w:val="16"/>
                <w:szCs w:val="16"/>
                <w:lang w:eastAsia="cs-CZ"/>
              </w:rPr>
              <w:t>kv</w:t>
            </w:r>
            <w:proofErr w:type="spellEnd"/>
            <w:r w:rsidRPr="00005B8A">
              <w:rPr>
                <w:rFonts w:ascii="Arial" w:eastAsia="Times New Roman" w:hAnsi="Arial" w:cs="Arial"/>
                <w:color w:val="000000"/>
                <w:sz w:val="16"/>
                <w:szCs w:val="16"/>
                <w:lang w:eastAsia="cs-CZ"/>
              </w:rPr>
              <w:t xml:space="preserve"> VYŠETŘENÍ 6 ZÁKLADNÍCH ANTIGENŮ SYSTÉMŮ RH A KELL (</w:t>
            </w:r>
            <w:proofErr w:type="gramStart"/>
            <w:r w:rsidRPr="00005B8A">
              <w:rPr>
                <w:rFonts w:ascii="Arial" w:eastAsia="Times New Roman" w:hAnsi="Arial" w:cs="Arial"/>
                <w:color w:val="000000"/>
                <w:sz w:val="16"/>
                <w:szCs w:val="16"/>
                <w:lang w:eastAsia="cs-CZ"/>
              </w:rPr>
              <w:t>C,CW</w:t>
            </w:r>
            <w:proofErr w:type="gramEnd"/>
            <w:r w:rsidRPr="00005B8A">
              <w:rPr>
                <w:rFonts w:ascii="Arial" w:eastAsia="Times New Roman" w:hAnsi="Arial" w:cs="Arial"/>
                <w:color w:val="000000"/>
                <w:sz w:val="16"/>
                <w:szCs w:val="16"/>
                <w:lang w:eastAsia="cs-CZ"/>
              </w:rPr>
              <w:t>,</w:t>
            </w:r>
            <w:proofErr w:type="gramStart"/>
            <w:r w:rsidRPr="00005B8A">
              <w:rPr>
                <w:rFonts w:ascii="Arial" w:eastAsia="Times New Roman" w:hAnsi="Arial" w:cs="Arial"/>
                <w:color w:val="000000"/>
                <w:sz w:val="16"/>
                <w:szCs w:val="16"/>
                <w:lang w:eastAsia="cs-CZ"/>
              </w:rPr>
              <w:t>E,K</w:t>
            </w:r>
            <w:proofErr w:type="gramEnd"/>
            <w:r w:rsidRPr="00005B8A">
              <w:rPr>
                <w:rFonts w:ascii="Arial" w:eastAsia="Times New Roman" w:hAnsi="Arial" w:cs="Arial"/>
                <w:color w:val="000000"/>
                <w:sz w:val="16"/>
                <w:szCs w:val="16"/>
                <w:lang w:eastAsia="cs-CZ"/>
              </w:rPr>
              <w:t>) METODOU SLOUPCOVÉ AGLUTINACE.</w:t>
            </w:r>
          </w:p>
          <w:p w14:paraId="56314C9F" w14:textId="5CA8FA9B" w:rsidR="00F4212D" w:rsidRPr="00F4212D" w:rsidRDefault="00F97DB7" w:rsidP="00F4212D">
            <w:pPr>
              <w:pStyle w:val="Odstavecseseznamem"/>
              <w:numPr>
                <w:ilvl w:val="0"/>
                <w:numId w:val="12"/>
              </w:numPr>
              <w:spacing w:after="0" w:line="240" w:lineRule="auto"/>
              <w:ind w:left="179" w:hanging="179"/>
              <w:rPr>
                <w:rFonts w:ascii="Arial" w:eastAsia="Times New Roman" w:hAnsi="Arial" w:cs="Arial"/>
                <w:color w:val="EE0000"/>
                <w:sz w:val="16"/>
                <w:szCs w:val="16"/>
                <w:lang w:eastAsia="cs-CZ"/>
              </w:rPr>
            </w:pPr>
            <w:r>
              <w:rPr>
                <w:rFonts w:ascii="Arial" w:eastAsia="Times New Roman" w:hAnsi="Arial" w:cs="Arial"/>
                <w:color w:val="EE0000"/>
                <w:sz w:val="16"/>
                <w:szCs w:val="16"/>
                <w:lang w:eastAsia="cs-CZ"/>
              </w:rPr>
              <w:t>Výkonu budou oba dva, některé antigeny je možno vyšetřit pouze ve zkumavce, některé pouze metodou sloupcové aglutinace</w:t>
            </w:r>
            <w:r w:rsidR="00F4212D">
              <w:rPr>
                <w:rFonts w:ascii="Arial" w:eastAsia="Times New Roman" w:hAnsi="Arial" w:cs="Arial"/>
                <w:color w:val="EE0000"/>
                <w:sz w:val="16"/>
                <w:szCs w:val="16"/>
                <w:lang w:eastAsia="cs-CZ"/>
              </w:rPr>
              <w:t xml:space="preserve">, tento výkon provádějí specializovanější Imunohematologické laboratoře; výkon </w:t>
            </w:r>
            <w:r w:rsidR="00F4212D" w:rsidRPr="00F4212D">
              <w:rPr>
                <w:rFonts w:ascii="Arial" w:eastAsia="Times New Roman" w:hAnsi="Arial" w:cs="Arial"/>
                <w:color w:val="EE0000"/>
                <w:sz w:val="16"/>
                <w:szCs w:val="16"/>
                <w:lang w:eastAsia="cs-CZ"/>
              </w:rPr>
              <w:t>VYŠETŘENÍ 6 ZÁKLADNÍCH ANTIGENŮ SYSTÉMŮ RH A KELL (</w:t>
            </w:r>
            <w:proofErr w:type="gramStart"/>
            <w:r w:rsidR="00F4212D" w:rsidRPr="00F4212D">
              <w:rPr>
                <w:rFonts w:ascii="Arial" w:eastAsia="Times New Roman" w:hAnsi="Arial" w:cs="Arial"/>
                <w:color w:val="EE0000"/>
                <w:sz w:val="16"/>
                <w:szCs w:val="16"/>
                <w:lang w:eastAsia="cs-CZ"/>
              </w:rPr>
              <w:t>C,CW</w:t>
            </w:r>
            <w:proofErr w:type="gramEnd"/>
            <w:r w:rsidR="00F4212D" w:rsidRPr="00F4212D">
              <w:rPr>
                <w:rFonts w:ascii="Arial" w:eastAsia="Times New Roman" w:hAnsi="Arial" w:cs="Arial"/>
                <w:color w:val="EE0000"/>
                <w:sz w:val="16"/>
                <w:szCs w:val="16"/>
                <w:lang w:eastAsia="cs-CZ"/>
              </w:rPr>
              <w:t>,</w:t>
            </w:r>
            <w:proofErr w:type="gramStart"/>
            <w:r w:rsidR="00F4212D" w:rsidRPr="00F4212D">
              <w:rPr>
                <w:rFonts w:ascii="Arial" w:eastAsia="Times New Roman" w:hAnsi="Arial" w:cs="Arial"/>
                <w:color w:val="EE0000"/>
                <w:sz w:val="16"/>
                <w:szCs w:val="16"/>
                <w:lang w:eastAsia="cs-CZ"/>
              </w:rPr>
              <w:t>E,K</w:t>
            </w:r>
            <w:proofErr w:type="gramEnd"/>
            <w:r w:rsidR="00F4212D" w:rsidRPr="00F4212D">
              <w:rPr>
                <w:rFonts w:ascii="Arial" w:eastAsia="Times New Roman" w:hAnsi="Arial" w:cs="Arial"/>
                <w:color w:val="EE0000"/>
                <w:sz w:val="16"/>
                <w:szCs w:val="16"/>
                <w:lang w:eastAsia="cs-CZ"/>
              </w:rPr>
              <w:t xml:space="preserve">) METODOU SLOUPCOVÉ </w:t>
            </w:r>
            <w:proofErr w:type="spellStart"/>
            <w:r w:rsidR="00F4212D" w:rsidRPr="00F4212D">
              <w:rPr>
                <w:rFonts w:ascii="Arial" w:eastAsia="Times New Roman" w:hAnsi="Arial" w:cs="Arial"/>
                <w:color w:val="EE0000"/>
                <w:sz w:val="16"/>
                <w:szCs w:val="16"/>
                <w:lang w:eastAsia="cs-CZ"/>
              </w:rPr>
              <w:t>AGLUTINACE.</w:t>
            </w:r>
            <w:r w:rsidR="00F4212D">
              <w:rPr>
                <w:rFonts w:ascii="Arial" w:eastAsia="Times New Roman" w:hAnsi="Arial" w:cs="Arial"/>
                <w:color w:val="EE0000"/>
                <w:sz w:val="16"/>
                <w:szCs w:val="16"/>
                <w:lang w:eastAsia="cs-CZ"/>
              </w:rPr>
              <w:t>patří</w:t>
            </w:r>
            <w:proofErr w:type="spellEnd"/>
            <w:r w:rsidR="00F4212D">
              <w:rPr>
                <w:rFonts w:ascii="Arial" w:eastAsia="Times New Roman" w:hAnsi="Arial" w:cs="Arial"/>
                <w:color w:val="EE0000"/>
                <w:sz w:val="16"/>
                <w:szCs w:val="16"/>
                <w:lang w:eastAsia="cs-CZ"/>
              </w:rPr>
              <w:t xml:space="preserve"> k základním vyšetřením, provádějí ho i méně specializované laboratoře, proto jsou oba oddělené.</w:t>
            </w:r>
          </w:p>
          <w:p w14:paraId="2E1DF199" w14:textId="77777777" w:rsidR="00BB2312" w:rsidRPr="00363034" w:rsidRDefault="00BB2312" w:rsidP="00C82506">
            <w:pPr>
              <w:pStyle w:val="Odstavecseseznamem"/>
              <w:numPr>
                <w:ilvl w:val="0"/>
                <w:numId w:val="12"/>
              </w:numPr>
              <w:spacing w:after="0" w:line="240" w:lineRule="auto"/>
              <w:ind w:left="179" w:hanging="179"/>
              <w:rPr>
                <w:rFonts w:ascii="Arial" w:eastAsia="Times New Roman" w:hAnsi="Arial" w:cs="Arial"/>
                <w:color w:val="000000"/>
                <w:sz w:val="16"/>
                <w:szCs w:val="16"/>
                <w:lang w:eastAsia="cs-CZ"/>
              </w:rPr>
            </w:pPr>
            <w:r w:rsidRPr="00363034">
              <w:rPr>
                <w:rFonts w:ascii="Arial" w:eastAsia="Times New Roman" w:hAnsi="Arial" w:cs="Arial"/>
                <w:color w:val="000000"/>
                <w:sz w:val="16"/>
                <w:szCs w:val="16"/>
                <w:lang w:eastAsia="cs-CZ"/>
              </w:rPr>
              <w:t>Nutno doložit položky PMAT včetně ceny a rozpočítání na jeden vzorek</w:t>
            </w:r>
          </w:p>
          <w:p w14:paraId="4DCA3879" w14:textId="77777777" w:rsidR="00BB2312" w:rsidRDefault="00BB2312" w:rsidP="00C82506">
            <w:pPr>
              <w:pStyle w:val="Odstavecseseznamem"/>
              <w:numPr>
                <w:ilvl w:val="0"/>
                <w:numId w:val="12"/>
              </w:numPr>
              <w:spacing w:after="0" w:line="240" w:lineRule="auto"/>
              <w:ind w:left="179" w:hanging="179"/>
              <w:rPr>
                <w:rFonts w:ascii="Arial" w:eastAsia="Times New Roman" w:hAnsi="Arial" w:cs="Arial"/>
                <w:color w:val="000000"/>
                <w:sz w:val="16"/>
                <w:szCs w:val="16"/>
                <w:lang w:eastAsia="cs-CZ"/>
              </w:rPr>
            </w:pPr>
            <w:r w:rsidRPr="0096220B">
              <w:rPr>
                <w:rFonts w:ascii="Arial" w:eastAsia="Times New Roman" w:hAnsi="Arial" w:cs="Arial"/>
                <w:color w:val="000000"/>
                <w:sz w:val="16"/>
                <w:szCs w:val="16"/>
                <w:lang w:eastAsia="cs-CZ"/>
              </w:rPr>
              <w:t>Jak dlouho trvá vyšetření?</w:t>
            </w:r>
            <w:r w:rsidRPr="00005B8A">
              <w:rPr>
                <w:rFonts w:ascii="Arial" w:eastAsia="Times New Roman" w:hAnsi="Arial" w:cs="Arial"/>
                <w:color w:val="000000"/>
                <w:sz w:val="16"/>
                <w:szCs w:val="16"/>
                <w:lang w:eastAsia="cs-CZ"/>
              </w:rPr>
              <w:t xml:space="preserve"> Jedná se o separátní vyšetření jednoho vzorku anebo se vyšetřuje více vzorků najednou?</w:t>
            </w:r>
          </w:p>
          <w:p w14:paraId="4A55B682" w14:textId="56C1539E" w:rsidR="00F97DB7" w:rsidRPr="00005B8A" w:rsidRDefault="00F97DB7" w:rsidP="00C82506">
            <w:pPr>
              <w:pStyle w:val="Odstavecseseznamem"/>
              <w:numPr>
                <w:ilvl w:val="0"/>
                <w:numId w:val="12"/>
              </w:numPr>
              <w:spacing w:after="0" w:line="240" w:lineRule="auto"/>
              <w:ind w:left="179" w:hanging="179"/>
              <w:rPr>
                <w:rFonts w:ascii="Arial" w:eastAsia="Times New Roman" w:hAnsi="Arial" w:cs="Arial"/>
                <w:color w:val="000000"/>
                <w:sz w:val="16"/>
                <w:szCs w:val="16"/>
                <w:lang w:eastAsia="cs-CZ"/>
              </w:rPr>
            </w:pPr>
            <w:r>
              <w:rPr>
                <w:rFonts w:ascii="Arial" w:eastAsia="Times New Roman" w:hAnsi="Arial" w:cs="Arial"/>
                <w:color w:val="EE0000"/>
                <w:sz w:val="16"/>
                <w:szCs w:val="16"/>
                <w:lang w:eastAsia="cs-CZ"/>
              </w:rPr>
              <w:t>1 vzorek</w:t>
            </w:r>
            <w:r w:rsidR="0096220B">
              <w:rPr>
                <w:rFonts w:ascii="Arial" w:eastAsia="Times New Roman" w:hAnsi="Arial" w:cs="Arial"/>
                <w:color w:val="EE0000"/>
                <w:sz w:val="16"/>
                <w:szCs w:val="16"/>
                <w:lang w:eastAsia="cs-CZ"/>
              </w:rPr>
              <w:t>, trvá 30 minut</w:t>
            </w:r>
          </w:p>
          <w:p w14:paraId="61E55525" w14:textId="76CA6892" w:rsidR="00BB2312" w:rsidRPr="00232E96" w:rsidRDefault="00BB2312" w:rsidP="00C82506">
            <w:pPr>
              <w:pStyle w:val="Odstavecseseznamem"/>
              <w:numPr>
                <w:ilvl w:val="0"/>
                <w:numId w:val="12"/>
              </w:numPr>
              <w:spacing w:after="0" w:line="240" w:lineRule="auto"/>
              <w:ind w:left="179" w:hanging="179"/>
              <w:rPr>
                <w:rFonts w:ascii="Arial" w:eastAsia="Times New Roman" w:hAnsi="Arial" w:cs="Arial"/>
                <w:color w:val="000000"/>
                <w:sz w:val="16"/>
                <w:szCs w:val="16"/>
                <w:lang w:eastAsia="cs-CZ"/>
              </w:rPr>
            </w:pPr>
            <w:r w:rsidRPr="00005B8A">
              <w:rPr>
                <w:rFonts w:ascii="Arial" w:eastAsia="Times New Roman" w:hAnsi="Arial" w:cs="Arial"/>
                <w:color w:val="000000"/>
                <w:sz w:val="16"/>
                <w:szCs w:val="16"/>
                <w:lang w:eastAsia="cs-CZ"/>
              </w:rPr>
              <w:t xml:space="preserve">Uvedeno v OF 44x za 1 hospitalizaci; omezení neplatí pro pacienty po HSCT, jedná se tedy o hospitalizovaného pacienta? V tom případě by mělo být </w:t>
            </w:r>
            <w:r w:rsidRPr="0096220B">
              <w:rPr>
                <w:rFonts w:ascii="Arial" w:eastAsia="Times New Roman" w:hAnsi="Arial" w:cs="Arial"/>
                <w:b/>
                <w:color w:val="000000"/>
                <w:sz w:val="16"/>
                <w:szCs w:val="16"/>
                <w:lang w:eastAsia="cs-CZ"/>
              </w:rPr>
              <w:t>OM: SH</w:t>
            </w:r>
            <w:r w:rsidRPr="0096220B">
              <w:rPr>
                <w:rFonts w:ascii="Arial" w:eastAsia="Times New Roman" w:hAnsi="Arial" w:cs="Arial"/>
                <w:color w:val="000000"/>
                <w:sz w:val="16"/>
                <w:szCs w:val="16"/>
                <w:lang w:eastAsia="cs-CZ"/>
              </w:rPr>
              <w:t xml:space="preserve"> nikoli jen S</w:t>
            </w:r>
            <w:r w:rsidR="00232E96">
              <w:rPr>
                <w:rFonts w:ascii="Arial" w:eastAsia="Times New Roman" w:hAnsi="Arial" w:cs="Arial"/>
                <w:color w:val="000000"/>
                <w:sz w:val="16"/>
                <w:szCs w:val="16"/>
                <w:lang w:eastAsia="cs-CZ"/>
              </w:rPr>
              <w:t> </w:t>
            </w:r>
            <w:r w:rsidR="00232E96" w:rsidRPr="00232E96">
              <w:rPr>
                <w:rFonts w:ascii="Arial" w:eastAsia="Times New Roman" w:hAnsi="Arial" w:cs="Arial"/>
                <w:color w:val="EE0000"/>
                <w:sz w:val="16"/>
                <w:szCs w:val="16"/>
                <w:lang w:eastAsia="cs-CZ"/>
              </w:rPr>
              <w:t>může jít o hospitalizovaného pacienta nebo pacienta</w:t>
            </w:r>
            <w:r w:rsidR="00232E96">
              <w:rPr>
                <w:rFonts w:ascii="Arial" w:eastAsia="Times New Roman" w:hAnsi="Arial" w:cs="Arial"/>
                <w:color w:val="000000"/>
                <w:sz w:val="16"/>
                <w:szCs w:val="16"/>
                <w:lang w:eastAsia="cs-CZ"/>
              </w:rPr>
              <w:t xml:space="preserve"> </w:t>
            </w:r>
            <w:r w:rsidR="00232E96">
              <w:rPr>
                <w:rFonts w:ascii="Arial" w:eastAsia="Times New Roman" w:hAnsi="Arial" w:cs="Arial"/>
                <w:color w:val="EE0000"/>
                <w:sz w:val="16"/>
                <w:szCs w:val="16"/>
                <w:lang w:eastAsia="cs-CZ"/>
              </w:rPr>
              <w:t>ambulantního, který dostává ambulantně transfuzi</w:t>
            </w:r>
            <w:r w:rsidR="00232E96" w:rsidRPr="00232E96">
              <w:rPr>
                <w:rFonts w:ascii="Arial" w:eastAsia="Times New Roman" w:hAnsi="Arial" w:cs="Arial"/>
                <w:color w:val="000000"/>
                <w:sz w:val="16"/>
                <w:szCs w:val="16"/>
                <w:lang w:eastAsia="cs-CZ"/>
              </w:rPr>
              <w:t xml:space="preserve"> </w:t>
            </w:r>
            <w:r w:rsidRPr="00005B8A">
              <w:rPr>
                <w:rFonts w:ascii="Arial" w:eastAsia="Times New Roman" w:hAnsi="Arial" w:cs="Arial"/>
                <w:color w:val="000000"/>
                <w:sz w:val="16"/>
                <w:szCs w:val="16"/>
                <w:lang w:eastAsia="cs-CZ"/>
              </w:rPr>
              <w:br/>
              <w:t xml:space="preserve">I tak nutno dořešit OF – udat za časovou jednotku, vysvětlit </w:t>
            </w:r>
            <w:proofErr w:type="gramStart"/>
            <w:r w:rsidRPr="00005B8A">
              <w:rPr>
                <w:rFonts w:ascii="Arial" w:eastAsia="Times New Roman" w:hAnsi="Arial" w:cs="Arial"/>
                <w:color w:val="000000"/>
                <w:sz w:val="16"/>
                <w:szCs w:val="16"/>
                <w:lang w:eastAsia="cs-CZ"/>
              </w:rPr>
              <w:t>případy - pacienty</w:t>
            </w:r>
            <w:proofErr w:type="gramEnd"/>
            <w:r w:rsidRPr="00005B8A">
              <w:rPr>
                <w:rFonts w:ascii="Arial" w:eastAsia="Times New Roman" w:hAnsi="Arial" w:cs="Arial"/>
                <w:color w:val="000000"/>
                <w:sz w:val="16"/>
                <w:szCs w:val="16"/>
                <w:lang w:eastAsia="cs-CZ"/>
              </w:rPr>
              <w:t xml:space="preserve"> po </w:t>
            </w:r>
            <w:proofErr w:type="gramStart"/>
            <w:r w:rsidRPr="00005B8A">
              <w:rPr>
                <w:rFonts w:ascii="Arial" w:eastAsia="Times New Roman" w:hAnsi="Arial" w:cs="Arial"/>
                <w:color w:val="000000"/>
                <w:sz w:val="16"/>
                <w:szCs w:val="16"/>
                <w:lang w:eastAsia="cs-CZ"/>
              </w:rPr>
              <w:t>HSCT ,</w:t>
            </w:r>
            <w:proofErr w:type="gramEnd"/>
            <w:r w:rsidRPr="00005B8A">
              <w:rPr>
                <w:rFonts w:ascii="Arial" w:eastAsia="Times New Roman" w:hAnsi="Arial" w:cs="Arial"/>
                <w:color w:val="000000"/>
                <w:sz w:val="16"/>
                <w:szCs w:val="16"/>
                <w:lang w:eastAsia="cs-CZ"/>
              </w:rPr>
              <w:t xml:space="preserve"> vysvětlit </w:t>
            </w:r>
            <w:r w:rsidRPr="00005B8A">
              <w:rPr>
                <w:rFonts w:ascii="Arial" w:eastAsia="Times New Roman" w:hAnsi="Arial" w:cs="Arial"/>
                <w:b/>
                <w:color w:val="000000"/>
                <w:sz w:val="16"/>
                <w:szCs w:val="16"/>
                <w:u w:val="single"/>
                <w:lang w:eastAsia="cs-CZ"/>
              </w:rPr>
              <w:t>neobvyklé OF 44x</w:t>
            </w:r>
          </w:p>
          <w:p w14:paraId="6E601257" w14:textId="470EDE1D" w:rsidR="00232E96" w:rsidRPr="00232E96" w:rsidRDefault="00B06369" w:rsidP="00C82506">
            <w:pPr>
              <w:pStyle w:val="Odstavecseseznamem"/>
              <w:numPr>
                <w:ilvl w:val="0"/>
                <w:numId w:val="12"/>
              </w:numPr>
              <w:spacing w:after="0" w:line="240" w:lineRule="auto"/>
              <w:ind w:left="179" w:hanging="179"/>
              <w:rPr>
                <w:rFonts w:ascii="Arial" w:eastAsia="Times New Roman" w:hAnsi="Arial" w:cs="Arial"/>
                <w:bCs/>
                <w:color w:val="EE0000"/>
                <w:sz w:val="16"/>
                <w:szCs w:val="16"/>
                <w:lang w:eastAsia="cs-CZ"/>
              </w:rPr>
            </w:pPr>
            <w:r>
              <w:rPr>
                <w:rFonts w:ascii="Arial" w:eastAsia="Times New Roman" w:hAnsi="Arial" w:cs="Arial"/>
                <w:bCs/>
                <w:color w:val="EE0000"/>
                <w:sz w:val="16"/>
                <w:szCs w:val="16"/>
                <w:lang w:eastAsia="cs-CZ"/>
              </w:rPr>
              <w:t>u pacientů, kteří si vytvoří protilátky proti erytrocytům nebo je žádoucí tvorbě protilátek zabránit (pacienti na dlouhodobých transfuzních terapiích), nebo není možno protilátku došetřit je potřeba vyšetřit všechny krevně skupinové antigeny, aby mohla být vybrána vhodná transfuze, která by nepoškodila pacienta</w:t>
            </w:r>
            <w:r w:rsidR="00F4212D">
              <w:rPr>
                <w:rFonts w:ascii="Arial" w:eastAsia="Times New Roman" w:hAnsi="Arial" w:cs="Arial"/>
                <w:bCs/>
                <w:color w:val="EE0000"/>
                <w:sz w:val="16"/>
                <w:szCs w:val="16"/>
                <w:lang w:eastAsia="cs-CZ"/>
              </w:rPr>
              <w:t xml:space="preserve"> (cca 20 antigenů), dále je potřeba vybrat vhodného dárce, je tudíž potřeba otypovat určité množství dárců k nalezení vhodného transfuzního přípravku pro tohoto pacienta, množství typování záleží na vzácnosti daného antigenu nebo kombinace antigenů, v případě vícečetných protilátek se musí u dárců otypovat </w:t>
            </w:r>
            <w:proofErr w:type="spellStart"/>
            <w:r w:rsidR="00F4212D">
              <w:rPr>
                <w:rFonts w:ascii="Arial" w:eastAsia="Times New Roman" w:hAnsi="Arial" w:cs="Arial"/>
                <w:bCs/>
                <w:color w:val="EE0000"/>
                <w:sz w:val="16"/>
                <w:szCs w:val="16"/>
                <w:lang w:eastAsia="cs-CZ"/>
              </w:rPr>
              <w:t>všecny</w:t>
            </w:r>
            <w:proofErr w:type="spellEnd"/>
            <w:r w:rsidR="00F4212D">
              <w:rPr>
                <w:rFonts w:ascii="Arial" w:eastAsia="Times New Roman" w:hAnsi="Arial" w:cs="Arial"/>
                <w:bCs/>
                <w:color w:val="EE0000"/>
                <w:sz w:val="16"/>
                <w:szCs w:val="16"/>
                <w:lang w:eastAsia="cs-CZ"/>
              </w:rPr>
              <w:t xml:space="preserve"> antigeny, proti kterým má pacient protilátek, aby se nalezl vhodný transfuzní přípravek.</w:t>
            </w:r>
          </w:p>
          <w:p w14:paraId="0FD29B9B" w14:textId="4805DEE7" w:rsidR="00F97DB7" w:rsidRPr="00232E96" w:rsidRDefault="00232E96" w:rsidP="00C82506">
            <w:pPr>
              <w:pStyle w:val="Odstavecseseznamem"/>
              <w:numPr>
                <w:ilvl w:val="0"/>
                <w:numId w:val="12"/>
              </w:numPr>
              <w:spacing w:after="0" w:line="240" w:lineRule="auto"/>
              <w:ind w:left="179" w:hanging="179"/>
              <w:rPr>
                <w:rFonts w:ascii="Arial" w:eastAsia="Times New Roman" w:hAnsi="Arial" w:cs="Arial"/>
                <w:bCs/>
                <w:color w:val="000000"/>
                <w:sz w:val="16"/>
                <w:szCs w:val="16"/>
                <w:lang w:eastAsia="cs-CZ"/>
              </w:rPr>
            </w:pPr>
            <w:r w:rsidRPr="00232E96">
              <w:rPr>
                <w:rFonts w:ascii="Arial" w:eastAsia="Times New Roman" w:hAnsi="Arial" w:cs="Arial"/>
                <w:bCs/>
                <w:color w:val="EE0000"/>
                <w:sz w:val="16"/>
                <w:szCs w:val="16"/>
                <w:lang w:eastAsia="cs-CZ"/>
              </w:rPr>
              <w:t xml:space="preserve">u pacientů </w:t>
            </w:r>
            <w:r>
              <w:rPr>
                <w:rFonts w:ascii="Arial" w:eastAsia="Times New Roman" w:hAnsi="Arial" w:cs="Arial"/>
                <w:bCs/>
                <w:color w:val="EE0000"/>
                <w:sz w:val="16"/>
                <w:szCs w:val="16"/>
                <w:lang w:eastAsia="cs-CZ"/>
              </w:rPr>
              <w:t xml:space="preserve">po HSCT se sleduje </w:t>
            </w:r>
            <w:proofErr w:type="spellStart"/>
            <w:r>
              <w:rPr>
                <w:rFonts w:ascii="Arial" w:eastAsia="Times New Roman" w:hAnsi="Arial" w:cs="Arial"/>
                <w:bCs/>
                <w:color w:val="EE0000"/>
                <w:sz w:val="16"/>
                <w:szCs w:val="16"/>
                <w:lang w:eastAsia="cs-CZ"/>
              </w:rPr>
              <w:t>chimerismus</w:t>
            </w:r>
            <w:proofErr w:type="spellEnd"/>
            <w:r>
              <w:rPr>
                <w:rFonts w:ascii="Arial" w:eastAsia="Times New Roman" w:hAnsi="Arial" w:cs="Arial"/>
                <w:bCs/>
                <w:color w:val="EE0000"/>
                <w:sz w:val="16"/>
                <w:szCs w:val="16"/>
                <w:lang w:eastAsia="cs-CZ"/>
              </w:rPr>
              <w:t xml:space="preserve"> krevních skupin (změna krvetvorby), sledují se opakovaně antigeny, které pacient ztrácí (původní antigeny) a které získává. </w:t>
            </w:r>
          </w:p>
          <w:p w14:paraId="36004874" w14:textId="77777777" w:rsidR="00BB2312" w:rsidRPr="00DD5733" w:rsidRDefault="00BB2312" w:rsidP="00C82506">
            <w:pPr>
              <w:pStyle w:val="Odstavecseseznamem"/>
              <w:numPr>
                <w:ilvl w:val="0"/>
                <w:numId w:val="12"/>
              </w:numPr>
              <w:spacing w:after="0" w:line="240" w:lineRule="auto"/>
              <w:ind w:left="179" w:hanging="179"/>
              <w:rPr>
                <w:rFonts w:ascii="Arial" w:eastAsia="Times New Roman" w:hAnsi="Arial" w:cs="Arial"/>
                <w:color w:val="000000"/>
                <w:sz w:val="16"/>
                <w:szCs w:val="16"/>
                <w:lang w:eastAsia="cs-CZ"/>
              </w:rPr>
            </w:pPr>
            <w:r w:rsidRPr="00DD5733">
              <w:rPr>
                <w:rFonts w:ascii="Arial" w:eastAsia="Times New Roman" w:hAnsi="Arial" w:cs="Arial"/>
                <w:color w:val="000000"/>
                <w:sz w:val="16"/>
                <w:szCs w:val="16"/>
                <w:lang w:eastAsia="cs-CZ"/>
              </w:rPr>
              <w:t>V textu Popisu výkonu vysvětlit zkratky</w:t>
            </w:r>
          </w:p>
          <w:p w14:paraId="43E86614" w14:textId="22AB91F8" w:rsidR="00BB2312" w:rsidRPr="00F6658B" w:rsidRDefault="00BB2312" w:rsidP="00C82506">
            <w:pPr>
              <w:pStyle w:val="Odstavecseseznamem"/>
              <w:numPr>
                <w:ilvl w:val="0"/>
                <w:numId w:val="12"/>
              </w:numPr>
              <w:spacing w:after="0" w:line="240" w:lineRule="auto"/>
              <w:ind w:left="179" w:hanging="179"/>
              <w:rPr>
                <w:rFonts w:ascii="Arial" w:eastAsia="Times New Roman" w:hAnsi="Arial" w:cs="Arial"/>
                <w:color w:val="000000"/>
                <w:sz w:val="16"/>
                <w:szCs w:val="16"/>
                <w:lang w:eastAsia="cs-CZ"/>
              </w:rPr>
            </w:pPr>
            <w:r w:rsidRPr="0096220B">
              <w:rPr>
                <w:rFonts w:ascii="Arial" w:eastAsia="Times New Roman" w:hAnsi="Arial" w:cs="Arial"/>
                <w:color w:val="000000"/>
                <w:sz w:val="16"/>
                <w:szCs w:val="16"/>
                <w:lang w:eastAsia="cs-CZ"/>
              </w:rPr>
              <w:t>Rozpor v délce trvání výkonu a času nositele výkonu.</w:t>
            </w:r>
            <w:r w:rsidR="0096220B" w:rsidRPr="0096220B">
              <w:rPr>
                <w:rFonts w:ascii="Arial" w:eastAsia="Times New Roman" w:hAnsi="Arial" w:cs="Arial"/>
                <w:color w:val="000000"/>
                <w:sz w:val="16"/>
                <w:szCs w:val="16"/>
                <w:lang w:eastAsia="cs-CZ"/>
              </w:rPr>
              <w:t xml:space="preserve"> </w:t>
            </w:r>
            <w:r w:rsidR="0096220B" w:rsidRPr="0096220B">
              <w:rPr>
                <w:rFonts w:ascii="Arial" w:eastAsia="Times New Roman" w:hAnsi="Arial" w:cs="Arial"/>
                <w:color w:val="EE0000"/>
                <w:sz w:val="16"/>
                <w:szCs w:val="16"/>
                <w:lang w:eastAsia="cs-CZ"/>
              </w:rPr>
              <w:t>Nositel výkonu pracuje 20 minut, 10 minut trvá centrifugace karty</w:t>
            </w:r>
          </w:p>
        </w:tc>
      </w:tr>
      <w:tr w:rsidR="00BB2312" w:rsidRPr="00F6658B" w14:paraId="48D8F7CA" w14:textId="77777777" w:rsidTr="005A6FF5">
        <w:trPr>
          <w:trHeight w:val="2400"/>
        </w:trPr>
        <w:tc>
          <w:tcPr>
            <w:tcW w:w="993" w:type="dxa"/>
            <w:tcBorders>
              <w:top w:val="nil"/>
              <w:left w:val="single" w:sz="4" w:space="0" w:color="auto"/>
              <w:bottom w:val="single" w:sz="4" w:space="0" w:color="auto"/>
              <w:right w:val="single" w:sz="4" w:space="0" w:color="auto"/>
            </w:tcBorders>
            <w:shd w:val="clear" w:color="auto" w:fill="auto"/>
            <w:hideMark/>
          </w:tcPr>
          <w:p w14:paraId="4813F0E3"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lastRenderedPageBreak/>
              <w:t>222</w:t>
            </w:r>
          </w:p>
        </w:tc>
        <w:tc>
          <w:tcPr>
            <w:tcW w:w="2268" w:type="dxa"/>
            <w:tcBorders>
              <w:top w:val="nil"/>
              <w:left w:val="nil"/>
              <w:bottom w:val="single" w:sz="4" w:space="0" w:color="auto"/>
              <w:right w:val="single" w:sz="4" w:space="0" w:color="auto"/>
            </w:tcBorders>
            <w:shd w:val="clear" w:color="auto" w:fill="auto"/>
            <w:hideMark/>
          </w:tcPr>
          <w:p w14:paraId="400D0D2E"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222-2025-05-27-10-55-04</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VYŠETŘENÍ 6 ZÁKLADNÍCH ANTIGENŮ SYSTÉMŮ RH A KELL (</w:t>
            </w:r>
            <w:proofErr w:type="gramStart"/>
            <w:r w:rsidRPr="00F6658B">
              <w:rPr>
                <w:rFonts w:ascii="Arial" w:eastAsia="Times New Roman" w:hAnsi="Arial" w:cs="Arial"/>
                <w:b/>
                <w:bCs/>
                <w:color w:val="000000"/>
                <w:sz w:val="16"/>
                <w:szCs w:val="16"/>
                <w:lang w:eastAsia="cs-CZ"/>
              </w:rPr>
              <w:t>C,CW</w:t>
            </w:r>
            <w:proofErr w:type="gramEnd"/>
            <w:r w:rsidRPr="00F6658B">
              <w:rPr>
                <w:rFonts w:ascii="Arial" w:eastAsia="Times New Roman" w:hAnsi="Arial" w:cs="Arial"/>
                <w:b/>
                <w:bCs/>
                <w:color w:val="000000"/>
                <w:sz w:val="16"/>
                <w:szCs w:val="16"/>
                <w:lang w:eastAsia="cs-CZ"/>
              </w:rPr>
              <w:t>,</w:t>
            </w:r>
            <w:proofErr w:type="gramStart"/>
            <w:r w:rsidRPr="00F6658B">
              <w:rPr>
                <w:rFonts w:ascii="Arial" w:eastAsia="Times New Roman" w:hAnsi="Arial" w:cs="Arial"/>
                <w:b/>
                <w:bCs/>
                <w:color w:val="000000"/>
                <w:sz w:val="16"/>
                <w:szCs w:val="16"/>
                <w:lang w:eastAsia="cs-CZ"/>
              </w:rPr>
              <w:t>E,K</w:t>
            </w:r>
            <w:proofErr w:type="gramEnd"/>
            <w:r w:rsidRPr="00F6658B">
              <w:rPr>
                <w:rFonts w:ascii="Arial" w:eastAsia="Times New Roman" w:hAnsi="Arial" w:cs="Arial"/>
                <w:b/>
                <w:bCs/>
                <w:color w:val="000000"/>
                <w:sz w:val="16"/>
                <w:szCs w:val="16"/>
                <w:lang w:eastAsia="cs-CZ"/>
              </w:rPr>
              <w:t>) METODOU SLOUPCOVÉ AGLUTINACE</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nový výkon</w:t>
            </w:r>
          </w:p>
        </w:tc>
        <w:tc>
          <w:tcPr>
            <w:tcW w:w="11624" w:type="dxa"/>
            <w:tcBorders>
              <w:top w:val="nil"/>
              <w:left w:val="nil"/>
              <w:bottom w:val="single" w:sz="4" w:space="0" w:color="auto"/>
              <w:right w:val="single" w:sz="4" w:space="0" w:color="auto"/>
            </w:tcBorders>
            <w:shd w:val="clear" w:color="auto" w:fill="auto"/>
            <w:hideMark/>
          </w:tcPr>
          <w:p w14:paraId="4FBF79F2" w14:textId="77777777" w:rsidR="00BB2312" w:rsidRPr="00363034" w:rsidRDefault="00BB2312" w:rsidP="00C82506">
            <w:pPr>
              <w:pStyle w:val="Odstavecseseznamem"/>
              <w:numPr>
                <w:ilvl w:val="0"/>
                <w:numId w:val="31"/>
              </w:numPr>
              <w:spacing w:after="0" w:line="240" w:lineRule="auto"/>
              <w:ind w:left="179" w:hanging="142"/>
              <w:rPr>
                <w:rFonts w:ascii="Arial" w:eastAsia="Times New Roman" w:hAnsi="Arial" w:cs="Arial"/>
                <w:color w:val="000000"/>
                <w:sz w:val="16"/>
                <w:szCs w:val="16"/>
                <w:lang w:eastAsia="cs-CZ"/>
              </w:rPr>
            </w:pPr>
            <w:r w:rsidRPr="00363034">
              <w:rPr>
                <w:rFonts w:ascii="Arial" w:eastAsia="Times New Roman" w:hAnsi="Arial" w:cs="Arial"/>
                <w:color w:val="000000"/>
                <w:sz w:val="16"/>
                <w:szCs w:val="16"/>
                <w:lang w:eastAsia="cs-CZ"/>
              </w:rPr>
              <w:t xml:space="preserve">V žádosti uvedeno, že se jedná o rychlejší, citlivější metodu. V </w:t>
            </w:r>
            <w:proofErr w:type="gramStart"/>
            <w:r w:rsidRPr="00363034">
              <w:rPr>
                <w:rFonts w:ascii="Arial" w:eastAsia="Times New Roman" w:hAnsi="Arial" w:cs="Arial"/>
                <w:color w:val="000000"/>
                <w:sz w:val="16"/>
                <w:szCs w:val="16"/>
                <w:lang w:eastAsia="cs-CZ"/>
              </w:rPr>
              <w:t>porovnání</w:t>
            </w:r>
            <w:proofErr w:type="gramEnd"/>
            <w:r w:rsidRPr="00363034">
              <w:rPr>
                <w:rFonts w:ascii="Arial" w:eastAsia="Times New Roman" w:hAnsi="Arial" w:cs="Arial"/>
                <w:color w:val="000000"/>
                <w:sz w:val="16"/>
                <w:szCs w:val="16"/>
                <w:lang w:eastAsia="cs-CZ"/>
              </w:rPr>
              <w:t xml:space="preserve"> s jakým výkonem? Jak bylo vyšetřováno doposud?</w:t>
            </w:r>
          </w:p>
          <w:p w14:paraId="55BA228B" w14:textId="71974A7F" w:rsidR="00860405" w:rsidRPr="00363034" w:rsidRDefault="006F4317" w:rsidP="00C82506">
            <w:pPr>
              <w:pStyle w:val="Odstavecseseznamem"/>
              <w:numPr>
                <w:ilvl w:val="0"/>
                <w:numId w:val="31"/>
              </w:numPr>
              <w:spacing w:after="0" w:line="240" w:lineRule="auto"/>
              <w:ind w:left="179" w:hanging="142"/>
              <w:rPr>
                <w:rFonts w:ascii="Arial" w:eastAsia="Times New Roman" w:hAnsi="Arial" w:cs="Arial"/>
                <w:color w:val="EE0000"/>
                <w:sz w:val="16"/>
                <w:szCs w:val="16"/>
                <w:lang w:eastAsia="cs-CZ"/>
              </w:rPr>
            </w:pPr>
            <w:r w:rsidRPr="00363034">
              <w:rPr>
                <w:rFonts w:ascii="Arial" w:eastAsia="Times New Roman" w:hAnsi="Arial" w:cs="Arial"/>
                <w:color w:val="EE0000"/>
                <w:sz w:val="16"/>
                <w:szCs w:val="16"/>
                <w:lang w:eastAsia="cs-CZ"/>
              </w:rPr>
              <w:t xml:space="preserve">22129 </w:t>
            </w:r>
          </w:p>
          <w:p w14:paraId="7FB629C1" w14:textId="77777777" w:rsidR="00BB2312" w:rsidRPr="00363034" w:rsidRDefault="00BB2312" w:rsidP="00C82506">
            <w:pPr>
              <w:pStyle w:val="Odstavecseseznamem"/>
              <w:numPr>
                <w:ilvl w:val="0"/>
                <w:numId w:val="13"/>
              </w:numPr>
              <w:spacing w:after="0" w:line="240" w:lineRule="auto"/>
              <w:ind w:left="179" w:hanging="142"/>
              <w:rPr>
                <w:rFonts w:ascii="Arial" w:eastAsia="Times New Roman" w:hAnsi="Arial" w:cs="Arial"/>
                <w:color w:val="000000"/>
                <w:sz w:val="16"/>
                <w:szCs w:val="16"/>
                <w:lang w:eastAsia="cs-CZ"/>
              </w:rPr>
            </w:pPr>
            <w:r w:rsidRPr="00363034">
              <w:rPr>
                <w:rFonts w:ascii="Arial" w:eastAsia="Times New Roman" w:hAnsi="Arial" w:cs="Arial"/>
                <w:color w:val="000000"/>
                <w:sz w:val="16"/>
                <w:szCs w:val="16"/>
                <w:lang w:eastAsia="cs-CZ"/>
              </w:rPr>
              <w:t>Kdy se použije stávající výkon a kdy nově navrhovaný? Nutno uvést indikace pro jednotlivé výkony</w:t>
            </w:r>
          </w:p>
          <w:p w14:paraId="405F8979" w14:textId="52005E16" w:rsidR="00DD5733" w:rsidRPr="00363034" w:rsidRDefault="00DD5733" w:rsidP="00C82506">
            <w:pPr>
              <w:pStyle w:val="Odstavecseseznamem"/>
              <w:numPr>
                <w:ilvl w:val="0"/>
                <w:numId w:val="13"/>
              </w:numPr>
              <w:spacing w:after="0" w:line="240" w:lineRule="auto"/>
              <w:ind w:left="179" w:hanging="142"/>
              <w:rPr>
                <w:rFonts w:ascii="Arial" w:eastAsia="Times New Roman" w:hAnsi="Arial" w:cs="Arial"/>
                <w:color w:val="000000"/>
                <w:sz w:val="16"/>
                <w:szCs w:val="16"/>
                <w:lang w:eastAsia="cs-CZ"/>
              </w:rPr>
            </w:pPr>
            <w:r w:rsidRPr="00363034">
              <w:rPr>
                <w:rFonts w:ascii="Arial" w:eastAsia="Times New Roman" w:hAnsi="Arial" w:cs="Arial"/>
                <w:color w:val="EE0000"/>
                <w:sz w:val="16"/>
                <w:szCs w:val="16"/>
                <w:lang w:eastAsia="cs-CZ"/>
              </w:rPr>
              <w:t xml:space="preserve">Záleží na </w:t>
            </w:r>
            <w:proofErr w:type="gramStart"/>
            <w:r w:rsidRPr="00363034">
              <w:rPr>
                <w:rFonts w:ascii="Arial" w:eastAsia="Times New Roman" w:hAnsi="Arial" w:cs="Arial"/>
                <w:color w:val="EE0000"/>
                <w:sz w:val="16"/>
                <w:szCs w:val="16"/>
                <w:lang w:eastAsia="cs-CZ"/>
              </w:rPr>
              <w:t>laboratoři</w:t>
            </w:r>
            <w:proofErr w:type="gramEnd"/>
            <w:r w:rsidRPr="00363034">
              <w:rPr>
                <w:rFonts w:ascii="Arial" w:eastAsia="Times New Roman" w:hAnsi="Arial" w:cs="Arial"/>
                <w:color w:val="EE0000"/>
                <w:sz w:val="16"/>
                <w:szCs w:val="16"/>
                <w:lang w:eastAsia="cs-CZ"/>
              </w:rPr>
              <w:t xml:space="preserve"> jaké má diagnostika, spíše se ale pracuje s metodou sloupcové aglutinace</w:t>
            </w:r>
          </w:p>
          <w:p w14:paraId="0A6CC016" w14:textId="77777777" w:rsidR="00BB2312" w:rsidRPr="00363034" w:rsidRDefault="00BB2312" w:rsidP="00C82506">
            <w:pPr>
              <w:pStyle w:val="Odstavecseseznamem"/>
              <w:numPr>
                <w:ilvl w:val="0"/>
                <w:numId w:val="13"/>
              </w:numPr>
              <w:spacing w:after="0" w:line="240" w:lineRule="auto"/>
              <w:ind w:left="179" w:hanging="142"/>
              <w:rPr>
                <w:rFonts w:ascii="Arial" w:eastAsia="Times New Roman" w:hAnsi="Arial" w:cs="Arial"/>
                <w:color w:val="000000"/>
                <w:sz w:val="16"/>
                <w:szCs w:val="16"/>
                <w:lang w:eastAsia="cs-CZ"/>
              </w:rPr>
            </w:pPr>
            <w:r w:rsidRPr="00363034">
              <w:rPr>
                <w:rFonts w:ascii="Arial" w:eastAsia="Times New Roman" w:hAnsi="Arial" w:cs="Arial"/>
                <w:color w:val="000000"/>
                <w:sz w:val="16"/>
                <w:szCs w:val="16"/>
                <w:lang w:eastAsia="cs-CZ"/>
              </w:rPr>
              <w:t xml:space="preserve"> Opět nutno zvážit zakázané kombinace v kontextu nově navrhovaných a stávajících kódů výkonů v SZV.</w:t>
            </w:r>
          </w:p>
          <w:p w14:paraId="470C973A" w14:textId="0468786D" w:rsidR="00DD5733" w:rsidRPr="00363034" w:rsidRDefault="00DD5733" w:rsidP="00C82506">
            <w:pPr>
              <w:pStyle w:val="Odstavecseseznamem"/>
              <w:numPr>
                <w:ilvl w:val="0"/>
                <w:numId w:val="13"/>
              </w:numPr>
              <w:spacing w:after="0" w:line="240" w:lineRule="auto"/>
              <w:ind w:left="179" w:hanging="142"/>
              <w:rPr>
                <w:rFonts w:ascii="Arial" w:eastAsia="Times New Roman" w:hAnsi="Arial" w:cs="Arial"/>
                <w:color w:val="000000"/>
                <w:sz w:val="16"/>
                <w:szCs w:val="16"/>
                <w:lang w:eastAsia="cs-CZ"/>
              </w:rPr>
            </w:pPr>
            <w:r w:rsidRPr="00363034">
              <w:rPr>
                <w:rFonts w:ascii="Arial" w:eastAsia="Times New Roman" w:hAnsi="Arial" w:cs="Arial"/>
                <w:color w:val="EE0000"/>
                <w:sz w:val="16"/>
                <w:szCs w:val="16"/>
                <w:lang w:eastAsia="cs-CZ"/>
              </w:rPr>
              <w:t xml:space="preserve">Možno kombinovat s 22129 i 222-2025-05-27-05-48-14; </w:t>
            </w:r>
            <w:r w:rsidR="00451149" w:rsidRPr="00363034">
              <w:rPr>
                <w:rFonts w:ascii="Arial" w:eastAsia="Times New Roman" w:hAnsi="Arial" w:cs="Arial"/>
                <w:color w:val="EE0000"/>
                <w:sz w:val="16"/>
                <w:szCs w:val="16"/>
                <w:lang w:eastAsia="cs-CZ"/>
              </w:rPr>
              <w:t>Nicméně běžné laboratoře nebudou mít k dispozici kód 222-2025-05-27-05-48-14</w:t>
            </w:r>
          </w:p>
          <w:p w14:paraId="0911BFEC" w14:textId="77777777" w:rsidR="00BB2312" w:rsidRPr="00363034" w:rsidRDefault="00BB2312" w:rsidP="00C82506">
            <w:pPr>
              <w:pStyle w:val="Odstavecseseznamem"/>
              <w:numPr>
                <w:ilvl w:val="0"/>
                <w:numId w:val="13"/>
              </w:numPr>
              <w:spacing w:after="0" w:line="240" w:lineRule="auto"/>
              <w:ind w:left="179" w:hanging="142"/>
              <w:rPr>
                <w:rFonts w:ascii="Arial" w:eastAsia="Times New Roman" w:hAnsi="Arial" w:cs="Arial"/>
                <w:color w:val="000000"/>
                <w:sz w:val="16"/>
                <w:szCs w:val="16"/>
                <w:lang w:eastAsia="cs-CZ"/>
              </w:rPr>
            </w:pPr>
            <w:r w:rsidRPr="00363034">
              <w:rPr>
                <w:rFonts w:ascii="Arial" w:eastAsia="Times New Roman" w:hAnsi="Arial" w:cs="Arial"/>
                <w:color w:val="000000"/>
                <w:sz w:val="16"/>
                <w:szCs w:val="16"/>
                <w:lang w:eastAsia="cs-CZ"/>
              </w:rPr>
              <w:t>Nutno doložit položky PMAT včetně ceny a rozpočítání na jeden vzorek</w:t>
            </w:r>
          </w:p>
          <w:p w14:paraId="08FC6F7E" w14:textId="27B33A07" w:rsidR="00BB2312" w:rsidRPr="00363034" w:rsidRDefault="00BB2312" w:rsidP="00C82506">
            <w:pPr>
              <w:pStyle w:val="Odstavecseseznamem"/>
              <w:numPr>
                <w:ilvl w:val="0"/>
                <w:numId w:val="13"/>
              </w:numPr>
              <w:spacing w:after="0" w:line="240" w:lineRule="auto"/>
              <w:ind w:left="179" w:hanging="142"/>
              <w:rPr>
                <w:rFonts w:ascii="Arial" w:eastAsia="Times New Roman" w:hAnsi="Arial" w:cs="Arial"/>
                <w:color w:val="000000"/>
                <w:sz w:val="16"/>
                <w:szCs w:val="16"/>
                <w:lang w:eastAsia="cs-CZ"/>
              </w:rPr>
            </w:pPr>
            <w:r w:rsidRPr="00363034">
              <w:rPr>
                <w:rFonts w:ascii="Arial" w:eastAsia="Times New Roman" w:hAnsi="Arial" w:cs="Arial"/>
                <w:color w:val="000000"/>
                <w:sz w:val="16"/>
                <w:szCs w:val="16"/>
                <w:lang w:eastAsia="cs-CZ"/>
              </w:rPr>
              <w:t xml:space="preserve">Jak dlouho trvá vyšetření? </w:t>
            </w:r>
            <w:r w:rsidR="00957476" w:rsidRPr="00363034">
              <w:rPr>
                <w:rFonts w:ascii="Arial" w:eastAsia="Times New Roman" w:hAnsi="Arial" w:cs="Arial"/>
                <w:color w:val="EE0000"/>
                <w:sz w:val="16"/>
                <w:szCs w:val="16"/>
                <w:lang w:eastAsia="cs-CZ"/>
              </w:rPr>
              <w:t xml:space="preserve">30 minut </w:t>
            </w:r>
            <w:r w:rsidRPr="00363034">
              <w:rPr>
                <w:rFonts w:ascii="Arial" w:eastAsia="Times New Roman" w:hAnsi="Arial" w:cs="Arial"/>
                <w:color w:val="000000"/>
                <w:sz w:val="16"/>
                <w:szCs w:val="16"/>
                <w:lang w:eastAsia="cs-CZ"/>
              </w:rPr>
              <w:t>Jedná se o separátní vyšetření jednoho vzorku anebo se vyšetřuje více vzorků najednou?</w:t>
            </w:r>
            <w:r w:rsidR="00DD5733" w:rsidRPr="00363034">
              <w:rPr>
                <w:rFonts w:ascii="Arial" w:eastAsia="Times New Roman" w:hAnsi="Arial" w:cs="Arial"/>
                <w:color w:val="000000"/>
                <w:sz w:val="16"/>
                <w:szCs w:val="16"/>
                <w:lang w:eastAsia="cs-CZ"/>
              </w:rPr>
              <w:t xml:space="preserve"> </w:t>
            </w:r>
            <w:r w:rsidR="00DD5733" w:rsidRPr="00363034">
              <w:rPr>
                <w:rFonts w:ascii="Arial" w:eastAsia="Times New Roman" w:hAnsi="Arial" w:cs="Arial"/>
                <w:color w:val="EE0000"/>
                <w:sz w:val="16"/>
                <w:szCs w:val="16"/>
                <w:lang w:eastAsia="cs-CZ"/>
              </w:rPr>
              <w:t>1 vzorek</w:t>
            </w:r>
          </w:p>
          <w:p w14:paraId="1AB1BB74" w14:textId="77777777" w:rsidR="00DD5733" w:rsidRPr="00363034" w:rsidRDefault="00BB2312" w:rsidP="00C82506">
            <w:pPr>
              <w:pStyle w:val="Odstavecseseznamem"/>
              <w:numPr>
                <w:ilvl w:val="0"/>
                <w:numId w:val="13"/>
              </w:numPr>
              <w:spacing w:after="0" w:line="240" w:lineRule="auto"/>
              <w:ind w:left="179" w:hanging="142"/>
              <w:rPr>
                <w:rFonts w:ascii="Arial" w:eastAsia="Times New Roman" w:hAnsi="Arial" w:cs="Arial"/>
                <w:color w:val="000000"/>
                <w:sz w:val="16"/>
                <w:szCs w:val="16"/>
                <w:lang w:eastAsia="cs-CZ"/>
              </w:rPr>
            </w:pPr>
            <w:r w:rsidRPr="00363034">
              <w:rPr>
                <w:rFonts w:ascii="Arial" w:eastAsia="Times New Roman" w:hAnsi="Arial" w:cs="Arial"/>
                <w:color w:val="000000"/>
                <w:sz w:val="16"/>
                <w:szCs w:val="16"/>
                <w:lang w:eastAsia="cs-CZ"/>
              </w:rPr>
              <w:t xml:space="preserve">Uvedeno v OF 1x za 1 hospitalizaci; omezení neplatí u pacientů po HSCT a při vyšetřování </w:t>
            </w:r>
            <w:proofErr w:type="spellStart"/>
            <w:r w:rsidRPr="00363034">
              <w:rPr>
                <w:rFonts w:ascii="Arial" w:eastAsia="Times New Roman" w:hAnsi="Arial" w:cs="Arial"/>
                <w:color w:val="000000"/>
                <w:sz w:val="16"/>
                <w:szCs w:val="16"/>
                <w:lang w:eastAsia="cs-CZ"/>
              </w:rPr>
              <w:t>potransfuzní</w:t>
            </w:r>
            <w:proofErr w:type="spellEnd"/>
            <w:r w:rsidRPr="00363034">
              <w:rPr>
                <w:rFonts w:ascii="Arial" w:eastAsia="Times New Roman" w:hAnsi="Arial" w:cs="Arial"/>
                <w:color w:val="000000"/>
                <w:sz w:val="16"/>
                <w:szCs w:val="16"/>
                <w:lang w:eastAsia="cs-CZ"/>
              </w:rPr>
              <w:t xml:space="preserve"> reakce, jedná se tedy o hospitalizovaného pacienta? V tom případě by mělo být OM: SH nikoli jen S</w:t>
            </w:r>
          </w:p>
          <w:p w14:paraId="574DF56F" w14:textId="61BE2973" w:rsidR="00BB2312" w:rsidRPr="00363034" w:rsidRDefault="00DD5733" w:rsidP="00C82506">
            <w:pPr>
              <w:pStyle w:val="Odstavecseseznamem"/>
              <w:numPr>
                <w:ilvl w:val="0"/>
                <w:numId w:val="13"/>
              </w:numPr>
              <w:spacing w:after="0" w:line="240" w:lineRule="auto"/>
              <w:ind w:left="179" w:hanging="142"/>
              <w:rPr>
                <w:rFonts w:ascii="Arial" w:eastAsia="Times New Roman" w:hAnsi="Arial" w:cs="Arial"/>
                <w:color w:val="000000"/>
                <w:sz w:val="16"/>
                <w:szCs w:val="16"/>
                <w:lang w:eastAsia="cs-CZ"/>
              </w:rPr>
            </w:pPr>
            <w:r w:rsidRPr="00363034">
              <w:rPr>
                <w:rFonts w:ascii="Arial" w:eastAsia="Times New Roman" w:hAnsi="Arial" w:cs="Arial"/>
                <w:color w:val="EE0000"/>
                <w:sz w:val="16"/>
                <w:szCs w:val="16"/>
                <w:lang w:eastAsia="cs-CZ"/>
              </w:rPr>
              <w:t xml:space="preserve">Může jít i o ambulantního pacienta, vyšetření provádí </w:t>
            </w:r>
            <w:r w:rsidR="00BB2312" w:rsidRPr="00363034">
              <w:rPr>
                <w:rFonts w:ascii="Arial" w:eastAsia="Times New Roman" w:hAnsi="Arial" w:cs="Arial"/>
                <w:color w:val="000000"/>
                <w:sz w:val="16"/>
                <w:szCs w:val="16"/>
                <w:lang w:eastAsia="cs-CZ"/>
              </w:rPr>
              <w:br/>
              <w:t xml:space="preserve">I tak nutno dořešit OF – udat za časovou jednotku, vysvětlit </w:t>
            </w:r>
            <w:proofErr w:type="gramStart"/>
            <w:r w:rsidR="00BB2312" w:rsidRPr="00363034">
              <w:rPr>
                <w:rFonts w:ascii="Arial" w:eastAsia="Times New Roman" w:hAnsi="Arial" w:cs="Arial"/>
                <w:color w:val="000000"/>
                <w:sz w:val="16"/>
                <w:szCs w:val="16"/>
                <w:lang w:eastAsia="cs-CZ"/>
              </w:rPr>
              <w:t>případy - pacienty</w:t>
            </w:r>
            <w:proofErr w:type="gramEnd"/>
            <w:r w:rsidR="00BB2312" w:rsidRPr="00363034">
              <w:rPr>
                <w:rFonts w:ascii="Arial" w:eastAsia="Times New Roman" w:hAnsi="Arial" w:cs="Arial"/>
                <w:color w:val="000000"/>
                <w:sz w:val="16"/>
                <w:szCs w:val="16"/>
                <w:lang w:eastAsia="cs-CZ"/>
              </w:rPr>
              <w:t xml:space="preserve"> po HSCT a pro vyšetřování </w:t>
            </w:r>
            <w:proofErr w:type="spellStart"/>
            <w:r w:rsidR="00BB2312" w:rsidRPr="00363034">
              <w:rPr>
                <w:rFonts w:ascii="Arial" w:eastAsia="Times New Roman" w:hAnsi="Arial" w:cs="Arial"/>
                <w:color w:val="000000"/>
                <w:sz w:val="16"/>
                <w:szCs w:val="16"/>
                <w:lang w:eastAsia="cs-CZ"/>
              </w:rPr>
              <w:t>potransfuzních</w:t>
            </w:r>
            <w:proofErr w:type="spellEnd"/>
            <w:r w:rsidR="00BB2312" w:rsidRPr="00363034">
              <w:rPr>
                <w:rFonts w:ascii="Arial" w:eastAsia="Times New Roman" w:hAnsi="Arial" w:cs="Arial"/>
                <w:color w:val="000000"/>
                <w:sz w:val="16"/>
                <w:szCs w:val="16"/>
                <w:lang w:eastAsia="cs-CZ"/>
              </w:rPr>
              <w:t xml:space="preserve"> reakcí</w:t>
            </w:r>
          </w:p>
          <w:p w14:paraId="595AC9AE" w14:textId="094D896A" w:rsidR="007D157F" w:rsidRPr="00363034" w:rsidRDefault="007D157F" w:rsidP="00C82506">
            <w:pPr>
              <w:pStyle w:val="Odstavecseseznamem"/>
              <w:numPr>
                <w:ilvl w:val="0"/>
                <w:numId w:val="13"/>
              </w:numPr>
              <w:spacing w:after="0" w:line="240" w:lineRule="auto"/>
              <w:ind w:left="179" w:hanging="142"/>
              <w:rPr>
                <w:rFonts w:ascii="Arial" w:eastAsia="Times New Roman" w:hAnsi="Arial" w:cs="Arial"/>
                <w:color w:val="000000"/>
                <w:sz w:val="16"/>
                <w:szCs w:val="16"/>
                <w:lang w:eastAsia="cs-CZ"/>
              </w:rPr>
            </w:pPr>
            <w:r w:rsidRPr="00363034">
              <w:rPr>
                <w:rFonts w:ascii="Arial" w:eastAsia="Times New Roman" w:hAnsi="Arial" w:cs="Arial"/>
                <w:color w:val="EE0000"/>
                <w:sz w:val="16"/>
                <w:szCs w:val="16"/>
                <w:lang w:eastAsia="cs-CZ"/>
              </w:rPr>
              <w:t xml:space="preserve">u pacientů po HSCT se sleduje </w:t>
            </w:r>
            <w:proofErr w:type="spellStart"/>
            <w:r w:rsidRPr="00363034">
              <w:rPr>
                <w:rFonts w:ascii="Arial" w:eastAsia="Times New Roman" w:hAnsi="Arial" w:cs="Arial"/>
                <w:color w:val="EE0000"/>
                <w:sz w:val="16"/>
                <w:szCs w:val="16"/>
                <w:lang w:eastAsia="cs-CZ"/>
              </w:rPr>
              <w:t>chimerismus</w:t>
            </w:r>
            <w:proofErr w:type="spellEnd"/>
            <w:r w:rsidRPr="00363034">
              <w:rPr>
                <w:rFonts w:ascii="Arial" w:eastAsia="Times New Roman" w:hAnsi="Arial" w:cs="Arial"/>
                <w:color w:val="EE0000"/>
                <w:sz w:val="16"/>
                <w:szCs w:val="16"/>
                <w:lang w:eastAsia="cs-CZ"/>
              </w:rPr>
              <w:t xml:space="preserve"> krevních skupin, změna antigenů, je potřeba vyšetřovat </w:t>
            </w:r>
            <w:r w:rsidR="00451149" w:rsidRPr="00363034">
              <w:rPr>
                <w:rFonts w:ascii="Arial" w:eastAsia="Times New Roman" w:hAnsi="Arial" w:cs="Arial"/>
                <w:color w:val="EE0000"/>
                <w:sz w:val="16"/>
                <w:szCs w:val="16"/>
                <w:lang w:eastAsia="cs-CZ"/>
              </w:rPr>
              <w:t>antigeny</w:t>
            </w:r>
            <w:r w:rsidRPr="00363034">
              <w:rPr>
                <w:rFonts w:ascii="Arial" w:eastAsia="Times New Roman" w:hAnsi="Arial" w:cs="Arial"/>
                <w:color w:val="EE0000"/>
                <w:sz w:val="16"/>
                <w:szCs w:val="16"/>
                <w:lang w:eastAsia="cs-CZ"/>
              </w:rPr>
              <w:t xml:space="preserve"> opakovaně; při vyšetřování </w:t>
            </w:r>
            <w:proofErr w:type="spellStart"/>
            <w:r w:rsidRPr="00363034">
              <w:rPr>
                <w:rFonts w:ascii="Arial" w:eastAsia="Times New Roman" w:hAnsi="Arial" w:cs="Arial"/>
                <w:color w:val="EE0000"/>
                <w:sz w:val="16"/>
                <w:szCs w:val="16"/>
                <w:lang w:eastAsia="cs-CZ"/>
              </w:rPr>
              <w:t>potransfuzní</w:t>
            </w:r>
            <w:proofErr w:type="spellEnd"/>
            <w:r w:rsidRPr="00363034">
              <w:rPr>
                <w:rFonts w:ascii="Arial" w:eastAsia="Times New Roman" w:hAnsi="Arial" w:cs="Arial"/>
                <w:color w:val="EE0000"/>
                <w:sz w:val="16"/>
                <w:szCs w:val="16"/>
                <w:lang w:eastAsia="cs-CZ"/>
              </w:rPr>
              <w:t xml:space="preserve"> </w:t>
            </w:r>
            <w:proofErr w:type="spellStart"/>
            <w:r w:rsidRPr="00363034">
              <w:rPr>
                <w:rFonts w:ascii="Arial" w:eastAsia="Times New Roman" w:hAnsi="Arial" w:cs="Arial"/>
                <w:color w:val="EE0000"/>
                <w:sz w:val="16"/>
                <w:szCs w:val="16"/>
                <w:lang w:eastAsia="cs-CZ"/>
              </w:rPr>
              <w:t>rekace</w:t>
            </w:r>
            <w:proofErr w:type="spellEnd"/>
            <w:r w:rsidRPr="00363034">
              <w:rPr>
                <w:rFonts w:ascii="Arial" w:eastAsia="Times New Roman" w:hAnsi="Arial" w:cs="Arial"/>
                <w:color w:val="EE0000"/>
                <w:sz w:val="16"/>
                <w:szCs w:val="16"/>
                <w:lang w:eastAsia="cs-CZ"/>
              </w:rPr>
              <w:t xml:space="preserve"> je potřeba znovu vyšetření </w:t>
            </w:r>
            <w:proofErr w:type="spellStart"/>
            <w:r w:rsidR="00451149" w:rsidRPr="00363034">
              <w:rPr>
                <w:rFonts w:ascii="Arial" w:eastAsia="Times New Roman" w:hAnsi="Arial" w:cs="Arial"/>
                <w:color w:val="EE0000"/>
                <w:sz w:val="16"/>
                <w:szCs w:val="16"/>
                <w:lang w:eastAsia="cs-CZ"/>
              </w:rPr>
              <w:t>Rh-Kell</w:t>
            </w:r>
            <w:proofErr w:type="spellEnd"/>
            <w:r w:rsidR="00451149" w:rsidRPr="00363034">
              <w:rPr>
                <w:rFonts w:ascii="Arial" w:eastAsia="Times New Roman" w:hAnsi="Arial" w:cs="Arial"/>
                <w:color w:val="EE0000"/>
                <w:sz w:val="16"/>
                <w:szCs w:val="16"/>
                <w:lang w:eastAsia="cs-CZ"/>
              </w:rPr>
              <w:t xml:space="preserve"> </w:t>
            </w:r>
            <w:proofErr w:type="spellStart"/>
            <w:r w:rsidR="00451149" w:rsidRPr="00363034">
              <w:rPr>
                <w:rFonts w:ascii="Arial" w:eastAsia="Times New Roman" w:hAnsi="Arial" w:cs="Arial"/>
                <w:color w:val="EE0000"/>
                <w:sz w:val="16"/>
                <w:szCs w:val="16"/>
                <w:lang w:eastAsia="cs-CZ"/>
              </w:rPr>
              <w:t>fenptyu</w:t>
            </w:r>
            <w:proofErr w:type="spellEnd"/>
            <w:r w:rsidR="00451149" w:rsidRPr="00363034">
              <w:rPr>
                <w:rFonts w:ascii="Arial" w:eastAsia="Times New Roman" w:hAnsi="Arial" w:cs="Arial"/>
                <w:color w:val="EE0000"/>
                <w:sz w:val="16"/>
                <w:szCs w:val="16"/>
                <w:lang w:eastAsia="cs-CZ"/>
              </w:rPr>
              <w:t xml:space="preserve"> (antigeny C </w:t>
            </w:r>
            <w:proofErr w:type="spellStart"/>
            <w:r w:rsidR="00451149" w:rsidRPr="00363034">
              <w:rPr>
                <w:rFonts w:ascii="Arial" w:eastAsia="Times New Roman" w:hAnsi="Arial" w:cs="Arial"/>
                <w:color w:val="EE0000"/>
                <w:sz w:val="16"/>
                <w:szCs w:val="16"/>
                <w:lang w:eastAsia="cs-CZ"/>
              </w:rPr>
              <w:t>c</w:t>
            </w:r>
            <w:proofErr w:type="spellEnd"/>
            <w:r w:rsidR="00451149" w:rsidRPr="00363034">
              <w:rPr>
                <w:rFonts w:ascii="Arial" w:eastAsia="Times New Roman" w:hAnsi="Arial" w:cs="Arial"/>
                <w:color w:val="EE0000"/>
                <w:sz w:val="16"/>
                <w:szCs w:val="16"/>
                <w:lang w:eastAsia="cs-CZ"/>
              </w:rPr>
              <w:t xml:space="preserve"> E </w:t>
            </w:r>
            <w:proofErr w:type="spellStart"/>
            <w:r w:rsidR="00451149" w:rsidRPr="00363034">
              <w:rPr>
                <w:rFonts w:ascii="Arial" w:eastAsia="Times New Roman" w:hAnsi="Arial" w:cs="Arial"/>
                <w:color w:val="EE0000"/>
                <w:sz w:val="16"/>
                <w:szCs w:val="16"/>
                <w:lang w:eastAsia="cs-CZ"/>
              </w:rPr>
              <w:t>e</w:t>
            </w:r>
            <w:proofErr w:type="spellEnd"/>
            <w:r w:rsidR="00451149" w:rsidRPr="00363034">
              <w:rPr>
                <w:rFonts w:ascii="Arial" w:eastAsia="Times New Roman" w:hAnsi="Arial" w:cs="Arial"/>
                <w:color w:val="EE0000"/>
                <w:sz w:val="16"/>
                <w:szCs w:val="16"/>
                <w:lang w:eastAsia="cs-CZ"/>
              </w:rPr>
              <w:t xml:space="preserve"> </w:t>
            </w:r>
            <w:proofErr w:type="spellStart"/>
            <w:r w:rsidR="00451149" w:rsidRPr="00363034">
              <w:rPr>
                <w:rFonts w:ascii="Arial" w:eastAsia="Times New Roman" w:hAnsi="Arial" w:cs="Arial"/>
                <w:color w:val="EE0000"/>
                <w:sz w:val="16"/>
                <w:szCs w:val="16"/>
                <w:lang w:eastAsia="cs-CZ"/>
              </w:rPr>
              <w:t>Cw</w:t>
            </w:r>
            <w:proofErr w:type="spellEnd"/>
            <w:r w:rsidR="00451149" w:rsidRPr="00363034">
              <w:rPr>
                <w:rFonts w:ascii="Arial" w:eastAsia="Times New Roman" w:hAnsi="Arial" w:cs="Arial"/>
                <w:color w:val="EE0000"/>
                <w:sz w:val="16"/>
                <w:szCs w:val="16"/>
                <w:lang w:eastAsia="cs-CZ"/>
              </w:rPr>
              <w:t xml:space="preserve"> K – jedná se o nejvíce imunogenní antigeny)</w:t>
            </w:r>
            <w:r w:rsidRPr="00363034">
              <w:rPr>
                <w:rFonts w:ascii="Arial" w:eastAsia="Times New Roman" w:hAnsi="Arial" w:cs="Arial"/>
                <w:color w:val="EE0000"/>
                <w:sz w:val="16"/>
                <w:szCs w:val="16"/>
                <w:lang w:eastAsia="cs-CZ"/>
              </w:rPr>
              <w:t xml:space="preserve"> zda nedošlo k chybě/záměně před transfuzí</w:t>
            </w:r>
          </w:p>
          <w:p w14:paraId="64CD9A29" w14:textId="77777777" w:rsidR="00BB2312" w:rsidRPr="00363034" w:rsidRDefault="00BB2312" w:rsidP="00C82506">
            <w:pPr>
              <w:pStyle w:val="Odstavecseseznamem"/>
              <w:numPr>
                <w:ilvl w:val="0"/>
                <w:numId w:val="13"/>
              </w:numPr>
              <w:spacing w:after="0" w:line="240" w:lineRule="auto"/>
              <w:ind w:left="179" w:hanging="142"/>
              <w:rPr>
                <w:rFonts w:ascii="Arial" w:eastAsia="Times New Roman" w:hAnsi="Arial" w:cs="Arial"/>
                <w:color w:val="000000"/>
                <w:sz w:val="16"/>
                <w:szCs w:val="16"/>
                <w:lang w:eastAsia="cs-CZ"/>
              </w:rPr>
            </w:pPr>
            <w:r w:rsidRPr="00363034">
              <w:rPr>
                <w:rFonts w:ascii="Arial" w:eastAsia="Times New Roman" w:hAnsi="Arial" w:cs="Arial"/>
                <w:color w:val="000000"/>
                <w:sz w:val="16"/>
                <w:szCs w:val="16"/>
                <w:lang w:eastAsia="cs-CZ"/>
              </w:rPr>
              <w:t xml:space="preserve">Podmínkou je pouze speciální centrifuga? Nelze specifikovat spíše charakter pracoviště, které dané vyšetření provádí? Nemělo by být </w:t>
            </w:r>
            <w:proofErr w:type="gramStart"/>
            <w:r w:rsidRPr="00363034">
              <w:rPr>
                <w:rFonts w:ascii="Arial" w:eastAsia="Times New Roman" w:hAnsi="Arial" w:cs="Arial"/>
                <w:color w:val="000000"/>
                <w:sz w:val="16"/>
                <w:szCs w:val="16"/>
                <w:lang w:eastAsia="cs-CZ"/>
              </w:rPr>
              <w:t>rovněž :</w:t>
            </w:r>
            <w:proofErr w:type="gramEnd"/>
            <w:r w:rsidRPr="00363034">
              <w:rPr>
                <w:rFonts w:ascii="Arial" w:eastAsia="Times New Roman" w:hAnsi="Arial" w:cs="Arial"/>
                <w:color w:val="000000"/>
                <w:sz w:val="16"/>
                <w:szCs w:val="16"/>
                <w:lang w:eastAsia="cs-CZ"/>
              </w:rPr>
              <w:t xml:space="preserve"> „Imunohematologické laboratoře krajských a fakultních nemocnic, NRL pro imunohematologii (ÚKHT)“, jako je tomu u výkonu na vyšetření 1 </w:t>
            </w:r>
            <w:proofErr w:type="spellStart"/>
            <w:r w:rsidRPr="00363034">
              <w:rPr>
                <w:rFonts w:ascii="Arial" w:eastAsia="Times New Roman" w:hAnsi="Arial" w:cs="Arial"/>
                <w:color w:val="000000"/>
                <w:sz w:val="16"/>
                <w:szCs w:val="16"/>
                <w:lang w:eastAsia="cs-CZ"/>
              </w:rPr>
              <w:t>Ag</w:t>
            </w:r>
            <w:proofErr w:type="spellEnd"/>
            <w:r w:rsidRPr="00363034">
              <w:rPr>
                <w:rFonts w:ascii="Arial" w:eastAsia="Times New Roman" w:hAnsi="Arial" w:cs="Arial"/>
                <w:color w:val="000000"/>
                <w:sz w:val="16"/>
                <w:szCs w:val="16"/>
                <w:lang w:eastAsia="cs-CZ"/>
              </w:rPr>
              <w:t>?</w:t>
            </w:r>
          </w:p>
          <w:p w14:paraId="41F6635C" w14:textId="20541DCC" w:rsidR="00957476" w:rsidRPr="00363034" w:rsidRDefault="00957476" w:rsidP="00C82506">
            <w:pPr>
              <w:pStyle w:val="Odstavecseseznamem"/>
              <w:numPr>
                <w:ilvl w:val="0"/>
                <w:numId w:val="13"/>
              </w:numPr>
              <w:spacing w:after="0" w:line="240" w:lineRule="auto"/>
              <w:ind w:left="179" w:hanging="142"/>
              <w:rPr>
                <w:rFonts w:ascii="Arial" w:eastAsia="Times New Roman" w:hAnsi="Arial" w:cs="Arial"/>
                <w:color w:val="000000"/>
                <w:sz w:val="16"/>
                <w:szCs w:val="16"/>
                <w:lang w:eastAsia="cs-CZ"/>
              </w:rPr>
            </w:pPr>
            <w:r w:rsidRPr="00363034">
              <w:rPr>
                <w:rFonts w:ascii="Arial" w:eastAsia="Times New Roman" w:hAnsi="Arial" w:cs="Arial"/>
                <w:color w:val="EE0000"/>
                <w:sz w:val="16"/>
                <w:szCs w:val="16"/>
                <w:lang w:eastAsia="cs-CZ"/>
              </w:rPr>
              <w:t>Krevní banky a transfuzní oddělení</w:t>
            </w:r>
            <w:r w:rsidR="007D157F" w:rsidRPr="00363034">
              <w:rPr>
                <w:rFonts w:ascii="Arial" w:eastAsia="Times New Roman" w:hAnsi="Arial" w:cs="Arial"/>
                <w:color w:val="EE0000"/>
                <w:sz w:val="16"/>
                <w:szCs w:val="16"/>
                <w:lang w:eastAsia="cs-CZ"/>
              </w:rPr>
              <w:t xml:space="preserve"> zdravotnických zařízení</w:t>
            </w:r>
            <w:r w:rsidRPr="00363034">
              <w:rPr>
                <w:rFonts w:ascii="Arial" w:eastAsia="Times New Roman" w:hAnsi="Arial" w:cs="Arial"/>
                <w:color w:val="EE0000"/>
                <w:sz w:val="16"/>
                <w:szCs w:val="16"/>
                <w:lang w:eastAsia="cs-CZ"/>
              </w:rPr>
              <w:t xml:space="preserve"> připravující</w:t>
            </w:r>
            <w:r w:rsidR="007D157F" w:rsidRPr="00363034">
              <w:rPr>
                <w:rFonts w:ascii="Arial" w:eastAsia="Times New Roman" w:hAnsi="Arial" w:cs="Arial"/>
                <w:color w:val="EE0000"/>
                <w:sz w:val="16"/>
                <w:szCs w:val="16"/>
                <w:lang w:eastAsia="cs-CZ"/>
              </w:rPr>
              <w:t xml:space="preserve"> transfuze pro pacienty</w:t>
            </w:r>
          </w:p>
          <w:p w14:paraId="3E9FF3E2" w14:textId="77777777" w:rsidR="00BB2312" w:rsidRPr="00363034" w:rsidRDefault="00BB2312" w:rsidP="00C82506">
            <w:pPr>
              <w:pStyle w:val="Odstavecseseznamem"/>
              <w:numPr>
                <w:ilvl w:val="0"/>
                <w:numId w:val="13"/>
              </w:numPr>
              <w:spacing w:after="0" w:line="240" w:lineRule="auto"/>
              <w:ind w:left="179" w:hanging="142"/>
              <w:rPr>
                <w:rFonts w:ascii="Arial" w:eastAsia="Times New Roman" w:hAnsi="Arial" w:cs="Arial"/>
                <w:color w:val="000000"/>
                <w:sz w:val="16"/>
                <w:szCs w:val="16"/>
                <w:lang w:eastAsia="cs-CZ"/>
              </w:rPr>
            </w:pPr>
            <w:r w:rsidRPr="00363034">
              <w:rPr>
                <w:rFonts w:ascii="Arial" w:eastAsia="Times New Roman" w:hAnsi="Arial" w:cs="Arial"/>
                <w:color w:val="000000"/>
                <w:sz w:val="16"/>
                <w:szCs w:val="16"/>
                <w:lang w:eastAsia="cs-CZ"/>
              </w:rPr>
              <w:t>V textu Popisu výkonu vysvětlit zkratky</w:t>
            </w:r>
          </w:p>
          <w:p w14:paraId="195BE88A" w14:textId="156C6EA0" w:rsidR="00BB2312" w:rsidRPr="00363034" w:rsidRDefault="00BB2312" w:rsidP="00C82506">
            <w:pPr>
              <w:pStyle w:val="Odstavecseseznamem"/>
              <w:numPr>
                <w:ilvl w:val="0"/>
                <w:numId w:val="13"/>
              </w:numPr>
              <w:spacing w:after="0" w:line="240" w:lineRule="auto"/>
              <w:ind w:left="179" w:hanging="142"/>
              <w:rPr>
                <w:rFonts w:ascii="Arial" w:eastAsia="Times New Roman" w:hAnsi="Arial" w:cs="Arial"/>
                <w:color w:val="EE0000"/>
                <w:sz w:val="16"/>
                <w:szCs w:val="16"/>
                <w:lang w:eastAsia="cs-CZ"/>
              </w:rPr>
            </w:pPr>
            <w:r w:rsidRPr="00363034">
              <w:rPr>
                <w:rFonts w:ascii="Arial" w:eastAsia="Times New Roman" w:hAnsi="Arial" w:cs="Arial"/>
                <w:color w:val="000000"/>
                <w:sz w:val="16"/>
                <w:szCs w:val="16"/>
                <w:lang w:eastAsia="cs-CZ"/>
              </w:rPr>
              <w:t>Rozpor v délce trvání výkonu a času nositele výkonu.</w:t>
            </w:r>
            <w:r w:rsidR="007D157F" w:rsidRPr="00363034">
              <w:rPr>
                <w:rFonts w:ascii="Arial" w:eastAsia="Times New Roman" w:hAnsi="Arial" w:cs="Arial"/>
                <w:color w:val="EE0000"/>
                <w:sz w:val="16"/>
                <w:szCs w:val="16"/>
                <w:lang w:eastAsia="cs-CZ"/>
              </w:rPr>
              <w:t>10 minut centrifugace karty</w:t>
            </w:r>
          </w:p>
          <w:p w14:paraId="75F4BBE3" w14:textId="77777777" w:rsidR="00BB2312" w:rsidRPr="00363034" w:rsidRDefault="00BB2312" w:rsidP="0001198C">
            <w:pPr>
              <w:spacing w:after="0" w:line="240" w:lineRule="auto"/>
              <w:rPr>
                <w:rFonts w:ascii="Arial" w:eastAsia="Times New Roman" w:hAnsi="Arial" w:cs="Arial"/>
                <w:color w:val="000000"/>
                <w:sz w:val="16"/>
                <w:szCs w:val="16"/>
                <w:lang w:eastAsia="cs-CZ"/>
              </w:rPr>
            </w:pPr>
            <w:r w:rsidRPr="00363034">
              <w:rPr>
                <w:rFonts w:ascii="Arial" w:eastAsia="Times New Roman" w:hAnsi="Arial" w:cs="Arial"/>
                <w:color w:val="000000"/>
                <w:sz w:val="16"/>
                <w:szCs w:val="16"/>
                <w:lang w:eastAsia="cs-CZ"/>
              </w:rPr>
              <w:br/>
            </w:r>
          </w:p>
        </w:tc>
      </w:tr>
      <w:tr w:rsidR="00BB2312" w:rsidRPr="00F6658B" w14:paraId="15F59684" w14:textId="77777777" w:rsidTr="005A6FF5">
        <w:trPr>
          <w:trHeight w:val="1257"/>
        </w:trPr>
        <w:tc>
          <w:tcPr>
            <w:tcW w:w="993" w:type="dxa"/>
            <w:tcBorders>
              <w:top w:val="nil"/>
              <w:left w:val="single" w:sz="4" w:space="0" w:color="auto"/>
              <w:bottom w:val="single" w:sz="4" w:space="0" w:color="auto"/>
              <w:right w:val="single" w:sz="4" w:space="0" w:color="auto"/>
            </w:tcBorders>
            <w:shd w:val="clear" w:color="auto" w:fill="auto"/>
            <w:hideMark/>
          </w:tcPr>
          <w:p w14:paraId="46A6D1D4"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304</w:t>
            </w:r>
          </w:p>
        </w:tc>
        <w:tc>
          <w:tcPr>
            <w:tcW w:w="2268" w:type="dxa"/>
            <w:tcBorders>
              <w:top w:val="nil"/>
              <w:left w:val="nil"/>
              <w:bottom w:val="single" w:sz="4" w:space="0" w:color="auto"/>
              <w:right w:val="single" w:sz="4" w:space="0" w:color="auto"/>
            </w:tcBorders>
            <w:shd w:val="clear" w:color="auto" w:fill="auto"/>
            <w:hideMark/>
          </w:tcPr>
          <w:p w14:paraId="08CC9CDE"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34007</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EDUKACE O KOJENÍ V ŠESTINEDĚLÍ</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změnové řízení: změna názvu, OF, popisu a obsahu výkonu, podmínek, nositelů, bodové hodnoty</w:t>
            </w:r>
          </w:p>
        </w:tc>
        <w:tc>
          <w:tcPr>
            <w:tcW w:w="11624" w:type="dxa"/>
            <w:tcBorders>
              <w:top w:val="nil"/>
              <w:left w:val="nil"/>
              <w:bottom w:val="single" w:sz="4" w:space="0" w:color="auto"/>
              <w:right w:val="single" w:sz="4" w:space="0" w:color="auto"/>
            </w:tcBorders>
            <w:shd w:val="clear" w:color="auto" w:fill="auto"/>
            <w:hideMark/>
          </w:tcPr>
          <w:p w14:paraId="2CAAA4E0" w14:textId="77777777" w:rsidR="00BB2312" w:rsidRPr="00F6658B" w:rsidRDefault="00BB2312" w:rsidP="002F5442">
            <w:pPr>
              <w:pStyle w:val="Odstavecseseznamem"/>
              <w:numPr>
                <w:ilvl w:val="0"/>
                <w:numId w:val="14"/>
              </w:numPr>
              <w:spacing w:after="0" w:line="240" w:lineRule="auto"/>
              <w:ind w:left="210" w:hanging="210"/>
              <w:rPr>
                <w:rFonts w:ascii="Arial" w:eastAsia="Times New Roman" w:hAnsi="Arial" w:cs="Arial"/>
                <w:color w:val="000000"/>
                <w:sz w:val="16"/>
                <w:szCs w:val="16"/>
                <w:lang w:eastAsia="cs-CZ"/>
              </w:rPr>
            </w:pPr>
            <w:r w:rsidRPr="006B0EC5">
              <w:rPr>
                <w:rFonts w:ascii="Arial" w:eastAsia="Times New Roman" w:hAnsi="Arial" w:cs="Arial"/>
                <w:b/>
                <w:color w:val="000000"/>
                <w:sz w:val="16"/>
                <w:szCs w:val="16"/>
                <w:u w:val="single"/>
                <w:lang w:eastAsia="cs-CZ"/>
              </w:rPr>
              <w:t>Nutno doložit písemné stanovisko autorské odbornosti neonatologie (304</w:t>
            </w:r>
            <w:r w:rsidRPr="00F6658B">
              <w:rPr>
                <w:rFonts w:ascii="Arial" w:eastAsia="Times New Roman" w:hAnsi="Arial" w:cs="Arial"/>
                <w:color w:val="000000"/>
                <w:sz w:val="16"/>
                <w:szCs w:val="16"/>
                <w:lang w:eastAsia="cs-CZ"/>
              </w:rPr>
              <w:t>) a sdílející odbornosti PLDD (002)</w:t>
            </w:r>
          </w:p>
          <w:p w14:paraId="2983F001" w14:textId="77777777" w:rsidR="00BB2312" w:rsidRPr="006B0EC5" w:rsidRDefault="00BB2312" w:rsidP="002F5442">
            <w:pPr>
              <w:pStyle w:val="Odstavecseseznamem"/>
              <w:numPr>
                <w:ilvl w:val="0"/>
                <w:numId w:val="14"/>
              </w:numPr>
              <w:spacing w:after="0" w:line="240" w:lineRule="auto"/>
              <w:ind w:left="210" w:hanging="210"/>
              <w:rPr>
                <w:rFonts w:ascii="Arial" w:eastAsia="Times New Roman" w:hAnsi="Arial" w:cs="Arial"/>
                <w:color w:val="000000"/>
                <w:sz w:val="16"/>
                <w:szCs w:val="16"/>
                <w:lang w:eastAsia="cs-CZ"/>
              </w:rPr>
            </w:pPr>
            <w:r w:rsidRPr="006B0EC5">
              <w:rPr>
                <w:rFonts w:ascii="Arial" w:eastAsia="Times New Roman" w:hAnsi="Arial" w:cs="Arial"/>
                <w:color w:val="000000"/>
                <w:sz w:val="16"/>
                <w:szCs w:val="16"/>
                <w:lang w:eastAsia="cs-CZ"/>
              </w:rPr>
              <w:t>N</w:t>
            </w:r>
            <w:r>
              <w:rPr>
                <w:rFonts w:ascii="Arial" w:eastAsia="Times New Roman" w:hAnsi="Arial" w:cs="Arial"/>
                <w:color w:val="000000"/>
                <w:sz w:val="16"/>
                <w:szCs w:val="16"/>
                <w:lang w:eastAsia="cs-CZ"/>
              </w:rPr>
              <w:t xml:space="preserve">euvádět 2 </w:t>
            </w:r>
            <w:r w:rsidRPr="006B0EC5">
              <w:rPr>
                <w:rFonts w:ascii="Arial" w:eastAsia="Times New Roman" w:hAnsi="Arial" w:cs="Arial"/>
                <w:color w:val="000000"/>
                <w:sz w:val="16"/>
                <w:szCs w:val="16"/>
                <w:lang w:eastAsia="cs-CZ"/>
              </w:rPr>
              <w:t>dva nositel</w:t>
            </w:r>
            <w:r>
              <w:rPr>
                <w:rFonts w:ascii="Arial" w:eastAsia="Times New Roman" w:hAnsi="Arial" w:cs="Arial"/>
                <w:color w:val="000000"/>
                <w:sz w:val="16"/>
                <w:szCs w:val="16"/>
                <w:lang w:eastAsia="cs-CZ"/>
              </w:rPr>
              <w:t>e</w:t>
            </w:r>
            <w:r w:rsidRPr="006B0EC5">
              <w:rPr>
                <w:rFonts w:ascii="Arial" w:eastAsia="Times New Roman" w:hAnsi="Arial" w:cs="Arial"/>
                <w:color w:val="000000"/>
                <w:sz w:val="16"/>
                <w:szCs w:val="16"/>
                <w:lang w:eastAsia="cs-CZ"/>
              </w:rPr>
              <w:t xml:space="preserve"> výkonu </w:t>
            </w:r>
          </w:p>
          <w:p w14:paraId="459B2CE8" w14:textId="77777777" w:rsidR="00BB2312" w:rsidRPr="00F6658B" w:rsidRDefault="00BB2312" w:rsidP="002F5442">
            <w:pPr>
              <w:pStyle w:val="Odstavecseseznamem"/>
              <w:numPr>
                <w:ilvl w:val="0"/>
                <w:numId w:val="14"/>
              </w:numPr>
              <w:spacing w:after="0" w:line="240" w:lineRule="auto"/>
              <w:ind w:left="210" w:hanging="210"/>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Ponechat 4 týdny nikoli 6</w:t>
            </w:r>
          </w:p>
          <w:p w14:paraId="6D169240" w14:textId="77777777" w:rsidR="00BB2312" w:rsidRPr="00F6658B" w:rsidRDefault="00BB2312" w:rsidP="006B0EC5">
            <w:pPr>
              <w:pStyle w:val="Odstavecseseznamem"/>
              <w:spacing w:after="0" w:line="240" w:lineRule="auto"/>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br/>
            </w:r>
          </w:p>
        </w:tc>
      </w:tr>
      <w:tr w:rsidR="00BB2312" w:rsidRPr="00F6658B" w14:paraId="4BD2B8EE" w14:textId="77777777" w:rsidTr="005A6FF5">
        <w:trPr>
          <w:trHeight w:val="1257"/>
        </w:trPr>
        <w:tc>
          <w:tcPr>
            <w:tcW w:w="993" w:type="dxa"/>
            <w:tcBorders>
              <w:top w:val="nil"/>
              <w:left w:val="single" w:sz="4" w:space="0" w:color="auto"/>
              <w:bottom w:val="single" w:sz="4" w:space="0" w:color="auto"/>
              <w:right w:val="single" w:sz="4" w:space="0" w:color="auto"/>
            </w:tcBorders>
            <w:shd w:val="clear" w:color="auto" w:fill="auto"/>
            <w:hideMark/>
          </w:tcPr>
          <w:p w14:paraId="099C03C6"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305</w:t>
            </w:r>
          </w:p>
        </w:tc>
        <w:tc>
          <w:tcPr>
            <w:tcW w:w="2268" w:type="dxa"/>
            <w:tcBorders>
              <w:top w:val="nil"/>
              <w:left w:val="nil"/>
              <w:bottom w:val="single" w:sz="4" w:space="0" w:color="auto"/>
              <w:right w:val="single" w:sz="4" w:space="0" w:color="auto"/>
            </w:tcBorders>
            <w:shd w:val="clear" w:color="auto" w:fill="auto"/>
            <w:hideMark/>
          </w:tcPr>
          <w:p w14:paraId="414970C9"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35840</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INTRANÁZÁLNÍ PODÁNÍ LÉČIVA SE ZVLÁŠTNÍM REŽIMEM</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nový výkon</w:t>
            </w:r>
          </w:p>
        </w:tc>
        <w:tc>
          <w:tcPr>
            <w:tcW w:w="11624" w:type="dxa"/>
            <w:tcBorders>
              <w:top w:val="nil"/>
              <w:left w:val="nil"/>
              <w:bottom w:val="single" w:sz="4" w:space="0" w:color="auto"/>
              <w:right w:val="single" w:sz="4" w:space="0" w:color="auto"/>
            </w:tcBorders>
            <w:shd w:val="clear" w:color="auto" w:fill="auto"/>
            <w:hideMark/>
          </w:tcPr>
          <w:p w14:paraId="3978AF27" w14:textId="77777777" w:rsidR="00BB2312" w:rsidRPr="00AD0658" w:rsidRDefault="00BB2312" w:rsidP="00C82506">
            <w:pPr>
              <w:pStyle w:val="Odstavecseseznamem"/>
              <w:numPr>
                <w:ilvl w:val="0"/>
                <w:numId w:val="32"/>
              </w:numPr>
              <w:spacing w:after="0" w:line="240" w:lineRule="auto"/>
              <w:ind w:left="179" w:hanging="179"/>
              <w:rPr>
                <w:rFonts w:ascii="Arial" w:eastAsia="Times New Roman" w:hAnsi="Arial" w:cs="Arial"/>
                <w:b/>
                <w:color w:val="000000"/>
                <w:sz w:val="16"/>
                <w:szCs w:val="16"/>
                <w:lang w:eastAsia="cs-CZ"/>
              </w:rPr>
            </w:pPr>
            <w:r>
              <w:rPr>
                <w:rFonts w:ascii="Arial" w:eastAsia="Times New Roman" w:hAnsi="Arial" w:cs="Arial"/>
                <w:color w:val="000000"/>
                <w:sz w:val="16"/>
                <w:szCs w:val="16"/>
                <w:lang w:eastAsia="cs-CZ"/>
              </w:rPr>
              <w:t>N</w:t>
            </w:r>
            <w:r w:rsidRPr="00AD0658">
              <w:rPr>
                <w:rFonts w:ascii="Arial" w:eastAsia="Times New Roman" w:hAnsi="Arial" w:cs="Arial"/>
                <w:color w:val="000000"/>
                <w:sz w:val="16"/>
                <w:szCs w:val="16"/>
                <w:lang w:eastAsia="cs-CZ"/>
              </w:rPr>
              <w:t xml:space="preserve">ení otevřeno změnové řízení, </w:t>
            </w:r>
            <w:proofErr w:type="spellStart"/>
            <w:r w:rsidRPr="00AD0658">
              <w:rPr>
                <w:rFonts w:ascii="Arial" w:eastAsia="Times New Roman" w:hAnsi="Arial" w:cs="Arial"/>
                <w:color w:val="000000"/>
                <w:sz w:val="16"/>
                <w:szCs w:val="16"/>
                <w:lang w:eastAsia="cs-CZ"/>
              </w:rPr>
              <w:t>odb</w:t>
            </w:r>
            <w:proofErr w:type="spellEnd"/>
            <w:r w:rsidRPr="00AD0658">
              <w:rPr>
                <w:rFonts w:ascii="Arial" w:eastAsia="Times New Roman" w:hAnsi="Arial" w:cs="Arial"/>
                <w:color w:val="000000"/>
                <w:sz w:val="16"/>
                <w:szCs w:val="16"/>
                <w:lang w:eastAsia="cs-CZ"/>
              </w:rPr>
              <w:t xml:space="preserve">. 305 výkon do databáze zatím nezaložila. </w:t>
            </w:r>
            <w:r w:rsidRPr="00AD0658">
              <w:rPr>
                <w:rFonts w:ascii="Arial" w:eastAsia="Times New Roman" w:hAnsi="Arial" w:cs="Arial"/>
                <w:b/>
                <w:color w:val="000000"/>
                <w:sz w:val="16"/>
                <w:szCs w:val="16"/>
                <w:lang w:eastAsia="cs-CZ"/>
              </w:rPr>
              <w:t xml:space="preserve">Prosíme OS vložit do databáze předmětný výkon </w:t>
            </w:r>
          </w:p>
          <w:p w14:paraId="65E446BA" w14:textId="77777777" w:rsidR="00BB2312" w:rsidRPr="00F6658B" w:rsidRDefault="00BB2312" w:rsidP="000140C8">
            <w:pPr>
              <w:spacing w:after="0" w:line="240" w:lineRule="auto"/>
              <w:rPr>
                <w:rFonts w:ascii="Arial" w:eastAsia="Times New Roman" w:hAnsi="Arial" w:cs="Arial"/>
                <w:color w:val="000000"/>
                <w:sz w:val="16"/>
                <w:szCs w:val="16"/>
                <w:lang w:eastAsia="cs-CZ"/>
              </w:rPr>
            </w:pPr>
          </w:p>
          <w:p w14:paraId="017A4C6E" w14:textId="77777777" w:rsidR="00BB2312" w:rsidRPr="00F6658B" w:rsidRDefault="00BB2312" w:rsidP="00AD0658">
            <w:pPr>
              <w:spacing w:after="0" w:line="240" w:lineRule="auto"/>
              <w:rPr>
                <w:rFonts w:ascii="Arial" w:eastAsia="Times New Roman" w:hAnsi="Arial" w:cs="Arial"/>
                <w:color w:val="000000"/>
                <w:sz w:val="16"/>
                <w:szCs w:val="16"/>
                <w:lang w:eastAsia="cs-CZ"/>
              </w:rPr>
            </w:pPr>
          </w:p>
        </w:tc>
      </w:tr>
      <w:tr w:rsidR="00BB2312" w:rsidRPr="00F6658B" w14:paraId="659F4F67" w14:textId="77777777" w:rsidTr="005A6FF5">
        <w:trPr>
          <w:trHeight w:val="1682"/>
        </w:trPr>
        <w:tc>
          <w:tcPr>
            <w:tcW w:w="993" w:type="dxa"/>
            <w:tcBorders>
              <w:top w:val="nil"/>
              <w:left w:val="single" w:sz="4" w:space="0" w:color="auto"/>
              <w:bottom w:val="single" w:sz="4" w:space="0" w:color="auto"/>
              <w:right w:val="single" w:sz="4" w:space="0" w:color="auto"/>
            </w:tcBorders>
            <w:shd w:val="clear" w:color="auto" w:fill="auto"/>
            <w:hideMark/>
          </w:tcPr>
          <w:p w14:paraId="6E0D594D"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lastRenderedPageBreak/>
              <w:t>511</w:t>
            </w:r>
          </w:p>
        </w:tc>
        <w:tc>
          <w:tcPr>
            <w:tcW w:w="2268" w:type="dxa"/>
            <w:tcBorders>
              <w:top w:val="nil"/>
              <w:left w:val="nil"/>
              <w:bottom w:val="single" w:sz="4" w:space="0" w:color="auto"/>
              <w:right w:val="single" w:sz="4" w:space="0" w:color="auto"/>
            </w:tcBorders>
            <w:shd w:val="clear" w:color="auto" w:fill="auto"/>
            <w:hideMark/>
          </w:tcPr>
          <w:p w14:paraId="1127D849"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51514</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OPERACE VENTRÁLNÍ KÝLY LAPAROSKOPICKY</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nový výkon</w:t>
            </w:r>
          </w:p>
        </w:tc>
        <w:tc>
          <w:tcPr>
            <w:tcW w:w="11624" w:type="dxa"/>
            <w:tcBorders>
              <w:top w:val="nil"/>
              <w:left w:val="nil"/>
              <w:bottom w:val="single" w:sz="4" w:space="0" w:color="auto"/>
              <w:right w:val="single" w:sz="4" w:space="0" w:color="auto"/>
            </w:tcBorders>
            <w:shd w:val="clear" w:color="auto" w:fill="auto"/>
            <w:hideMark/>
          </w:tcPr>
          <w:p w14:paraId="40A11EFE" w14:textId="77777777" w:rsidR="00BB2312" w:rsidRPr="002324CC" w:rsidRDefault="00BB2312" w:rsidP="00C82506">
            <w:pPr>
              <w:pStyle w:val="Odstavecseseznamem"/>
              <w:numPr>
                <w:ilvl w:val="0"/>
                <w:numId w:val="20"/>
              </w:numPr>
              <w:spacing w:after="0" w:line="240" w:lineRule="auto"/>
              <w:ind w:left="179" w:hanging="179"/>
              <w:rPr>
                <w:rFonts w:ascii="Arial" w:eastAsia="Times New Roman" w:hAnsi="Arial" w:cs="Arial"/>
                <w:b/>
                <w:color w:val="000000" w:themeColor="text1"/>
                <w:sz w:val="16"/>
                <w:szCs w:val="16"/>
                <w:u w:val="single"/>
                <w:lang w:eastAsia="cs-CZ"/>
              </w:rPr>
            </w:pPr>
            <w:r w:rsidRPr="00A902C2">
              <w:rPr>
                <w:rFonts w:ascii="Arial" w:eastAsia="Times New Roman" w:hAnsi="Arial" w:cs="Arial"/>
                <w:b/>
                <w:color w:val="000000" w:themeColor="text1"/>
                <w:sz w:val="16"/>
                <w:szCs w:val="16"/>
                <w:lang w:eastAsia="cs-CZ"/>
              </w:rPr>
              <w:t xml:space="preserve">Navrhovaný systém vykázání jednoho kódu místo výkonu 51711 a 51515 nabourává systém vykazování břišních (a hrudních) operací laparoskopicky. - Přesah i do obecné části </w:t>
            </w:r>
            <w:proofErr w:type="gramStart"/>
            <w:r w:rsidRPr="00A902C2">
              <w:rPr>
                <w:rFonts w:ascii="Arial" w:eastAsia="Times New Roman" w:hAnsi="Arial" w:cs="Arial"/>
                <w:b/>
                <w:color w:val="000000" w:themeColor="text1"/>
                <w:sz w:val="16"/>
                <w:szCs w:val="16"/>
                <w:lang w:eastAsia="cs-CZ"/>
              </w:rPr>
              <w:t>SZV  -</w:t>
            </w:r>
            <w:proofErr w:type="gramEnd"/>
            <w:r w:rsidRPr="00A902C2">
              <w:rPr>
                <w:rFonts w:ascii="Arial" w:eastAsia="Times New Roman" w:hAnsi="Arial" w:cs="Arial"/>
                <w:b/>
                <w:color w:val="000000" w:themeColor="text1"/>
                <w:sz w:val="16"/>
                <w:szCs w:val="16"/>
                <w:lang w:eastAsia="cs-CZ"/>
              </w:rPr>
              <w:t xml:space="preserve"> </w:t>
            </w:r>
            <w:r w:rsidRPr="002324CC">
              <w:rPr>
                <w:rFonts w:ascii="Arial" w:eastAsia="Times New Roman" w:hAnsi="Arial" w:cs="Arial"/>
                <w:b/>
                <w:color w:val="000000" w:themeColor="text1"/>
                <w:sz w:val="16"/>
                <w:szCs w:val="16"/>
                <w:u w:val="single"/>
                <w:lang w:eastAsia="cs-CZ"/>
              </w:rPr>
              <w:t>pokud je potřeba změna, pak napříč systémem</w:t>
            </w:r>
          </w:p>
          <w:p w14:paraId="002ED224" w14:textId="77777777" w:rsidR="00BB2312" w:rsidRPr="00A902C2" w:rsidRDefault="00BB2312" w:rsidP="00C82506">
            <w:pPr>
              <w:pStyle w:val="Odstavecseseznamem"/>
              <w:numPr>
                <w:ilvl w:val="0"/>
                <w:numId w:val="20"/>
              </w:numPr>
              <w:spacing w:after="0" w:line="240" w:lineRule="auto"/>
              <w:ind w:left="179" w:hanging="179"/>
              <w:rPr>
                <w:rFonts w:ascii="Arial" w:eastAsia="Times New Roman" w:hAnsi="Arial" w:cs="Arial"/>
                <w:color w:val="000000" w:themeColor="text1"/>
                <w:sz w:val="16"/>
                <w:szCs w:val="16"/>
                <w:lang w:eastAsia="cs-CZ"/>
              </w:rPr>
            </w:pPr>
            <w:r w:rsidRPr="00A902C2">
              <w:rPr>
                <w:rFonts w:ascii="Arial" w:eastAsia="Times New Roman" w:hAnsi="Arial" w:cs="Arial"/>
                <w:color w:val="000000" w:themeColor="text1"/>
                <w:sz w:val="16"/>
                <w:szCs w:val="16"/>
                <w:lang w:eastAsia="cs-CZ"/>
              </w:rPr>
              <w:t xml:space="preserve">Jaké by pak měly postavení výkony 51711 a 51515 ev. 51517 – jaký bude způsob </w:t>
            </w:r>
            <w:proofErr w:type="gramStart"/>
            <w:r w:rsidRPr="00A902C2">
              <w:rPr>
                <w:rFonts w:ascii="Arial" w:eastAsia="Times New Roman" w:hAnsi="Arial" w:cs="Arial"/>
                <w:color w:val="000000" w:themeColor="text1"/>
                <w:sz w:val="16"/>
                <w:szCs w:val="16"/>
                <w:lang w:eastAsia="cs-CZ"/>
              </w:rPr>
              <w:t>vykazování  –</w:t>
            </w:r>
            <w:proofErr w:type="gramEnd"/>
            <w:r w:rsidRPr="00A902C2">
              <w:rPr>
                <w:rFonts w:ascii="Arial" w:eastAsia="Times New Roman" w:hAnsi="Arial" w:cs="Arial"/>
                <w:color w:val="000000" w:themeColor="text1"/>
                <w:sz w:val="16"/>
                <w:szCs w:val="16"/>
                <w:lang w:eastAsia="cs-CZ"/>
              </w:rPr>
              <w:t xml:space="preserve">  novým a původním způsobem – nesystémové </w:t>
            </w:r>
          </w:p>
          <w:p w14:paraId="1F4056B8" w14:textId="77777777" w:rsidR="00BB2312" w:rsidRPr="00A902C2" w:rsidRDefault="00BB2312" w:rsidP="00C82506">
            <w:pPr>
              <w:pStyle w:val="Odstavecseseznamem"/>
              <w:numPr>
                <w:ilvl w:val="0"/>
                <w:numId w:val="20"/>
              </w:numPr>
              <w:spacing w:after="0" w:line="240" w:lineRule="auto"/>
              <w:ind w:left="179" w:hanging="179"/>
              <w:rPr>
                <w:rFonts w:ascii="Arial" w:eastAsia="Times New Roman" w:hAnsi="Arial" w:cs="Arial"/>
                <w:color w:val="000000" w:themeColor="text1"/>
                <w:sz w:val="16"/>
                <w:szCs w:val="16"/>
                <w:lang w:eastAsia="cs-CZ"/>
              </w:rPr>
            </w:pPr>
            <w:r w:rsidRPr="00A902C2">
              <w:rPr>
                <w:rFonts w:ascii="Arial" w:eastAsia="Times New Roman" w:hAnsi="Arial" w:cs="Arial"/>
                <w:color w:val="000000" w:themeColor="text1"/>
                <w:sz w:val="16"/>
                <w:szCs w:val="16"/>
                <w:lang w:eastAsia="cs-CZ"/>
              </w:rPr>
              <w:t xml:space="preserve">Jak by se měly změnit výkony 51515, 51517 – kdy se použije stávající kombinace a kdy nově navrhovaný výkon – to by bylo nutno ukotvit do všech dotčených výkonů? </w:t>
            </w:r>
          </w:p>
          <w:p w14:paraId="024B87B2" w14:textId="77777777" w:rsidR="00BB2312" w:rsidRPr="00A902C2" w:rsidRDefault="00BB2312" w:rsidP="00C82506">
            <w:pPr>
              <w:pStyle w:val="Odstavecseseznamem"/>
              <w:numPr>
                <w:ilvl w:val="0"/>
                <w:numId w:val="20"/>
              </w:numPr>
              <w:spacing w:after="0" w:line="240" w:lineRule="auto"/>
              <w:ind w:left="179" w:hanging="179"/>
              <w:rPr>
                <w:rFonts w:ascii="Arial" w:eastAsia="Times New Roman" w:hAnsi="Arial" w:cs="Arial"/>
                <w:color w:val="000000" w:themeColor="text1"/>
                <w:sz w:val="16"/>
                <w:szCs w:val="16"/>
                <w:lang w:eastAsia="cs-CZ"/>
              </w:rPr>
            </w:pPr>
            <w:r w:rsidRPr="00A902C2">
              <w:rPr>
                <w:rFonts w:ascii="Arial" w:eastAsia="Times New Roman" w:hAnsi="Arial" w:cs="Arial"/>
                <w:b/>
                <w:color w:val="000000" w:themeColor="text1"/>
                <w:sz w:val="16"/>
                <w:szCs w:val="16"/>
                <w:u w:val="single"/>
                <w:lang w:eastAsia="cs-CZ"/>
              </w:rPr>
              <w:t xml:space="preserve">Do </w:t>
            </w:r>
            <w:proofErr w:type="gramStart"/>
            <w:r w:rsidRPr="00A902C2">
              <w:rPr>
                <w:rFonts w:ascii="Arial" w:eastAsia="Times New Roman" w:hAnsi="Arial" w:cs="Arial"/>
                <w:b/>
                <w:color w:val="000000" w:themeColor="text1"/>
                <w:sz w:val="16"/>
                <w:szCs w:val="16"/>
                <w:u w:val="single"/>
                <w:lang w:eastAsia="cs-CZ"/>
              </w:rPr>
              <w:t>SZV  lze</w:t>
            </w:r>
            <w:proofErr w:type="gramEnd"/>
            <w:r w:rsidRPr="00A902C2">
              <w:rPr>
                <w:rFonts w:ascii="Arial" w:eastAsia="Times New Roman" w:hAnsi="Arial" w:cs="Arial"/>
                <w:b/>
                <w:color w:val="000000" w:themeColor="text1"/>
                <w:sz w:val="16"/>
                <w:szCs w:val="16"/>
                <w:u w:val="single"/>
                <w:lang w:eastAsia="cs-CZ"/>
              </w:rPr>
              <w:t xml:space="preserve"> </w:t>
            </w:r>
            <w:proofErr w:type="gramStart"/>
            <w:r w:rsidRPr="00A902C2">
              <w:rPr>
                <w:rFonts w:ascii="Arial" w:eastAsia="Times New Roman" w:hAnsi="Arial" w:cs="Arial"/>
                <w:b/>
                <w:color w:val="000000" w:themeColor="text1"/>
                <w:sz w:val="16"/>
                <w:szCs w:val="16"/>
                <w:u w:val="single"/>
                <w:lang w:eastAsia="cs-CZ"/>
              </w:rPr>
              <w:t>zařadit  v</w:t>
            </w:r>
            <w:proofErr w:type="gramEnd"/>
            <w:r w:rsidRPr="00A902C2">
              <w:rPr>
                <w:rFonts w:ascii="Arial" w:eastAsia="Times New Roman" w:hAnsi="Arial" w:cs="Arial"/>
                <w:b/>
                <w:color w:val="000000" w:themeColor="text1"/>
                <w:sz w:val="16"/>
                <w:szCs w:val="16"/>
                <w:u w:val="single"/>
                <w:lang w:eastAsia="cs-CZ"/>
              </w:rPr>
              <w:t xml:space="preserve"> době, kdy bude </w:t>
            </w:r>
            <w:proofErr w:type="gramStart"/>
            <w:r w:rsidRPr="00A902C2">
              <w:rPr>
                <w:rFonts w:ascii="Arial" w:eastAsia="Times New Roman" w:hAnsi="Arial" w:cs="Arial"/>
                <w:b/>
                <w:color w:val="000000" w:themeColor="text1"/>
                <w:sz w:val="16"/>
                <w:szCs w:val="16"/>
                <w:u w:val="single"/>
                <w:lang w:eastAsia="cs-CZ"/>
              </w:rPr>
              <w:t>známa</w:t>
            </w:r>
            <w:r w:rsidRPr="00A902C2">
              <w:rPr>
                <w:rFonts w:ascii="Arial" w:eastAsia="Times New Roman" w:hAnsi="Arial" w:cs="Arial"/>
                <w:color w:val="000000" w:themeColor="text1"/>
                <w:sz w:val="16"/>
                <w:szCs w:val="16"/>
                <w:lang w:eastAsia="cs-CZ"/>
              </w:rPr>
              <w:t xml:space="preserve">  </w:t>
            </w:r>
            <w:r w:rsidRPr="00A902C2">
              <w:rPr>
                <w:rFonts w:ascii="Arial" w:eastAsia="Times New Roman" w:hAnsi="Arial" w:cs="Arial"/>
                <w:b/>
                <w:color w:val="000000" w:themeColor="text1"/>
                <w:sz w:val="16"/>
                <w:szCs w:val="16"/>
                <w:u w:val="single"/>
                <w:lang w:eastAsia="cs-CZ"/>
              </w:rPr>
              <w:t>stratifikace</w:t>
            </w:r>
            <w:proofErr w:type="gramEnd"/>
            <w:r w:rsidRPr="00A902C2">
              <w:rPr>
                <w:rFonts w:ascii="Arial" w:eastAsia="Times New Roman" w:hAnsi="Arial" w:cs="Arial"/>
                <w:b/>
                <w:color w:val="000000" w:themeColor="text1"/>
                <w:sz w:val="16"/>
                <w:szCs w:val="16"/>
                <w:u w:val="single"/>
                <w:lang w:eastAsia="cs-CZ"/>
              </w:rPr>
              <w:t xml:space="preserve"> kýl podle velikosti a klinické složitosti</w:t>
            </w:r>
          </w:p>
          <w:p w14:paraId="26A17808" w14:textId="77777777" w:rsidR="00BB2312" w:rsidRPr="00A902C2" w:rsidRDefault="00BB2312" w:rsidP="00C82506">
            <w:pPr>
              <w:pStyle w:val="Odstavecseseznamem"/>
              <w:numPr>
                <w:ilvl w:val="0"/>
                <w:numId w:val="20"/>
              </w:numPr>
              <w:spacing w:after="0" w:line="240" w:lineRule="auto"/>
              <w:ind w:left="179" w:hanging="179"/>
              <w:rPr>
                <w:rFonts w:ascii="Arial" w:eastAsia="Times New Roman" w:hAnsi="Arial" w:cs="Arial"/>
                <w:color w:val="000000" w:themeColor="text1"/>
                <w:sz w:val="16"/>
                <w:szCs w:val="16"/>
                <w:lang w:eastAsia="cs-CZ"/>
              </w:rPr>
            </w:pPr>
            <w:r w:rsidRPr="00A902C2">
              <w:rPr>
                <w:rFonts w:ascii="Arial" w:eastAsia="Times New Roman" w:hAnsi="Arial" w:cs="Arial"/>
                <w:color w:val="000000" w:themeColor="text1"/>
                <w:sz w:val="16"/>
                <w:szCs w:val="16"/>
                <w:lang w:eastAsia="cs-CZ"/>
              </w:rPr>
              <w:t xml:space="preserve">Není potřeba sdílet s jinou odborností - např. 502 - dětská chirurgie? </w:t>
            </w:r>
          </w:p>
          <w:p w14:paraId="1B867F83" w14:textId="77777777" w:rsidR="00BB2312" w:rsidRPr="00A902C2" w:rsidRDefault="00BB2312" w:rsidP="00C82506">
            <w:pPr>
              <w:pStyle w:val="Odstavecseseznamem"/>
              <w:numPr>
                <w:ilvl w:val="0"/>
                <w:numId w:val="20"/>
              </w:numPr>
              <w:spacing w:after="0" w:line="240" w:lineRule="auto"/>
              <w:ind w:left="179" w:hanging="179"/>
              <w:rPr>
                <w:rFonts w:ascii="Arial" w:eastAsia="Times New Roman" w:hAnsi="Arial" w:cs="Arial"/>
                <w:color w:val="000000" w:themeColor="text1"/>
                <w:sz w:val="16"/>
                <w:szCs w:val="16"/>
                <w:lang w:eastAsia="cs-CZ"/>
              </w:rPr>
            </w:pPr>
            <w:r w:rsidRPr="00A902C2">
              <w:rPr>
                <w:rFonts w:ascii="Arial" w:eastAsia="Times New Roman" w:hAnsi="Arial" w:cs="Arial"/>
                <w:color w:val="000000" w:themeColor="text1"/>
                <w:sz w:val="16"/>
                <w:szCs w:val="16"/>
                <w:lang w:eastAsia="cs-CZ"/>
              </w:rPr>
              <w:t>Nositelé – kolik lékařů je přítomno operaci? Poslední asistence se nekalkuluje</w:t>
            </w:r>
          </w:p>
          <w:p w14:paraId="11D67C57" w14:textId="77777777" w:rsidR="00BB2312" w:rsidRPr="00A902C2" w:rsidRDefault="00BB2312" w:rsidP="00C82506">
            <w:pPr>
              <w:pStyle w:val="Odstavecseseznamem"/>
              <w:numPr>
                <w:ilvl w:val="0"/>
                <w:numId w:val="20"/>
              </w:numPr>
              <w:spacing w:after="0" w:line="240" w:lineRule="auto"/>
              <w:ind w:left="179" w:hanging="179"/>
              <w:rPr>
                <w:rFonts w:ascii="Arial" w:eastAsia="Times New Roman" w:hAnsi="Arial" w:cs="Arial"/>
                <w:color w:val="000000" w:themeColor="text1"/>
                <w:sz w:val="16"/>
                <w:szCs w:val="16"/>
                <w:lang w:eastAsia="cs-CZ"/>
              </w:rPr>
            </w:pPr>
            <w:r w:rsidRPr="00A902C2">
              <w:rPr>
                <w:rFonts w:ascii="Arial" w:eastAsia="Times New Roman" w:hAnsi="Arial" w:cs="Arial"/>
                <w:color w:val="000000" w:themeColor="text1"/>
                <w:sz w:val="16"/>
                <w:szCs w:val="16"/>
                <w:lang w:eastAsia="cs-CZ"/>
              </w:rPr>
              <w:t xml:space="preserve">Čas výkonu? Udává se, že nyní vykazován jako 51515 a 51517 – kde čas 60 nebo 90 min, zde </w:t>
            </w:r>
            <w:proofErr w:type="gramStart"/>
            <w:r w:rsidRPr="00A902C2">
              <w:rPr>
                <w:rFonts w:ascii="Arial" w:eastAsia="Times New Roman" w:hAnsi="Arial" w:cs="Arial"/>
                <w:color w:val="000000" w:themeColor="text1"/>
                <w:sz w:val="16"/>
                <w:szCs w:val="16"/>
                <w:lang w:eastAsia="cs-CZ"/>
              </w:rPr>
              <w:t>120min</w:t>
            </w:r>
            <w:proofErr w:type="gramEnd"/>
            <w:r w:rsidRPr="00A902C2">
              <w:rPr>
                <w:rFonts w:ascii="Arial" w:eastAsia="Times New Roman" w:hAnsi="Arial" w:cs="Arial"/>
                <w:color w:val="000000" w:themeColor="text1"/>
                <w:sz w:val="16"/>
                <w:szCs w:val="16"/>
                <w:lang w:eastAsia="cs-CZ"/>
              </w:rPr>
              <w:t xml:space="preserve"> – důvod?</w:t>
            </w:r>
          </w:p>
          <w:p w14:paraId="6C6CCE79" w14:textId="77777777" w:rsidR="00BB2312" w:rsidRPr="00A902C2" w:rsidRDefault="00BB2312" w:rsidP="00C82506">
            <w:pPr>
              <w:pStyle w:val="Odstavecseseznamem"/>
              <w:numPr>
                <w:ilvl w:val="0"/>
                <w:numId w:val="20"/>
              </w:numPr>
              <w:spacing w:after="0" w:line="240" w:lineRule="auto"/>
              <w:ind w:left="179" w:hanging="179"/>
              <w:rPr>
                <w:rFonts w:ascii="Arial" w:eastAsia="Times New Roman" w:hAnsi="Arial" w:cs="Arial"/>
                <w:color w:val="000000" w:themeColor="text1"/>
                <w:sz w:val="16"/>
                <w:szCs w:val="16"/>
                <w:lang w:eastAsia="cs-CZ"/>
              </w:rPr>
            </w:pPr>
            <w:r w:rsidRPr="00A902C2">
              <w:rPr>
                <w:rFonts w:ascii="Arial" w:eastAsia="Times New Roman" w:hAnsi="Arial" w:cs="Arial"/>
                <w:color w:val="000000" w:themeColor="text1"/>
                <w:sz w:val="16"/>
                <w:szCs w:val="16"/>
                <w:lang w:eastAsia="cs-CZ"/>
              </w:rPr>
              <w:t>OM: SH, nutno není specifikováno pracoviště v Podmínce, nutno doplnit</w:t>
            </w:r>
          </w:p>
          <w:p w14:paraId="2539F2FE" w14:textId="77777777" w:rsidR="00BB2312" w:rsidRPr="00A902C2" w:rsidRDefault="00BB2312" w:rsidP="00C82506">
            <w:pPr>
              <w:pStyle w:val="Odstavecseseznamem"/>
              <w:numPr>
                <w:ilvl w:val="0"/>
                <w:numId w:val="20"/>
              </w:numPr>
              <w:spacing w:after="0" w:line="240" w:lineRule="auto"/>
              <w:ind w:left="179" w:hanging="179"/>
              <w:rPr>
                <w:rFonts w:ascii="Arial" w:eastAsia="Times New Roman" w:hAnsi="Arial" w:cs="Arial"/>
                <w:color w:val="000000" w:themeColor="text1"/>
                <w:sz w:val="16"/>
                <w:szCs w:val="16"/>
                <w:lang w:eastAsia="cs-CZ"/>
              </w:rPr>
            </w:pPr>
            <w:r w:rsidRPr="00A902C2">
              <w:rPr>
                <w:rFonts w:ascii="Arial" w:eastAsia="Times New Roman" w:hAnsi="Arial" w:cs="Arial"/>
                <w:color w:val="000000" w:themeColor="text1"/>
                <w:sz w:val="16"/>
                <w:szCs w:val="16"/>
                <w:lang w:eastAsia="cs-CZ"/>
              </w:rPr>
              <w:t xml:space="preserve">Nutno vyjasnit (rozklíčovat) a doložit položku A002368 použití laparoskopického síta včetně ceny. Tato položka není v žádném platném </w:t>
            </w:r>
            <w:proofErr w:type="gramStart"/>
            <w:r w:rsidRPr="00A902C2">
              <w:rPr>
                <w:rFonts w:ascii="Arial" w:eastAsia="Times New Roman" w:hAnsi="Arial" w:cs="Arial"/>
                <w:color w:val="000000" w:themeColor="text1"/>
                <w:sz w:val="16"/>
                <w:szCs w:val="16"/>
                <w:lang w:eastAsia="cs-CZ"/>
              </w:rPr>
              <w:t>výkonu….</w:t>
            </w:r>
            <w:proofErr w:type="gramEnd"/>
            <w:r w:rsidRPr="00A902C2">
              <w:rPr>
                <w:rFonts w:ascii="Arial" w:eastAsia="Times New Roman" w:hAnsi="Arial" w:cs="Arial"/>
                <w:color w:val="000000" w:themeColor="text1"/>
                <w:sz w:val="16"/>
                <w:szCs w:val="16"/>
                <w:lang w:eastAsia="cs-CZ"/>
              </w:rPr>
              <w:t xml:space="preserve">→odebrat položku </w:t>
            </w:r>
            <w:proofErr w:type="gramStart"/>
            <w:r w:rsidRPr="00A902C2">
              <w:rPr>
                <w:rFonts w:ascii="Arial" w:eastAsia="Times New Roman" w:hAnsi="Arial" w:cs="Arial"/>
                <w:color w:val="000000" w:themeColor="text1"/>
                <w:sz w:val="16"/>
                <w:szCs w:val="16"/>
                <w:lang w:eastAsia="cs-CZ"/>
              </w:rPr>
              <w:t>A002368 - použití</w:t>
            </w:r>
            <w:proofErr w:type="gramEnd"/>
            <w:r w:rsidRPr="00A902C2">
              <w:rPr>
                <w:rFonts w:ascii="Arial" w:eastAsia="Times New Roman" w:hAnsi="Arial" w:cs="Arial"/>
                <w:color w:val="000000" w:themeColor="text1"/>
                <w:sz w:val="16"/>
                <w:szCs w:val="16"/>
                <w:lang w:eastAsia="cs-CZ"/>
              </w:rPr>
              <w:t xml:space="preserve"> laparoskopického síta z PMAT a zařadit položku </w:t>
            </w:r>
            <w:proofErr w:type="gramStart"/>
            <w:r w:rsidRPr="00A902C2">
              <w:rPr>
                <w:rFonts w:ascii="Arial" w:eastAsia="Times New Roman" w:hAnsi="Arial" w:cs="Arial"/>
                <w:color w:val="000000" w:themeColor="text1"/>
                <w:sz w:val="16"/>
                <w:szCs w:val="16"/>
                <w:lang w:eastAsia="cs-CZ"/>
              </w:rPr>
              <w:t>A001059 - operační</w:t>
            </w:r>
            <w:proofErr w:type="gramEnd"/>
            <w:r w:rsidRPr="00A902C2">
              <w:rPr>
                <w:rFonts w:ascii="Arial" w:eastAsia="Times New Roman" w:hAnsi="Arial" w:cs="Arial"/>
                <w:color w:val="000000" w:themeColor="text1"/>
                <w:sz w:val="16"/>
                <w:szCs w:val="16"/>
                <w:lang w:eastAsia="cs-CZ"/>
              </w:rPr>
              <w:t xml:space="preserve"> síto laparoskopické do přístrojového vybavení a do o </w:t>
            </w:r>
            <w:proofErr w:type="spellStart"/>
            <w:r w:rsidRPr="00A902C2">
              <w:rPr>
                <w:rFonts w:ascii="Arial" w:eastAsia="Times New Roman" w:hAnsi="Arial" w:cs="Arial"/>
                <w:color w:val="000000" w:themeColor="text1"/>
                <w:sz w:val="16"/>
                <w:szCs w:val="16"/>
                <w:lang w:eastAsia="cs-CZ"/>
              </w:rPr>
              <w:t>PMATu</w:t>
            </w:r>
            <w:proofErr w:type="spellEnd"/>
            <w:r w:rsidRPr="00A902C2">
              <w:rPr>
                <w:rFonts w:ascii="Arial" w:eastAsia="Times New Roman" w:hAnsi="Arial" w:cs="Arial"/>
                <w:color w:val="000000" w:themeColor="text1"/>
                <w:sz w:val="16"/>
                <w:szCs w:val="16"/>
                <w:lang w:eastAsia="cs-CZ"/>
              </w:rPr>
              <w:t xml:space="preserve"> naopak doplnit položky, které jsou použity vždy = </w:t>
            </w:r>
            <w:proofErr w:type="spellStart"/>
            <w:r w:rsidRPr="00A902C2">
              <w:rPr>
                <w:rFonts w:ascii="Arial" w:eastAsia="Times New Roman" w:hAnsi="Arial" w:cs="Arial"/>
                <w:color w:val="000000" w:themeColor="text1"/>
                <w:sz w:val="16"/>
                <w:szCs w:val="16"/>
                <w:lang w:eastAsia="cs-CZ"/>
              </w:rPr>
              <w:t>rouškování</w:t>
            </w:r>
            <w:proofErr w:type="spellEnd"/>
            <w:r w:rsidRPr="00A902C2">
              <w:rPr>
                <w:rFonts w:ascii="Arial" w:eastAsia="Times New Roman" w:hAnsi="Arial" w:cs="Arial"/>
                <w:color w:val="000000" w:themeColor="text1"/>
                <w:sz w:val="16"/>
                <w:szCs w:val="16"/>
                <w:lang w:eastAsia="cs-CZ"/>
              </w:rPr>
              <w:t>, šití atd</w:t>
            </w:r>
          </w:p>
          <w:p w14:paraId="3B2BB7A4" w14:textId="77777777" w:rsidR="00BB2312" w:rsidRPr="00A902C2" w:rsidRDefault="00BB2312" w:rsidP="00C82506">
            <w:pPr>
              <w:pStyle w:val="Odstavecseseznamem"/>
              <w:numPr>
                <w:ilvl w:val="0"/>
                <w:numId w:val="20"/>
              </w:numPr>
              <w:spacing w:after="0" w:line="240" w:lineRule="auto"/>
              <w:ind w:left="179" w:hanging="179"/>
              <w:rPr>
                <w:rFonts w:ascii="Arial" w:eastAsia="Times New Roman" w:hAnsi="Arial" w:cs="Arial"/>
                <w:color w:val="000000" w:themeColor="text1"/>
                <w:sz w:val="16"/>
                <w:szCs w:val="16"/>
                <w:lang w:eastAsia="cs-CZ"/>
              </w:rPr>
            </w:pPr>
            <w:r w:rsidRPr="00A902C2">
              <w:rPr>
                <w:rFonts w:ascii="Arial" w:eastAsia="Times New Roman" w:hAnsi="Arial" w:cs="Arial"/>
                <w:color w:val="000000" w:themeColor="text1"/>
                <w:sz w:val="16"/>
                <w:szCs w:val="16"/>
                <w:lang w:eastAsia="cs-CZ"/>
              </w:rPr>
              <w:t xml:space="preserve">ZUM –nově zařadit Balónkový dilatátor (umožňuje rozšíření tkáně, zlepšuje přístup, vizualizaci a vytváří požadovaný prostor pro zákrok.) OS Dokladuje pouze žádost o zařazení do </w:t>
            </w:r>
            <w:proofErr w:type="spellStart"/>
            <w:r w:rsidRPr="00A902C2">
              <w:rPr>
                <w:rFonts w:ascii="Arial" w:eastAsia="Times New Roman" w:hAnsi="Arial" w:cs="Arial"/>
                <w:color w:val="000000" w:themeColor="text1"/>
                <w:sz w:val="16"/>
                <w:szCs w:val="16"/>
                <w:lang w:eastAsia="cs-CZ"/>
              </w:rPr>
              <w:t>čísleníku</w:t>
            </w:r>
            <w:proofErr w:type="spellEnd"/>
            <w:r w:rsidRPr="00A902C2">
              <w:rPr>
                <w:rFonts w:ascii="Arial" w:eastAsia="Times New Roman" w:hAnsi="Arial" w:cs="Arial"/>
                <w:color w:val="000000" w:themeColor="text1"/>
                <w:sz w:val="16"/>
                <w:szCs w:val="16"/>
                <w:lang w:eastAsia="cs-CZ"/>
              </w:rPr>
              <w:t xml:space="preserve"> </w:t>
            </w:r>
            <w:proofErr w:type="gramStart"/>
            <w:r w:rsidRPr="00A902C2">
              <w:rPr>
                <w:rFonts w:ascii="Arial" w:eastAsia="Times New Roman" w:hAnsi="Arial" w:cs="Arial"/>
                <w:color w:val="000000" w:themeColor="text1"/>
                <w:sz w:val="16"/>
                <w:szCs w:val="16"/>
                <w:lang w:eastAsia="cs-CZ"/>
              </w:rPr>
              <w:t>MZ</w:t>
            </w:r>
            <w:proofErr w:type="gramEnd"/>
            <w:r w:rsidRPr="00A902C2">
              <w:rPr>
                <w:rFonts w:ascii="Arial" w:eastAsia="Times New Roman" w:hAnsi="Arial" w:cs="Arial"/>
                <w:color w:val="000000" w:themeColor="text1"/>
                <w:sz w:val="16"/>
                <w:szCs w:val="16"/>
                <w:lang w:eastAsia="cs-CZ"/>
              </w:rPr>
              <w:t xml:space="preserve"> ale nedokladuje nic dalšího – cenu, specifikaci ZUM, katalogový list apod. – nutno doložit</w:t>
            </w:r>
          </w:p>
          <w:p w14:paraId="1730DF5B" w14:textId="77777777" w:rsidR="00BB2312" w:rsidRPr="00A902C2" w:rsidRDefault="00BB2312" w:rsidP="00C82506">
            <w:pPr>
              <w:pStyle w:val="Odstavecseseznamem"/>
              <w:numPr>
                <w:ilvl w:val="0"/>
                <w:numId w:val="20"/>
              </w:numPr>
              <w:spacing w:after="0" w:line="240" w:lineRule="auto"/>
              <w:ind w:left="179" w:hanging="179"/>
              <w:rPr>
                <w:rFonts w:ascii="Arial" w:eastAsia="Times New Roman" w:hAnsi="Arial" w:cs="Arial"/>
                <w:color w:val="000000" w:themeColor="text1"/>
                <w:sz w:val="16"/>
                <w:szCs w:val="16"/>
                <w:lang w:eastAsia="cs-CZ"/>
              </w:rPr>
            </w:pPr>
            <w:r w:rsidRPr="00A902C2">
              <w:rPr>
                <w:rFonts w:ascii="Arial" w:eastAsia="Times New Roman" w:hAnsi="Arial" w:cs="Arial"/>
                <w:color w:val="000000" w:themeColor="text1"/>
                <w:sz w:val="16"/>
                <w:szCs w:val="16"/>
                <w:lang w:eastAsia="cs-CZ"/>
              </w:rPr>
              <w:t xml:space="preserve">Nedávat odkazy na Kategorizaci zdravotnického materiálu, ale </w:t>
            </w:r>
            <w:proofErr w:type="spellStart"/>
            <w:r w:rsidRPr="00A902C2">
              <w:rPr>
                <w:rFonts w:ascii="Arial" w:eastAsia="Times New Roman" w:hAnsi="Arial" w:cs="Arial"/>
                <w:color w:val="000000" w:themeColor="text1"/>
                <w:sz w:val="16"/>
                <w:szCs w:val="16"/>
                <w:lang w:eastAsia="cs-CZ"/>
              </w:rPr>
              <w:t>ev</w:t>
            </w:r>
            <w:proofErr w:type="spellEnd"/>
            <w:r w:rsidRPr="00A902C2">
              <w:rPr>
                <w:rFonts w:ascii="Arial" w:eastAsia="Times New Roman" w:hAnsi="Arial" w:cs="Arial"/>
                <w:color w:val="000000" w:themeColor="text1"/>
                <w:sz w:val="16"/>
                <w:szCs w:val="16"/>
                <w:lang w:eastAsia="cs-CZ"/>
              </w:rPr>
              <w:t xml:space="preserve"> na ÚK VZP! </w:t>
            </w:r>
          </w:p>
          <w:p w14:paraId="48F55231" w14:textId="77777777" w:rsidR="00BB2312" w:rsidRPr="00092E2E" w:rsidRDefault="00BB2312" w:rsidP="00C82506">
            <w:pPr>
              <w:pStyle w:val="Odstavecseseznamem"/>
              <w:numPr>
                <w:ilvl w:val="0"/>
                <w:numId w:val="20"/>
              </w:numPr>
              <w:spacing w:after="0" w:line="240" w:lineRule="auto"/>
              <w:ind w:left="179" w:hanging="179"/>
              <w:rPr>
                <w:rFonts w:ascii="Arial" w:eastAsia="Times New Roman" w:hAnsi="Arial" w:cs="Arial"/>
                <w:color w:val="000000" w:themeColor="text1"/>
                <w:sz w:val="16"/>
                <w:szCs w:val="16"/>
                <w:lang w:eastAsia="cs-CZ"/>
              </w:rPr>
            </w:pPr>
            <w:r w:rsidRPr="00092E2E">
              <w:rPr>
                <w:rFonts w:ascii="Arial" w:eastAsia="Times New Roman" w:hAnsi="Arial" w:cs="Arial"/>
                <w:color w:val="000000"/>
                <w:sz w:val="16"/>
                <w:szCs w:val="16"/>
                <w:lang w:eastAsia="cs-CZ"/>
              </w:rPr>
              <w:t xml:space="preserve">není zde uveden </w:t>
            </w:r>
            <w:proofErr w:type="spellStart"/>
            <w:r w:rsidRPr="00092E2E">
              <w:rPr>
                <w:rFonts w:ascii="Arial" w:eastAsia="Times New Roman" w:hAnsi="Arial" w:cs="Arial"/>
                <w:color w:val="000000"/>
                <w:sz w:val="16"/>
                <w:szCs w:val="16"/>
                <w:lang w:eastAsia="cs-CZ"/>
              </w:rPr>
              <w:t>kod</w:t>
            </w:r>
            <w:proofErr w:type="spellEnd"/>
            <w:r w:rsidRPr="00092E2E">
              <w:rPr>
                <w:rFonts w:ascii="Arial" w:eastAsia="Times New Roman" w:hAnsi="Arial" w:cs="Arial"/>
                <w:color w:val="000000"/>
                <w:sz w:val="16"/>
                <w:szCs w:val="16"/>
                <w:lang w:eastAsia="cs-CZ"/>
              </w:rPr>
              <w:t xml:space="preserve"> </w:t>
            </w:r>
            <w:proofErr w:type="gramStart"/>
            <w:r w:rsidRPr="00092E2E">
              <w:rPr>
                <w:rFonts w:ascii="Arial" w:eastAsia="Times New Roman" w:hAnsi="Arial" w:cs="Arial"/>
                <w:color w:val="000000"/>
                <w:sz w:val="16"/>
                <w:szCs w:val="16"/>
                <w:lang w:eastAsia="cs-CZ"/>
              </w:rPr>
              <w:t>materiálu  +</w:t>
            </w:r>
            <w:proofErr w:type="gramEnd"/>
            <w:r w:rsidRPr="00092E2E">
              <w:rPr>
                <w:rFonts w:ascii="Arial" w:eastAsia="Times New Roman" w:hAnsi="Arial" w:cs="Arial"/>
                <w:color w:val="000000"/>
                <w:sz w:val="16"/>
                <w:szCs w:val="16"/>
                <w:lang w:eastAsia="cs-CZ"/>
              </w:rPr>
              <w:t xml:space="preserve"> je uveden konkrétní </w:t>
            </w:r>
            <w:r w:rsidRPr="00092E2E">
              <w:rPr>
                <w:rFonts w:ascii="Arial" w:eastAsia="Times New Roman" w:hAnsi="Arial" w:cs="Arial"/>
                <w:color w:val="000000" w:themeColor="text1"/>
                <w:sz w:val="16"/>
                <w:szCs w:val="16"/>
                <w:lang w:eastAsia="cs-CZ"/>
              </w:rPr>
              <w:t xml:space="preserve">VZP </w:t>
            </w:r>
            <w:proofErr w:type="spellStart"/>
            <w:r w:rsidRPr="00092E2E">
              <w:rPr>
                <w:rFonts w:ascii="Arial" w:eastAsia="Times New Roman" w:hAnsi="Arial" w:cs="Arial"/>
                <w:color w:val="000000" w:themeColor="text1"/>
                <w:sz w:val="16"/>
                <w:szCs w:val="16"/>
                <w:lang w:eastAsia="cs-CZ"/>
              </w:rPr>
              <w:t>kod</w:t>
            </w:r>
            <w:proofErr w:type="spellEnd"/>
            <w:r w:rsidRPr="00092E2E">
              <w:rPr>
                <w:rFonts w:ascii="Arial" w:eastAsia="Times New Roman" w:hAnsi="Arial" w:cs="Arial"/>
                <w:color w:val="000000" w:themeColor="text1"/>
                <w:sz w:val="16"/>
                <w:szCs w:val="16"/>
                <w:lang w:eastAsia="cs-CZ"/>
              </w:rPr>
              <w:t xml:space="preserve"> </w:t>
            </w:r>
            <w:proofErr w:type="spellStart"/>
            <w:r w:rsidRPr="00092E2E">
              <w:rPr>
                <w:rFonts w:ascii="Arial" w:eastAsia="Times New Roman" w:hAnsi="Arial" w:cs="Arial"/>
                <w:color w:val="000000" w:themeColor="text1"/>
                <w:sz w:val="16"/>
                <w:szCs w:val="16"/>
                <w:lang w:eastAsia="cs-CZ"/>
              </w:rPr>
              <w:t>ZUMu</w:t>
            </w:r>
            <w:proofErr w:type="spellEnd"/>
            <w:r w:rsidRPr="00092E2E">
              <w:rPr>
                <w:rFonts w:ascii="Arial" w:eastAsia="Times New Roman" w:hAnsi="Arial" w:cs="Arial"/>
                <w:color w:val="000000" w:themeColor="text1"/>
                <w:sz w:val="16"/>
                <w:szCs w:val="16"/>
                <w:lang w:eastAsia="cs-CZ"/>
              </w:rPr>
              <w:t xml:space="preserve">) NÁSTROJ </w:t>
            </w:r>
            <w:proofErr w:type="gramStart"/>
            <w:r w:rsidRPr="00092E2E">
              <w:rPr>
                <w:rFonts w:ascii="Arial" w:eastAsia="Times New Roman" w:hAnsi="Arial" w:cs="Arial"/>
                <w:color w:val="000000" w:themeColor="text1"/>
                <w:sz w:val="16"/>
                <w:szCs w:val="16"/>
                <w:lang w:eastAsia="cs-CZ"/>
              </w:rPr>
              <w:t>LAPAROSKOPICKÝ - TROKAR</w:t>
            </w:r>
            <w:proofErr w:type="gramEnd"/>
            <w:r w:rsidRPr="00092E2E">
              <w:rPr>
                <w:rFonts w:ascii="Arial" w:eastAsia="Times New Roman" w:hAnsi="Arial" w:cs="Arial"/>
                <w:color w:val="000000" w:themeColor="text1"/>
                <w:sz w:val="16"/>
                <w:szCs w:val="16"/>
                <w:lang w:eastAsia="cs-CZ"/>
              </w:rPr>
              <w:t xml:space="preserve"> (RETRAKTOR) - </w:t>
            </w:r>
            <w:proofErr w:type="gramStart"/>
            <w:r w:rsidRPr="00092E2E">
              <w:rPr>
                <w:rFonts w:ascii="Arial" w:eastAsia="Times New Roman" w:hAnsi="Arial" w:cs="Arial"/>
                <w:color w:val="000000" w:themeColor="text1"/>
                <w:sz w:val="16"/>
                <w:szCs w:val="16"/>
                <w:lang w:eastAsia="cs-CZ"/>
              </w:rPr>
              <w:t>SURGITRACTOR,JEDNORÁZOVÝ</w:t>
            </w:r>
            <w:proofErr w:type="gramEnd"/>
            <w:r w:rsidRPr="00092E2E">
              <w:rPr>
                <w:rFonts w:ascii="Arial" w:eastAsia="Times New Roman" w:hAnsi="Arial" w:cs="Arial"/>
                <w:color w:val="000000" w:themeColor="text1"/>
                <w:sz w:val="16"/>
                <w:szCs w:val="16"/>
                <w:lang w:eastAsia="cs-CZ"/>
              </w:rPr>
              <w:t xml:space="preserve"> : 5 </w:t>
            </w:r>
            <w:proofErr w:type="gramStart"/>
            <w:r w:rsidRPr="00092E2E">
              <w:rPr>
                <w:rFonts w:ascii="Arial" w:eastAsia="Times New Roman" w:hAnsi="Arial" w:cs="Arial"/>
                <w:color w:val="000000" w:themeColor="text1"/>
                <w:sz w:val="16"/>
                <w:szCs w:val="16"/>
                <w:lang w:eastAsia="cs-CZ"/>
              </w:rPr>
              <w:t>položek  ZUM</w:t>
            </w:r>
            <w:proofErr w:type="gramEnd"/>
            <w:r w:rsidRPr="00092E2E">
              <w:rPr>
                <w:rFonts w:ascii="Arial" w:eastAsia="Times New Roman" w:hAnsi="Arial" w:cs="Arial"/>
                <w:color w:val="000000" w:themeColor="text1"/>
                <w:sz w:val="16"/>
                <w:szCs w:val="16"/>
                <w:lang w:eastAsia="cs-CZ"/>
              </w:rPr>
              <w:t xml:space="preserve"> v </w:t>
            </w:r>
            <w:proofErr w:type="spellStart"/>
            <w:r w:rsidRPr="00092E2E">
              <w:rPr>
                <w:rFonts w:ascii="Arial" w:eastAsia="Times New Roman" w:hAnsi="Arial" w:cs="Arial"/>
                <w:color w:val="000000" w:themeColor="text1"/>
                <w:sz w:val="16"/>
                <w:szCs w:val="16"/>
                <w:lang w:eastAsia="cs-CZ"/>
              </w:rPr>
              <w:t>uhradovém</w:t>
            </w:r>
            <w:proofErr w:type="spellEnd"/>
            <w:r w:rsidRPr="00092E2E">
              <w:rPr>
                <w:rFonts w:ascii="Arial" w:eastAsia="Times New Roman" w:hAnsi="Arial" w:cs="Arial"/>
                <w:color w:val="000000" w:themeColor="text1"/>
                <w:sz w:val="16"/>
                <w:szCs w:val="16"/>
                <w:lang w:eastAsia="cs-CZ"/>
              </w:rPr>
              <w:t xml:space="preserve"> rozpětí 892,11 kč - 2 267,77 Kč; (uvedena kategorie dle ÚZIS nikoliv </w:t>
            </w:r>
            <w:proofErr w:type="spellStart"/>
            <w:r w:rsidRPr="00092E2E">
              <w:rPr>
                <w:rFonts w:ascii="Arial" w:eastAsia="Times New Roman" w:hAnsi="Arial" w:cs="Arial"/>
                <w:color w:val="000000" w:themeColor="text1"/>
                <w:sz w:val="16"/>
                <w:szCs w:val="16"/>
                <w:lang w:eastAsia="cs-CZ"/>
              </w:rPr>
              <w:t>kod</w:t>
            </w:r>
            <w:proofErr w:type="spellEnd"/>
            <w:r w:rsidRPr="00092E2E">
              <w:rPr>
                <w:rFonts w:ascii="Arial" w:eastAsia="Times New Roman" w:hAnsi="Arial" w:cs="Arial"/>
                <w:color w:val="000000" w:themeColor="text1"/>
                <w:sz w:val="16"/>
                <w:szCs w:val="16"/>
                <w:lang w:eastAsia="cs-CZ"/>
              </w:rPr>
              <w:t xml:space="preserve"> materiálu) </w:t>
            </w:r>
          </w:p>
          <w:p w14:paraId="065EFB1F" w14:textId="77777777" w:rsidR="00BB2312" w:rsidRPr="00092E2E" w:rsidRDefault="00BB2312" w:rsidP="00C82506">
            <w:pPr>
              <w:pStyle w:val="Odstavecseseznamem"/>
              <w:numPr>
                <w:ilvl w:val="0"/>
                <w:numId w:val="20"/>
              </w:numPr>
              <w:spacing w:after="0" w:line="240" w:lineRule="auto"/>
              <w:ind w:left="179" w:hanging="179"/>
              <w:rPr>
                <w:rFonts w:ascii="Arial" w:eastAsia="Times New Roman" w:hAnsi="Arial" w:cs="Arial"/>
                <w:color w:val="000000" w:themeColor="text1"/>
                <w:sz w:val="16"/>
                <w:szCs w:val="16"/>
                <w:lang w:eastAsia="cs-CZ"/>
              </w:rPr>
            </w:pPr>
            <w:r w:rsidRPr="00092E2E">
              <w:rPr>
                <w:rFonts w:ascii="Arial" w:eastAsia="Times New Roman" w:hAnsi="Arial" w:cs="Arial"/>
                <w:b/>
                <w:color w:val="000000" w:themeColor="text1"/>
                <w:sz w:val="16"/>
                <w:szCs w:val="16"/>
                <w:lang w:eastAsia="cs-CZ"/>
              </w:rPr>
              <w:t xml:space="preserve">26.09.01.01 - </w:t>
            </w:r>
            <w:proofErr w:type="gramStart"/>
            <w:r w:rsidRPr="00092E2E">
              <w:rPr>
                <w:rFonts w:ascii="Arial" w:eastAsia="Times New Roman" w:hAnsi="Arial" w:cs="Arial"/>
                <w:b/>
                <w:color w:val="000000" w:themeColor="text1"/>
                <w:sz w:val="16"/>
                <w:szCs w:val="16"/>
                <w:lang w:eastAsia="cs-CZ"/>
              </w:rPr>
              <w:t>Chirurgické  tkaniny</w:t>
            </w:r>
            <w:proofErr w:type="gramEnd"/>
            <w:r w:rsidRPr="00092E2E">
              <w:rPr>
                <w:rFonts w:ascii="Arial" w:eastAsia="Times New Roman" w:hAnsi="Arial" w:cs="Arial"/>
                <w:b/>
                <w:color w:val="000000" w:themeColor="text1"/>
                <w:sz w:val="16"/>
                <w:szCs w:val="16"/>
                <w:lang w:eastAsia="cs-CZ"/>
              </w:rPr>
              <w:t xml:space="preserve"> -</w:t>
            </w:r>
            <w:r w:rsidRPr="00092E2E">
              <w:rPr>
                <w:rFonts w:ascii="Arial" w:eastAsia="Times New Roman" w:hAnsi="Arial" w:cs="Arial"/>
                <w:color w:val="000000" w:themeColor="text1"/>
                <w:sz w:val="16"/>
                <w:szCs w:val="16"/>
                <w:lang w:eastAsia="cs-CZ"/>
              </w:rPr>
              <w:t xml:space="preserve"> síťky, </w:t>
            </w:r>
            <w:proofErr w:type="spellStart"/>
            <w:proofErr w:type="gramStart"/>
            <w:r w:rsidRPr="00092E2E">
              <w:rPr>
                <w:rFonts w:ascii="Arial" w:eastAsia="Times New Roman" w:hAnsi="Arial" w:cs="Arial"/>
                <w:color w:val="000000" w:themeColor="text1"/>
                <w:sz w:val="16"/>
                <w:szCs w:val="16"/>
                <w:lang w:eastAsia="cs-CZ"/>
              </w:rPr>
              <w:t>kylní</w:t>
            </w:r>
            <w:proofErr w:type="spellEnd"/>
            <w:r w:rsidRPr="00092E2E">
              <w:rPr>
                <w:rFonts w:ascii="Arial" w:eastAsia="Times New Roman" w:hAnsi="Arial" w:cs="Arial"/>
                <w:color w:val="000000" w:themeColor="text1"/>
                <w:sz w:val="16"/>
                <w:szCs w:val="16"/>
                <w:lang w:eastAsia="cs-CZ"/>
              </w:rPr>
              <w:t xml:space="preserve"> :</w:t>
            </w:r>
            <w:proofErr w:type="gramEnd"/>
            <w:r w:rsidRPr="00092E2E">
              <w:rPr>
                <w:rFonts w:ascii="Arial" w:eastAsia="Times New Roman" w:hAnsi="Arial" w:cs="Arial"/>
                <w:color w:val="000000" w:themeColor="text1"/>
                <w:sz w:val="16"/>
                <w:szCs w:val="16"/>
                <w:lang w:eastAsia="cs-CZ"/>
              </w:rPr>
              <w:t xml:space="preserve"> </w:t>
            </w:r>
            <w:r w:rsidRPr="00092E2E">
              <w:rPr>
                <w:rFonts w:ascii="Arial" w:eastAsia="Times New Roman" w:hAnsi="Arial" w:cs="Arial"/>
                <w:b/>
                <w:color w:val="000000" w:themeColor="text1"/>
                <w:sz w:val="16"/>
                <w:szCs w:val="16"/>
                <w:lang w:eastAsia="cs-CZ"/>
              </w:rPr>
              <w:t xml:space="preserve">458 položek ZUM v </w:t>
            </w:r>
            <w:proofErr w:type="spellStart"/>
            <w:r w:rsidRPr="00092E2E">
              <w:rPr>
                <w:rFonts w:ascii="Arial" w:eastAsia="Times New Roman" w:hAnsi="Arial" w:cs="Arial"/>
                <w:b/>
                <w:color w:val="000000" w:themeColor="text1"/>
                <w:sz w:val="16"/>
                <w:szCs w:val="16"/>
                <w:lang w:eastAsia="cs-CZ"/>
              </w:rPr>
              <w:t>uhradovém</w:t>
            </w:r>
            <w:proofErr w:type="spellEnd"/>
            <w:r w:rsidRPr="00092E2E">
              <w:rPr>
                <w:rFonts w:ascii="Arial" w:eastAsia="Times New Roman" w:hAnsi="Arial" w:cs="Arial"/>
                <w:b/>
                <w:color w:val="000000" w:themeColor="text1"/>
                <w:sz w:val="16"/>
                <w:szCs w:val="16"/>
                <w:lang w:eastAsia="cs-CZ"/>
              </w:rPr>
              <w:t xml:space="preserve"> rozpětí 216,21 Kč - 196 925,53 Kč;</w:t>
            </w:r>
            <w:r w:rsidRPr="00092E2E">
              <w:rPr>
                <w:rFonts w:ascii="Arial" w:eastAsia="Times New Roman" w:hAnsi="Arial" w:cs="Arial"/>
                <w:color w:val="000000" w:themeColor="text1"/>
                <w:sz w:val="16"/>
                <w:szCs w:val="16"/>
                <w:lang w:eastAsia="cs-CZ"/>
              </w:rPr>
              <w:t xml:space="preserve"> (uvedená kategorie dle UZIS nikoliv </w:t>
            </w:r>
            <w:proofErr w:type="spellStart"/>
            <w:r w:rsidRPr="00092E2E">
              <w:rPr>
                <w:rFonts w:ascii="Arial" w:eastAsia="Times New Roman" w:hAnsi="Arial" w:cs="Arial"/>
                <w:color w:val="000000" w:themeColor="text1"/>
                <w:sz w:val="16"/>
                <w:szCs w:val="16"/>
                <w:lang w:eastAsia="cs-CZ"/>
              </w:rPr>
              <w:t>kod</w:t>
            </w:r>
            <w:proofErr w:type="spellEnd"/>
            <w:r w:rsidRPr="00092E2E">
              <w:rPr>
                <w:rFonts w:ascii="Arial" w:eastAsia="Times New Roman" w:hAnsi="Arial" w:cs="Arial"/>
                <w:color w:val="000000" w:themeColor="text1"/>
                <w:sz w:val="16"/>
                <w:szCs w:val="16"/>
                <w:lang w:eastAsia="cs-CZ"/>
              </w:rPr>
              <w:t xml:space="preserve"> materiálu) </w:t>
            </w:r>
          </w:p>
          <w:p w14:paraId="04D47529" w14:textId="77777777" w:rsidR="00BB2312" w:rsidRPr="00F6658B" w:rsidRDefault="00BB2312" w:rsidP="00C82506">
            <w:pPr>
              <w:pStyle w:val="Odstavecseseznamem"/>
              <w:numPr>
                <w:ilvl w:val="0"/>
                <w:numId w:val="20"/>
              </w:numPr>
              <w:spacing w:after="0" w:line="240" w:lineRule="auto"/>
              <w:ind w:left="179" w:hanging="179"/>
              <w:rPr>
                <w:rFonts w:ascii="Arial" w:eastAsia="Times New Roman" w:hAnsi="Arial" w:cs="Arial"/>
                <w:color w:val="000000"/>
                <w:sz w:val="16"/>
                <w:szCs w:val="16"/>
                <w:lang w:eastAsia="cs-CZ"/>
              </w:rPr>
            </w:pPr>
            <w:r w:rsidRPr="00092E2E">
              <w:rPr>
                <w:rFonts w:ascii="Arial" w:eastAsia="Times New Roman" w:hAnsi="Arial" w:cs="Arial"/>
                <w:b/>
                <w:color w:val="000000" w:themeColor="text1"/>
                <w:sz w:val="16"/>
                <w:szCs w:val="16"/>
                <w:lang w:eastAsia="cs-CZ"/>
              </w:rPr>
              <w:t xml:space="preserve">50.09 - </w:t>
            </w:r>
            <w:proofErr w:type="gramStart"/>
            <w:r w:rsidRPr="00092E2E">
              <w:rPr>
                <w:rFonts w:ascii="Arial" w:eastAsia="Times New Roman" w:hAnsi="Arial" w:cs="Arial"/>
                <w:b/>
                <w:color w:val="000000" w:themeColor="text1"/>
                <w:sz w:val="16"/>
                <w:szCs w:val="16"/>
                <w:lang w:eastAsia="cs-CZ"/>
              </w:rPr>
              <w:t>Lepidla :</w:t>
            </w:r>
            <w:proofErr w:type="gramEnd"/>
            <w:r w:rsidRPr="00092E2E">
              <w:rPr>
                <w:rFonts w:ascii="Arial" w:eastAsia="Times New Roman" w:hAnsi="Arial" w:cs="Arial"/>
                <w:color w:val="000000" w:themeColor="text1"/>
                <w:sz w:val="16"/>
                <w:szCs w:val="16"/>
                <w:lang w:eastAsia="cs-CZ"/>
              </w:rPr>
              <w:t xml:space="preserve"> 20 položek ZUM v </w:t>
            </w:r>
            <w:proofErr w:type="spellStart"/>
            <w:r w:rsidRPr="00092E2E">
              <w:rPr>
                <w:rFonts w:ascii="Arial" w:eastAsia="Times New Roman" w:hAnsi="Arial" w:cs="Arial"/>
                <w:color w:val="000000" w:themeColor="text1"/>
                <w:sz w:val="16"/>
                <w:szCs w:val="16"/>
                <w:lang w:eastAsia="cs-CZ"/>
              </w:rPr>
              <w:t>uhradovém</w:t>
            </w:r>
            <w:proofErr w:type="spellEnd"/>
            <w:r w:rsidRPr="00092E2E">
              <w:rPr>
                <w:rFonts w:ascii="Arial" w:eastAsia="Times New Roman" w:hAnsi="Arial" w:cs="Arial"/>
                <w:color w:val="000000" w:themeColor="text1"/>
                <w:sz w:val="16"/>
                <w:szCs w:val="16"/>
                <w:lang w:eastAsia="cs-CZ"/>
              </w:rPr>
              <w:t xml:space="preserve"> rozpětí 165,53 Kč - 18 455,65 Kč</w:t>
            </w:r>
          </w:p>
        </w:tc>
      </w:tr>
      <w:tr w:rsidR="00BB2312" w:rsidRPr="00F6658B" w14:paraId="007FA02F" w14:textId="77777777" w:rsidTr="005A6FF5">
        <w:trPr>
          <w:trHeight w:val="123"/>
        </w:trPr>
        <w:tc>
          <w:tcPr>
            <w:tcW w:w="993" w:type="dxa"/>
            <w:tcBorders>
              <w:top w:val="nil"/>
              <w:left w:val="single" w:sz="4" w:space="0" w:color="auto"/>
              <w:bottom w:val="single" w:sz="4" w:space="0" w:color="auto"/>
              <w:right w:val="single" w:sz="4" w:space="0" w:color="auto"/>
            </w:tcBorders>
            <w:shd w:val="clear" w:color="auto" w:fill="auto"/>
            <w:hideMark/>
          </w:tcPr>
          <w:p w14:paraId="2BB61463"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511</w:t>
            </w:r>
          </w:p>
        </w:tc>
        <w:tc>
          <w:tcPr>
            <w:tcW w:w="2268" w:type="dxa"/>
            <w:tcBorders>
              <w:top w:val="nil"/>
              <w:left w:val="nil"/>
              <w:bottom w:val="single" w:sz="4" w:space="0" w:color="auto"/>
              <w:right w:val="single" w:sz="4" w:space="0" w:color="auto"/>
            </w:tcBorders>
            <w:shd w:val="clear" w:color="auto" w:fill="auto"/>
            <w:hideMark/>
          </w:tcPr>
          <w:p w14:paraId="0338D802"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51516</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FASCIÁLNÍ TRAKCE U REKONSTRUKCE BŘIŠNÍ STĚNY</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nový výkon</w:t>
            </w:r>
          </w:p>
        </w:tc>
        <w:tc>
          <w:tcPr>
            <w:tcW w:w="11624" w:type="dxa"/>
            <w:tcBorders>
              <w:top w:val="nil"/>
              <w:left w:val="nil"/>
              <w:bottom w:val="single" w:sz="4" w:space="0" w:color="auto"/>
              <w:right w:val="single" w:sz="4" w:space="0" w:color="auto"/>
            </w:tcBorders>
            <w:shd w:val="clear" w:color="auto" w:fill="auto"/>
            <w:hideMark/>
          </w:tcPr>
          <w:p w14:paraId="36C3877D" w14:textId="4B60AE4B" w:rsidR="00BB2312" w:rsidRPr="002324CC" w:rsidRDefault="00BB2312" w:rsidP="00C82506">
            <w:pPr>
              <w:pStyle w:val="Odstavecseseznamem"/>
              <w:numPr>
                <w:ilvl w:val="0"/>
                <w:numId w:val="21"/>
              </w:numPr>
              <w:spacing w:after="0" w:line="240" w:lineRule="auto"/>
              <w:ind w:left="179" w:hanging="179"/>
              <w:rPr>
                <w:rFonts w:ascii="Arial" w:eastAsia="Times New Roman" w:hAnsi="Arial" w:cs="Arial"/>
                <w:color w:val="000000" w:themeColor="text1"/>
                <w:sz w:val="16"/>
                <w:szCs w:val="16"/>
                <w:u w:val="single"/>
                <w:lang w:eastAsia="cs-CZ"/>
              </w:rPr>
            </w:pPr>
            <w:r w:rsidRPr="00331C8F">
              <w:rPr>
                <w:rFonts w:ascii="Arial" w:eastAsia="Times New Roman" w:hAnsi="Arial" w:cs="Arial"/>
                <w:color w:val="000000"/>
                <w:sz w:val="16"/>
                <w:szCs w:val="16"/>
                <w:lang w:eastAsia="cs-CZ"/>
              </w:rPr>
              <w:t>„</w:t>
            </w:r>
            <w:r w:rsidRPr="002324CC">
              <w:rPr>
                <w:rFonts w:ascii="Arial" w:eastAsia="Times New Roman" w:hAnsi="Arial" w:cs="Arial"/>
                <w:color w:val="000000" w:themeColor="text1"/>
                <w:sz w:val="16"/>
                <w:szCs w:val="16"/>
                <w:lang w:eastAsia="cs-CZ"/>
              </w:rPr>
              <w:t>V této indikaci nemá metoda trakce žádnou rovnocennou alternativu“→</w:t>
            </w:r>
            <w:r w:rsidR="002324CC">
              <w:rPr>
                <w:rFonts w:ascii="Arial" w:eastAsia="Times New Roman" w:hAnsi="Arial" w:cs="Arial"/>
                <w:color w:val="000000" w:themeColor="text1"/>
                <w:sz w:val="16"/>
                <w:szCs w:val="16"/>
                <w:lang w:eastAsia="cs-CZ"/>
              </w:rPr>
              <w:t xml:space="preserve"> </w:t>
            </w:r>
            <w:r w:rsidRPr="002324CC">
              <w:rPr>
                <w:rFonts w:ascii="Arial" w:eastAsia="Times New Roman" w:hAnsi="Arial" w:cs="Arial"/>
                <w:b/>
                <w:color w:val="000000" w:themeColor="text1"/>
                <w:sz w:val="16"/>
                <w:szCs w:val="16"/>
                <w:u w:val="single"/>
                <w:lang w:eastAsia="cs-CZ"/>
              </w:rPr>
              <w:t xml:space="preserve">inovativní ZUM žádáme </w:t>
            </w:r>
            <w:proofErr w:type="gramStart"/>
            <w:r w:rsidRPr="002324CC">
              <w:rPr>
                <w:rFonts w:ascii="Arial" w:eastAsia="Times New Roman" w:hAnsi="Arial" w:cs="Arial"/>
                <w:b/>
                <w:color w:val="000000" w:themeColor="text1"/>
                <w:sz w:val="16"/>
                <w:szCs w:val="16"/>
                <w:u w:val="single"/>
                <w:lang w:eastAsia="cs-CZ"/>
              </w:rPr>
              <w:t>odložit - ZUM</w:t>
            </w:r>
            <w:proofErr w:type="gramEnd"/>
            <w:r w:rsidRPr="002324CC">
              <w:rPr>
                <w:rFonts w:ascii="Arial" w:eastAsia="Times New Roman" w:hAnsi="Arial" w:cs="Arial"/>
                <w:b/>
                <w:color w:val="000000" w:themeColor="text1"/>
                <w:sz w:val="16"/>
                <w:szCs w:val="16"/>
                <w:u w:val="single"/>
                <w:lang w:eastAsia="cs-CZ"/>
              </w:rPr>
              <w:t xml:space="preserve"> je aktuálně v řešení, není reálné dořešit do 9_2025</w:t>
            </w:r>
          </w:p>
          <w:p w14:paraId="06319A30" w14:textId="77777777" w:rsidR="00BB2312" w:rsidRPr="002324CC" w:rsidRDefault="00BB2312" w:rsidP="00C82506">
            <w:pPr>
              <w:pStyle w:val="Odstavecseseznamem"/>
              <w:numPr>
                <w:ilvl w:val="0"/>
                <w:numId w:val="21"/>
              </w:numPr>
              <w:spacing w:after="0" w:line="240" w:lineRule="auto"/>
              <w:ind w:left="179" w:hanging="179"/>
              <w:rPr>
                <w:rFonts w:ascii="Arial" w:eastAsia="Times New Roman" w:hAnsi="Arial" w:cs="Arial"/>
                <w:color w:val="000000" w:themeColor="text1"/>
                <w:sz w:val="16"/>
                <w:szCs w:val="16"/>
                <w:lang w:eastAsia="cs-CZ"/>
              </w:rPr>
            </w:pPr>
            <w:r w:rsidRPr="002324CC">
              <w:rPr>
                <w:rFonts w:ascii="Arial" w:eastAsia="Times New Roman" w:hAnsi="Arial" w:cs="Arial"/>
                <w:color w:val="000000" w:themeColor="text1"/>
                <w:sz w:val="16"/>
                <w:szCs w:val="16"/>
                <w:lang w:eastAsia="cs-CZ"/>
              </w:rPr>
              <w:t xml:space="preserve">Lze přičíst, když je laparoskopický </w:t>
            </w:r>
            <w:proofErr w:type="gramStart"/>
            <w:r w:rsidRPr="002324CC">
              <w:rPr>
                <w:rFonts w:ascii="Arial" w:eastAsia="Times New Roman" w:hAnsi="Arial" w:cs="Arial"/>
                <w:color w:val="000000" w:themeColor="text1"/>
                <w:sz w:val="16"/>
                <w:szCs w:val="16"/>
                <w:lang w:eastAsia="cs-CZ"/>
              </w:rPr>
              <w:t>výkon  51711</w:t>
            </w:r>
            <w:proofErr w:type="gramEnd"/>
            <w:r w:rsidRPr="002324CC">
              <w:rPr>
                <w:rFonts w:ascii="Arial" w:eastAsia="Times New Roman" w:hAnsi="Arial" w:cs="Arial"/>
                <w:color w:val="000000" w:themeColor="text1"/>
                <w:sz w:val="16"/>
                <w:szCs w:val="16"/>
                <w:lang w:eastAsia="cs-CZ"/>
              </w:rPr>
              <w:t xml:space="preserve"> a nově navrhovaný samostatný kód konkrétní operace?</w:t>
            </w:r>
          </w:p>
          <w:p w14:paraId="37F4CA67" w14:textId="570B5BEB" w:rsidR="00BB2312" w:rsidRPr="002324CC" w:rsidRDefault="00BB2312" w:rsidP="00C82506">
            <w:pPr>
              <w:pStyle w:val="Odstavecseseznamem"/>
              <w:numPr>
                <w:ilvl w:val="0"/>
                <w:numId w:val="21"/>
              </w:numPr>
              <w:spacing w:after="0" w:line="240" w:lineRule="auto"/>
              <w:ind w:left="179" w:hanging="179"/>
              <w:rPr>
                <w:rFonts w:ascii="Arial" w:eastAsia="Times New Roman" w:hAnsi="Arial" w:cs="Arial"/>
                <w:color w:val="000000" w:themeColor="text1"/>
                <w:sz w:val="16"/>
                <w:szCs w:val="16"/>
                <w:lang w:eastAsia="cs-CZ"/>
              </w:rPr>
            </w:pPr>
            <w:r w:rsidRPr="002324CC">
              <w:rPr>
                <w:rFonts w:ascii="Arial" w:eastAsia="Times New Roman" w:hAnsi="Arial" w:cs="Arial"/>
                <w:color w:val="000000" w:themeColor="text1"/>
                <w:sz w:val="16"/>
                <w:szCs w:val="16"/>
                <w:lang w:eastAsia="cs-CZ"/>
              </w:rPr>
              <w:t>Nositelé – kolik lékařů je přítomno operaci? Poslední asistence se nekalkuluje.</w:t>
            </w:r>
          </w:p>
          <w:p w14:paraId="45059647" w14:textId="77777777" w:rsidR="00BB2312" w:rsidRPr="002324CC" w:rsidRDefault="00BB2312" w:rsidP="00C82506">
            <w:pPr>
              <w:pStyle w:val="Odstavecseseznamem"/>
              <w:numPr>
                <w:ilvl w:val="0"/>
                <w:numId w:val="21"/>
              </w:numPr>
              <w:spacing w:after="0" w:line="240" w:lineRule="auto"/>
              <w:ind w:left="179" w:hanging="179"/>
              <w:rPr>
                <w:rFonts w:ascii="Arial" w:eastAsia="Times New Roman" w:hAnsi="Arial" w:cs="Arial"/>
                <w:color w:val="000000" w:themeColor="text1"/>
                <w:sz w:val="16"/>
                <w:szCs w:val="16"/>
                <w:lang w:eastAsia="cs-CZ"/>
              </w:rPr>
            </w:pPr>
            <w:r w:rsidRPr="002324CC">
              <w:rPr>
                <w:rFonts w:ascii="Arial" w:eastAsia="Times New Roman" w:hAnsi="Arial" w:cs="Arial"/>
                <w:color w:val="000000" w:themeColor="text1"/>
                <w:sz w:val="16"/>
                <w:szCs w:val="16"/>
                <w:lang w:eastAsia="cs-CZ"/>
              </w:rPr>
              <w:t xml:space="preserve">Výkon trvá 70 </w:t>
            </w:r>
            <w:proofErr w:type="gramStart"/>
            <w:r w:rsidRPr="002324CC">
              <w:rPr>
                <w:rFonts w:ascii="Arial" w:eastAsia="Times New Roman" w:hAnsi="Arial" w:cs="Arial"/>
                <w:color w:val="000000" w:themeColor="text1"/>
                <w:sz w:val="16"/>
                <w:szCs w:val="16"/>
                <w:lang w:eastAsia="cs-CZ"/>
              </w:rPr>
              <w:t>min ?</w:t>
            </w:r>
            <w:proofErr w:type="gramEnd"/>
            <w:r w:rsidRPr="002324CC">
              <w:rPr>
                <w:rFonts w:ascii="Arial" w:eastAsia="Times New Roman" w:hAnsi="Arial" w:cs="Arial"/>
                <w:color w:val="000000" w:themeColor="text1"/>
                <w:sz w:val="16"/>
                <w:szCs w:val="16"/>
                <w:lang w:eastAsia="cs-CZ"/>
              </w:rPr>
              <w:t xml:space="preserve">  </w:t>
            </w:r>
            <w:proofErr w:type="gramStart"/>
            <w:r w:rsidRPr="002324CC">
              <w:rPr>
                <w:rFonts w:ascii="Arial" w:eastAsia="Times New Roman" w:hAnsi="Arial" w:cs="Arial"/>
                <w:color w:val="000000" w:themeColor="text1"/>
                <w:sz w:val="16"/>
                <w:szCs w:val="16"/>
                <w:lang w:eastAsia="cs-CZ"/>
              </w:rPr>
              <w:t>Operace</w:t>
            </w:r>
            <w:proofErr w:type="gramEnd"/>
            <w:r w:rsidRPr="002324CC">
              <w:rPr>
                <w:rFonts w:ascii="Arial" w:eastAsia="Times New Roman" w:hAnsi="Arial" w:cs="Arial"/>
                <w:color w:val="000000" w:themeColor="text1"/>
                <w:sz w:val="16"/>
                <w:szCs w:val="16"/>
                <w:lang w:eastAsia="cs-CZ"/>
              </w:rPr>
              <w:t xml:space="preserve"> ke kterým se přičítá trvají 60, 90, 120 </w:t>
            </w:r>
            <w:proofErr w:type="gramStart"/>
            <w:r w:rsidRPr="002324CC">
              <w:rPr>
                <w:rFonts w:ascii="Arial" w:eastAsia="Times New Roman" w:hAnsi="Arial" w:cs="Arial"/>
                <w:color w:val="000000" w:themeColor="text1"/>
                <w:sz w:val="16"/>
                <w:szCs w:val="16"/>
                <w:lang w:eastAsia="cs-CZ"/>
              </w:rPr>
              <w:t>min;???</w:t>
            </w:r>
            <w:proofErr w:type="gramEnd"/>
            <w:r w:rsidRPr="002324CC">
              <w:rPr>
                <w:rFonts w:ascii="Arial" w:eastAsia="Times New Roman" w:hAnsi="Arial" w:cs="Arial"/>
                <w:color w:val="000000" w:themeColor="text1"/>
                <w:sz w:val="16"/>
                <w:szCs w:val="16"/>
                <w:lang w:eastAsia="cs-CZ"/>
              </w:rPr>
              <w:t xml:space="preserve">vyjasnit </w:t>
            </w:r>
          </w:p>
          <w:p w14:paraId="0262F8DD" w14:textId="77777777" w:rsidR="00BB2312" w:rsidRPr="002324CC" w:rsidRDefault="00BB2312" w:rsidP="00C82506">
            <w:pPr>
              <w:pStyle w:val="Odstavecseseznamem"/>
              <w:numPr>
                <w:ilvl w:val="0"/>
                <w:numId w:val="21"/>
              </w:numPr>
              <w:spacing w:after="0" w:line="240" w:lineRule="auto"/>
              <w:ind w:left="179" w:hanging="179"/>
              <w:rPr>
                <w:rFonts w:ascii="Arial" w:eastAsia="Times New Roman" w:hAnsi="Arial" w:cs="Arial"/>
                <w:color w:val="000000" w:themeColor="text1"/>
                <w:sz w:val="16"/>
                <w:szCs w:val="16"/>
                <w:lang w:eastAsia="cs-CZ"/>
              </w:rPr>
            </w:pPr>
            <w:r w:rsidRPr="002324CC">
              <w:rPr>
                <w:rFonts w:ascii="Arial" w:eastAsia="Times New Roman" w:hAnsi="Arial" w:cs="Arial"/>
                <w:color w:val="000000" w:themeColor="text1"/>
                <w:sz w:val="16"/>
                <w:szCs w:val="16"/>
                <w:lang w:eastAsia="cs-CZ"/>
              </w:rPr>
              <w:t>OM upravit na OM:SH a danou péči směřovat do center – tedy definovat Podmínku pracoviště</w:t>
            </w:r>
          </w:p>
          <w:p w14:paraId="29F1EC4F" w14:textId="77777777" w:rsidR="00BB2312" w:rsidRPr="002324CC" w:rsidRDefault="00BB2312" w:rsidP="00C82506">
            <w:pPr>
              <w:pStyle w:val="Odstavecseseznamem"/>
              <w:numPr>
                <w:ilvl w:val="0"/>
                <w:numId w:val="21"/>
              </w:numPr>
              <w:spacing w:after="0" w:line="240" w:lineRule="auto"/>
              <w:ind w:left="179" w:hanging="179"/>
              <w:rPr>
                <w:rFonts w:ascii="Arial" w:eastAsia="Times New Roman" w:hAnsi="Arial" w:cs="Arial"/>
                <w:color w:val="000000" w:themeColor="text1"/>
                <w:sz w:val="16"/>
                <w:szCs w:val="16"/>
                <w:lang w:eastAsia="cs-CZ"/>
              </w:rPr>
            </w:pPr>
            <w:r w:rsidRPr="002324CC">
              <w:rPr>
                <w:rFonts w:ascii="Arial" w:eastAsia="Times New Roman" w:hAnsi="Arial" w:cs="Arial"/>
                <w:color w:val="000000" w:themeColor="text1"/>
                <w:sz w:val="16"/>
                <w:szCs w:val="16"/>
                <w:lang w:eastAsia="cs-CZ"/>
              </w:rPr>
              <w:t xml:space="preserve">Čím výkon končí – uvedena síťka, ta však není v ZUM – proč? Je součástí </w:t>
            </w:r>
            <w:proofErr w:type="spellStart"/>
            <w:r w:rsidRPr="002324CC">
              <w:rPr>
                <w:rFonts w:ascii="Arial" w:eastAsia="Times New Roman" w:hAnsi="Arial" w:cs="Arial"/>
                <w:color w:val="000000" w:themeColor="text1"/>
                <w:sz w:val="16"/>
                <w:szCs w:val="16"/>
                <w:lang w:eastAsia="cs-CZ"/>
              </w:rPr>
              <w:t>primovýkonu</w:t>
            </w:r>
            <w:proofErr w:type="spellEnd"/>
            <w:r w:rsidRPr="002324CC">
              <w:rPr>
                <w:rFonts w:ascii="Arial" w:eastAsia="Times New Roman" w:hAnsi="Arial" w:cs="Arial"/>
                <w:color w:val="000000" w:themeColor="text1"/>
                <w:sz w:val="16"/>
                <w:szCs w:val="16"/>
                <w:lang w:eastAsia="cs-CZ"/>
              </w:rPr>
              <w:t>? Nutno vyjasnit a příslušně uvést do RL</w:t>
            </w:r>
          </w:p>
          <w:p w14:paraId="41036B1E" w14:textId="77777777" w:rsidR="00BB2312" w:rsidRPr="002324CC" w:rsidRDefault="00BB2312" w:rsidP="00C82506">
            <w:pPr>
              <w:pStyle w:val="Odstavecseseznamem"/>
              <w:numPr>
                <w:ilvl w:val="0"/>
                <w:numId w:val="21"/>
              </w:numPr>
              <w:spacing w:after="0" w:line="240" w:lineRule="auto"/>
              <w:ind w:left="179" w:hanging="179"/>
              <w:rPr>
                <w:rFonts w:ascii="Arial" w:eastAsia="Times New Roman" w:hAnsi="Arial" w:cs="Arial"/>
                <w:color w:val="000000" w:themeColor="text1"/>
                <w:sz w:val="16"/>
                <w:szCs w:val="16"/>
                <w:lang w:eastAsia="cs-CZ"/>
              </w:rPr>
            </w:pPr>
            <w:r w:rsidRPr="002324CC">
              <w:rPr>
                <w:rFonts w:ascii="Arial" w:eastAsia="Times New Roman" w:hAnsi="Arial" w:cs="Arial"/>
                <w:color w:val="000000" w:themeColor="text1"/>
                <w:sz w:val="16"/>
                <w:szCs w:val="16"/>
                <w:lang w:eastAsia="cs-CZ"/>
              </w:rPr>
              <w:t>V RL uvedeno: „</w:t>
            </w:r>
            <w:r w:rsidRPr="002324CC">
              <w:rPr>
                <w:rFonts w:ascii="Arial" w:eastAsia="Times New Roman" w:hAnsi="Arial" w:cs="Arial"/>
                <w:i/>
                <w:color w:val="000000" w:themeColor="text1"/>
                <w:sz w:val="16"/>
                <w:szCs w:val="16"/>
                <w:lang w:eastAsia="cs-CZ"/>
              </w:rPr>
              <w:t>Z hlediska provozní efektivity přináší metoda výrazné úspory: ve srovnání s operací doplněnou o zadní separaci komponent je doba trvání zákroku zkrácena v průměru o 70 minut (viz přiložená dokumentace</w:t>
            </w:r>
            <w:r w:rsidRPr="002324CC">
              <w:rPr>
                <w:rFonts w:ascii="Arial" w:eastAsia="Times New Roman" w:hAnsi="Arial" w:cs="Arial"/>
                <w:color w:val="000000" w:themeColor="text1"/>
                <w:sz w:val="16"/>
                <w:szCs w:val="16"/>
                <w:lang w:eastAsia="cs-CZ"/>
              </w:rPr>
              <w:t xml:space="preserve">).“ – kde se projeví toto zkrácení?? Tento výkon trvá 70 min a </w:t>
            </w:r>
            <w:proofErr w:type="spellStart"/>
            <w:r w:rsidRPr="002324CC">
              <w:rPr>
                <w:rFonts w:ascii="Arial" w:eastAsia="Times New Roman" w:hAnsi="Arial" w:cs="Arial"/>
                <w:color w:val="000000" w:themeColor="text1"/>
                <w:sz w:val="16"/>
                <w:szCs w:val="16"/>
                <w:lang w:eastAsia="cs-CZ"/>
              </w:rPr>
              <w:t>vmeřezuje</w:t>
            </w:r>
            <w:proofErr w:type="spellEnd"/>
            <w:r w:rsidRPr="002324CC">
              <w:rPr>
                <w:rFonts w:ascii="Arial" w:eastAsia="Times New Roman" w:hAnsi="Arial" w:cs="Arial"/>
                <w:color w:val="000000" w:themeColor="text1"/>
                <w:sz w:val="16"/>
                <w:szCs w:val="16"/>
                <w:lang w:eastAsia="cs-CZ"/>
              </w:rPr>
              <w:t xml:space="preserve"> se to do další operace, která trvá 60 nebo 90 min – v současnosti bez těchto dodatečných 70 minut…??</w:t>
            </w:r>
          </w:p>
          <w:p w14:paraId="3B313544" w14:textId="77777777" w:rsidR="00BB2312" w:rsidRPr="002324CC" w:rsidRDefault="00BB2312" w:rsidP="00C82506">
            <w:pPr>
              <w:pStyle w:val="Odstavecseseznamem"/>
              <w:numPr>
                <w:ilvl w:val="0"/>
                <w:numId w:val="21"/>
              </w:numPr>
              <w:spacing w:after="0" w:line="240" w:lineRule="auto"/>
              <w:ind w:left="179" w:hanging="179"/>
              <w:rPr>
                <w:rFonts w:ascii="Arial" w:eastAsia="Times New Roman" w:hAnsi="Arial" w:cs="Arial"/>
                <w:color w:val="000000" w:themeColor="text1"/>
                <w:sz w:val="16"/>
                <w:szCs w:val="16"/>
                <w:lang w:eastAsia="cs-CZ"/>
              </w:rPr>
            </w:pPr>
            <w:r w:rsidRPr="002324CC">
              <w:rPr>
                <w:rFonts w:ascii="Arial" w:eastAsia="Times New Roman" w:hAnsi="Arial" w:cs="Arial"/>
                <w:color w:val="000000" w:themeColor="text1"/>
                <w:sz w:val="16"/>
                <w:szCs w:val="16"/>
                <w:lang w:eastAsia="cs-CZ"/>
              </w:rPr>
              <w:t>V RL dále uvedeno: „</w:t>
            </w:r>
            <w:r w:rsidRPr="002324CC">
              <w:rPr>
                <w:rFonts w:ascii="Arial" w:eastAsia="Times New Roman" w:hAnsi="Arial" w:cs="Arial"/>
                <w:i/>
                <w:color w:val="000000" w:themeColor="text1"/>
                <w:sz w:val="16"/>
                <w:szCs w:val="16"/>
                <w:lang w:eastAsia="cs-CZ"/>
              </w:rPr>
              <w:t xml:space="preserve">V případech, kdy není </w:t>
            </w:r>
            <w:proofErr w:type="spellStart"/>
            <w:r w:rsidRPr="002324CC">
              <w:rPr>
                <w:rFonts w:ascii="Arial" w:eastAsia="Times New Roman" w:hAnsi="Arial" w:cs="Arial"/>
                <w:i/>
                <w:color w:val="000000" w:themeColor="text1"/>
                <w:sz w:val="16"/>
                <w:szCs w:val="16"/>
                <w:lang w:eastAsia="cs-CZ"/>
              </w:rPr>
              <w:t>fasciální</w:t>
            </w:r>
            <w:proofErr w:type="spellEnd"/>
            <w:r w:rsidRPr="002324CC">
              <w:rPr>
                <w:rFonts w:ascii="Arial" w:eastAsia="Times New Roman" w:hAnsi="Arial" w:cs="Arial"/>
                <w:i/>
                <w:color w:val="000000" w:themeColor="text1"/>
                <w:sz w:val="16"/>
                <w:szCs w:val="16"/>
                <w:lang w:eastAsia="cs-CZ"/>
              </w:rPr>
              <w:t xml:space="preserve"> trakce dostupná, je u komplexních kýl často nutné přistoupit k zadní separaci komponent. Tato technika je však výrazně extenzivnější, časově náročnější</w:t>
            </w:r>
            <w:proofErr w:type="gramStart"/>
            <w:r w:rsidRPr="002324CC">
              <w:rPr>
                <w:rFonts w:ascii="Arial" w:eastAsia="Times New Roman" w:hAnsi="Arial" w:cs="Arial"/>
                <w:color w:val="000000" w:themeColor="text1"/>
                <w:sz w:val="16"/>
                <w:szCs w:val="16"/>
                <w:lang w:eastAsia="cs-CZ"/>
              </w:rPr>
              <w:t>“  -</w:t>
            </w:r>
            <w:proofErr w:type="gramEnd"/>
            <w:r w:rsidRPr="002324CC">
              <w:rPr>
                <w:rFonts w:ascii="Arial" w:eastAsia="Times New Roman" w:hAnsi="Arial" w:cs="Arial"/>
                <w:color w:val="000000" w:themeColor="text1"/>
                <w:sz w:val="16"/>
                <w:szCs w:val="16"/>
                <w:lang w:eastAsia="cs-CZ"/>
              </w:rPr>
              <w:t xml:space="preserve"> jak se tedy tato péče vykazuje nyní?</w:t>
            </w:r>
          </w:p>
          <w:p w14:paraId="69D54399" w14:textId="77777777" w:rsidR="00BB2312" w:rsidRPr="002324CC" w:rsidRDefault="00BB2312" w:rsidP="00C82506">
            <w:pPr>
              <w:pStyle w:val="Odstavecseseznamem"/>
              <w:numPr>
                <w:ilvl w:val="0"/>
                <w:numId w:val="21"/>
              </w:numPr>
              <w:spacing w:after="0" w:line="240" w:lineRule="auto"/>
              <w:ind w:left="179" w:hanging="179"/>
              <w:rPr>
                <w:rFonts w:ascii="Arial" w:eastAsia="Times New Roman" w:hAnsi="Arial" w:cs="Arial"/>
                <w:color w:val="000000" w:themeColor="text1"/>
                <w:sz w:val="16"/>
                <w:szCs w:val="16"/>
                <w:lang w:eastAsia="cs-CZ"/>
              </w:rPr>
            </w:pPr>
            <w:r w:rsidRPr="002324CC">
              <w:rPr>
                <w:rFonts w:ascii="Arial" w:eastAsia="Times New Roman" w:hAnsi="Arial" w:cs="Arial"/>
                <w:color w:val="000000" w:themeColor="text1"/>
                <w:sz w:val="16"/>
                <w:szCs w:val="16"/>
                <w:lang w:eastAsia="cs-CZ"/>
              </w:rPr>
              <w:t xml:space="preserve">Uvedeno, že v Německu t.č. hrazeno individuálně po schválení revizním lékařem. Tzn. jsou nutné jasné indikace </w:t>
            </w:r>
          </w:p>
          <w:p w14:paraId="358F32E1" w14:textId="77777777" w:rsidR="00BB2312" w:rsidRPr="002324CC" w:rsidRDefault="00BB2312" w:rsidP="00C82506">
            <w:pPr>
              <w:pStyle w:val="Odstavecseseznamem"/>
              <w:numPr>
                <w:ilvl w:val="0"/>
                <w:numId w:val="21"/>
              </w:numPr>
              <w:spacing w:after="0" w:line="240" w:lineRule="auto"/>
              <w:ind w:left="179" w:hanging="179"/>
              <w:rPr>
                <w:rFonts w:ascii="Arial" w:eastAsia="Times New Roman" w:hAnsi="Arial" w:cs="Arial"/>
                <w:color w:val="000000" w:themeColor="text1"/>
                <w:sz w:val="16"/>
                <w:szCs w:val="16"/>
                <w:lang w:eastAsia="cs-CZ"/>
              </w:rPr>
            </w:pPr>
            <w:r w:rsidRPr="002324CC">
              <w:rPr>
                <w:rFonts w:ascii="Arial" w:eastAsia="Times New Roman" w:hAnsi="Arial" w:cs="Arial"/>
                <w:color w:val="000000" w:themeColor="text1"/>
                <w:sz w:val="16"/>
                <w:szCs w:val="16"/>
                <w:lang w:eastAsia="cs-CZ"/>
              </w:rPr>
              <w:t xml:space="preserve">Ad </w:t>
            </w:r>
            <w:proofErr w:type="spellStart"/>
            <w:r w:rsidRPr="002324CC">
              <w:rPr>
                <w:rFonts w:ascii="Arial" w:eastAsia="Times New Roman" w:hAnsi="Arial" w:cs="Arial"/>
                <w:color w:val="000000" w:themeColor="text1"/>
                <w:sz w:val="16"/>
                <w:szCs w:val="16"/>
                <w:lang w:eastAsia="cs-CZ"/>
              </w:rPr>
              <w:t>Fasciotens</w:t>
            </w:r>
            <w:proofErr w:type="spellEnd"/>
            <w:r w:rsidRPr="002324CC">
              <w:rPr>
                <w:rFonts w:ascii="Arial" w:eastAsia="Times New Roman" w:hAnsi="Arial" w:cs="Arial"/>
                <w:color w:val="000000" w:themeColor="text1"/>
                <w:sz w:val="16"/>
                <w:szCs w:val="16"/>
                <w:lang w:eastAsia="cs-CZ"/>
              </w:rPr>
              <w:t xml:space="preserve"> </w:t>
            </w:r>
            <w:proofErr w:type="spellStart"/>
            <w:r w:rsidRPr="002324CC">
              <w:rPr>
                <w:rFonts w:ascii="Arial" w:eastAsia="Times New Roman" w:hAnsi="Arial" w:cs="Arial"/>
                <w:color w:val="000000" w:themeColor="text1"/>
                <w:sz w:val="16"/>
                <w:szCs w:val="16"/>
                <w:lang w:eastAsia="cs-CZ"/>
              </w:rPr>
              <w:t>Hernia</w:t>
            </w:r>
            <w:proofErr w:type="spellEnd"/>
            <w:r w:rsidRPr="002324CC">
              <w:rPr>
                <w:rFonts w:ascii="Arial" w:eastAsia="Times New Roman" w:hAnsi="Arial" w:cs="Arial"/>
                <w:color w:val="000000" w:themeColor="text1"/>
                <w:sz w:val="16"/>
                <w:szCs w:val="16"/>
                <w:lang w:eastAsia="cs-CZ"/>
              </w:rPr>
              <w:t xml:space="preserve"> </w:t>
            </w:r>
            <w:proofErr w:type="spellStart"/>
            <w:r w:rsidRPr="002324CC">
              <w:rPr>
                <w:rFonts w:ascii="Arial" w:eastAsia="Times New Roman" w:hAnsi="Arial" w:cs="Arial"/>
                <w:color w:val="000000" w:themeColor="text1"/>
                <w:sz w:val="16"/>
                <w:szCs w:val="16"/>
                <w:lang w:eastAsia="cs-CZ"/>
              </w:rPr>
              <w:t>Carrier</w:t>
            </w:r>
            <w:proofErr w:type="spellEnd"/>
            <w:r w:rsidRPr="002324CC">
              <w:rPr>
                <w:rFonts w:ascii="Arial" w:eastAsia="Times New Roman" w:hAnsi="Arial" w:cs="Arial"/>
                <w:color w:val="000000" w:themeColor="text1"/>
                <w:sz w:val="16"/>
                <w:szCs w:val="16"/>
                <w:lang w:eastAsia="cs-CZ"/>
              </w:rPr>
              <w:t xml:space="preserve"> – opakovaně použitelný nástroj</w:t>
            </w:r>
            <w:r w:rsidRPr="002324CC">
              <w:rPr>
                <w:rFonts w:ascii="Arial" w:eastAsia="Times New Roman" w:hAnsi="Arial" w:cs="Arial"/>
                <w:color w:val="000000" w:themeColor="text1"/>
                <w:sz w:val="16"/>
                <w:szCs w:val="16"/>
                <w:lang w:eastAsia="cs-CZ"/>
              </w:rPr>
              <w:br/>
              <w:t xml:space="preserve">Je to přístroj (takto uveden v RL) nebo opakovaně použitelný nástroj nebo se jedná o jednorázovou pomůcku – předložený formulář je naprosto </w:t>
            </w:r>
            <w:proofErr w:type="gramStart"/>
            <w:r w:rsidRPr="002324CC">
              <w:rPr>
                <w:rFonts w:ascii="Arial" w:eastAsia="Times New Roman" w:hAnsi="Arial" w:cs="Arial"/>
                <w:color w:val="000000" w:themeColor="text1"/>
                <w:sz w:val="16"/>
                <w:szCs w:val="16"/>
                <w:lang w:eastAsia="cs-CZ"/>
              </w:rPr>
              <w:t>nejasný - na</w:t>
            </w:r>
            <w:proofErr w:type="gramEnd"/>
            <w:r w:rsidRPr="002324CC">
              <w:rPr>
                <w:rFonts w:ascii="Arial" w:eastAsia="Times New Roman" w:hAnsi="Arial" w:cs="Arial"/>
                <w:color w:val="000000" w:themeColor="text1"/>
                <w:sz w:val="16"/>
                <w:szCs w:val="16"/>
                <w:lang w:eastAsia="cs-CZ"/>
              </w:rPr>
              <w:t xml:space="preserve"> stejném místě se o tomto hovoří jako o přístroji a současně a že bude zařazeno do číselníku ZP? Nutno doložit cenu (např. faktura</w:t>
            </w:r>
            <w:proofErr w:type="gramStart"/>
            <w:r w:rsidRPr="002324CC">
              <w:rPr>
                <w:rFonts w:ascii="Arial" w:eastAsia="Times New Roman" w:hAnsi="Arial" w:cs="Arial"/>
                <w:color w:val="000000" w:themeColor="text1"/>
                <w:sz w:val="16"/>
                <w:szCs w:val="16"/>
                <w:lang w:eastAsia="cs-CZ"/>
              </w:rPr>
              <w:t>) ,</w:t>
            </w:r>
            <w:proofErr w:type="gramEnd"/>
            <w:r w:rsidRPr="002324CC">
              <w:rPr>
                <w:rFonts w:ascii="Arial" w:eastAsia="Times New Roman" w:hAnsi="Arial" w:cs="Arial"/>
                <w:color w:val="000000" w:themeColor="text1"/>
                <w:sz w:val="16"/>
                <w:szCs w:val="16"/>
                <w:lang w:eastAsia="cs-CZ"/>
              </w:rPr>
              <w:t xml:space="preserve"> </w:t>
            </w:r>
            <w:proofErr w:type="spellStart"/>
            <w:r w:rsidRPr="002324CC">
              <w:rPr>
                <w:rFonts w:ascii="Arial" w:eastAsia="Times New Roman" w:hAnsi="Arial" w:cs="Arial"/>
                <w:color w:val="000000" w:themeColor="text1"/>
                <w:sz w:val="16"/>
                <w:szCs w:val="16"/>
                <w:lang w:eastAsia="cs-CZ"/>
              </w:rPr>
              <w:t>specfifikaci</w:t>
            </w:r>
            <w:proofErr w:type="spellEnd"/>
            <w:r w:rsidRPr="002324CC">
              <w:rPr>
                <w:rFonts w:ascii="Arial" w:eastAsia="Times New Roman" w:hAnsi="Arial" w:cs="Arial"/>
                <w:color w:val="000000" w:themeColor="text1"/>
                <w:sz w:val="16"/>
                <w:szCs w:val="16"/>
                <w:lang w:eastAsia="cs-CZ"/>
              </w:rPr>
              <w:t xml:space="preserve"> přístroje</w:t>
            </w:r>
          </w:p>
          <w:p w14:paraId="519FA399" w14:textId="77777777" w:rsidR="00BB2312" w:rsidRPr="002324CC" w:rsidRDefault="00BB2312" w:rsidP="00C82506">
            <w:pPr>
              <w:pStyle w:val="Odstavecseseznamem"/>
              <w:numPr>
                <w:ilvl w:val="0"/>
                <w:numId w:val="21"/>
              </w:numPr>
              <w:spacing w:after="0" w:line="240" w:lineRule="auto"/>
              <w:ind w:left="179" w:hanging="179"/>
              <w:rPr>
                <w:rFonts w:ascii="Arial" w:eastAsia="Times New Roman" w:hAnsi="Arial" w:cs="Arial"/>
                <w:color w:val="000000" w:themeColor="text1"/>
                <w:sz w:val="16"/>
                <w:szCs w:val="16"/>
                <w:lang w:eastAsia="cs-CZ"/>
              </w:rPr>
            </w:pPr>
            <w:r w:rsidRPr="002324CC">
              <w:rPr>
                <w:rFonts w:ascii="Arial" w:eastAsia="Times New Roman" w:hAnsi="Arial" w:cs="Arial"/>
                <w:color w:val="000000" w:themeColor="text1"/>
                <w:sz w:val="16"/>
                <w:szCs w:val="16"/>
                <w:lang w:eastAsia="cs-CZ"/>
              </w:rPr>
              <w:t xml:space="preserve">ZUM –Jakou to má souvislost s </w:t>
            </w:r>
            <w:proofErr w:type="spellStart"/>
            <w:r w:rsidRPr="002324CC">
              <w:rPr>
                <w:rFonts w:ascii="Arial" w:eastAsia="Times New Roman" w:hAnsi="Arial" w:cs="Arial"/>
                <w:color w:val="000000" w:themeColor="text1"/>
                <w:sz w:val="16"/>
                <w:szCs w:val="16"/>
                <w:lang w:eastAsia="cs-CZ"/>
              </w:rPr>
              <w:t>Fasciotens</w:t>
            </w:r>
            <w:proofErr w:type="spellEnd"/>
            <w:r w:rsidRPr="002324CC">
              <w:rPr>
                <w:rFonts w:ascii="Arial" w:eastAsia="Times New Roman" w:hAnsi="Arial" w:cs="Arial"/>
                <w:color w:val="000000" w:themeColor="text1"/>
                <w:sz w:val="16"/>
                <w:szCs w:val="16"/>
                <w:lang w:eastAsia="cs-CZ"/>
              </w:rPr>
              <w:t xml:space="preserve"> </w:t>
            </w:r>
            <w:proofErr w:type="spellStart"/>
            <w:r w:rsidRPr="002324CC">
              <w:rPr>
                <w:rFonts w:ascii="Arial" w:eastAsia="Times New Roman" w:hAnsi="Arial" w:cs="Arial"/>
                <w:color w:val="000000" w:themeColor="text1"/>
                <w:sz w:val="16"/>
                <w:szCs w:val="16"/>
                <w:lang w:eastAsia="cs-CZ"/>
              </w:rPr>
              <w:t>Hernia</w:t>
            </w:r>
            <w:proofErr w:type="spellEnd"/>
            <w:r w:rsidRPr="002324CC">
              <w:rPr>
                <w:rFonts w:ascii="Arial" w:eastAsia="Times New Roman" w:hAnsi="Arial" w:cs="Arial"/>
                <w:color w:val="000000" w:themeColor="text1"/>
                <w:sz w:val="16"/>
                <w:szCs w:val="16"/>
                <w:lang w:eastAsia="cs-CZ"/>
              </w:rPr>
              <w:t xml:space="preserve"> </w:t>
            </w:r>
            <w:proofErr w:type="spellStart"/>
            <w:r w:rsidRPr="002324CC">
              <w:rPr>
                <w:rFonts w:ascii="Arial" w:eastAsia="Times New Roman" w:hAnsi="Arial" w:cs="Arial"/>
                <w:color w:val="000000" w:themeColor="text1"/>
                <w:sz w:val="16"/>
                <w:szCs w:val="16"/>
                <w:lang w:eastAsia="cs-CZ"/>
              </w:rPr>
              <w:t>Carrier</w:t>
            </w:r>
            <w:proofErr w:type="spellEnd"/>
            <w:r w:rsidRPr="002324CC">
              <w:rPr>
                <w:rFonts w:ascii="Arial" w:eastAsia="Times New Roman" w:hAnsi="Arial" w:cs="Arial"/>
                <w:color w:val="000000" w:themeColor="text1"/>
                <w:sz w:val="16"/>
                <w:szCs w:val="16"/>
                <w:lang w:eastAsia="cs-CZ"/>
              </w:rPr>
              <w:br/>
            </w:r>
            <w:proofErr w:type="spellStart"/>
            <w:r w:rsidRPr="002324CC">
              <w:rPr>
                <w:rFonts w:ascii="Arial" w:eastAsia="Times New Roman" w:hAnsi="Arial" w:cs="Arial"/>
                <w:color w:val="000000" w:themeColor="text1"/>
                <w:sz w:val="16"/>
                <w:szCs w:val="16"/>
                <w:lang w:eastAsia="cs-CZ"/>
              </w:rPr>
              <w:t>Fasciotens</w:t>
            </w:r>
            <w:proofErr w:type="spellEnd"/>
            <w:r w:rsidRPr="002324CC">
              <w:rPr>
                <w:rFonts w:ascii="Arial" w:eastAsia="Times New Roman" w:hAnsi="Arial" w:cs="Arial"/>
                <w:color w:val="000000" w:themeColor="text1"/>
                <w:sz w:val="16"/>
                <w:szCs w:val="16"/>
                <w:lang w:eastAsia="cs-CZ"/>
              </w:rPr>
              <w:t xml:space="preserve"> Abdomen – jednorázový trakční set</w:t>
            </w:r>
            <w:r w:rsidRPr="002324CC">
              <w:rPr>
                <w:rFonts w:ascii="Arial" w:eastAsia="Times New Roman" w:hAnsi="Arial" w:cs="Arial"/>
                <w:color w:val="000000" w:themeColor="text1"/>
                <w:sz w:val="16"/>
                <w:szCs w:val="16"/>
                <w:lang w:eastAsia="cs-CZ"/>
              </w:rPr>
              <w:br/>
            </w:r>
            <w:proofErr w:type="spellStart"/>
            <w:r w:rsidRPr="002324CC">
              <w:rPr>
                <w:rFonts w:ascii="Arial" w:eastAsia="Times New Roman" w:hAnsi="Arial" w:cs="Arial"/>
                <w:color w:val="000000" w:themeColor="text1"/>
                <w:sz w:val="16"/>
                <w:szCs w:val="16"/>
                <w:lang w:eastAsia="cs-CZ"/>
              </w:rPr>
              <w:t>Fasciotens</w:t>
            </w:r>
            <w:proofErr w:type="spellEnd"/>
            <w:r w:rsidRPr="002324CC">
              <w:rPr>
                <w:rFonts w:ascii="Arial" w:eastAsia="Times New Roman" w:hAnsi="Arial" w:cs="Arial"/>
                <w:color w:val="000000" w:themeColor="text1"/>
                <w:sz w:val="16"/>
                <w:szCs w:val="16"/>
                <w:lang w:eastAsia="cs-CZ"/>
              </w:rPr>
              <w:t xml:space="preserve"> </w:t>
            </w:r>
            <w:proofErr w:type="spellStart"/>
            <w:r w:rsidRPr="002324CC">
              <w:rPr>
                <w:rFonts w:ascii="Arial" w:eastAsia="Times New Roman" w:hAnsi="Arial" w:cs="Arial"/>
                <w:color w:val="000000" w:themeColor="text1"/>
                <w:sz w:val="16"/>
                <w:szCs w:val="16"/>
                <w:lang w:eastAsia="cs-CZ"/>
              </w:rPr>
              <w:t>Hernia</w:t>
            </w:r>
            <w:proofErr w:type="spellEnd"/>
            <w:r w:rsidRPr="002324CC">
              <w:rPr>
                <w:rFonts w:ascii="Arial" w:eastAsia="Times New Roman" w:hAnsi="Arial" w:cs="Arial"/>
                <w:color w:val="000000" w:themeColor="text1"/>
                <w:sz w:val="16"/>
                <w:szCs w:val="16"/>
                <w:lang w:eastAsia="cs-CZ"/>
              </w:rPr>
              <w:t xml:space="preserve"> – jednorázový trakční set</w:t>
            </w:r>
          </w:p>
          <w:p w14:paraId="745417D2" w14:textId="77777777" w:rsidR="00BB2312" w:rsidRPr="002324CC" w:rsidRDefault="00BB2312" w:rsidP="00C82506">
            <w:pPr>
              <w:pStyle w:val="Odstavecseseznamem"/>
              <w:numPr>
                <w:ilvl w:val="0"/>
                <w:numId w:val="21"/>
              </w:numPr>
              <w:spacing w:after="0" w:line="240" w:lineRule="auto"/>
              <w:ind w:left="179" w:hanging="179"/>
              <w:rPr>
                <w:rFonts w:ascii="Arial" w:eastAsia="Times New Roman" w:hAnsi="Arial" w:cs="Arial"/>
                <w:color w:val="000000" w:themeColor="text1"/>
                <w:sz w:val="16"/>
                <w:szCs w:val="16"/>
                <w:lang w:eastAsia="cs-CZ"/>
              </w:rPr>
            </w:pPr>
            <w:r w:rsidRPr="002324CC">
              <w:rPr>
                <w:rFonts w:ascii="Arial" w:eastAsia="Times New Roman" w:hAnsi="Arial" w:cs="Arial"/>
                <w:color w:val="000000" w:themeColor="text1"/>
                <w:sz w:val="16"/>
                <w:szCs w:val="16"/>
                <w:lang w:eastAsia="cs-CZ"/>
              </w:rPr>
              <w:t>Nutno doložit cenu, specifikaci ZUM, medicínsko-klinické hodnocení na požadovaných – viz výše požadavek na odložené projednání</w:t>
            </w:r>
          </w:p>
          <w:p w14:paraId="5922BB10" w14:textId="77777777" w:rsidR="00BB2312" w:rsidRPr="002324CC" w:rsidRDefault="00BB2312" w:rsidP="00C82506">
            <w:pPr>
              <w:pStyle w:val="Odstavecseseznamem"/>
              <w:numPr>
                <w:ilvl w:val="0"/>
                <w:numId w:val="21"/>
              </w:numPr>
              <w:spacing w:after="0" w:line="240" w:lineRule="auto"/>
              <w:ind w:left="179" w:hanging="179"/>
              <w:rPr>
                <w:rFonts w:ascii="Arial" w:eastAsia="Times New Roman" w:hAnsi="Arial" w:cs="Arial"/>
                <w:color w:val="000000" w:themeColor="text1"/>
                <w:sz w:val="16"/>
                <w:szCs w:val="16"/>
                <w:lang w:eastAsia="cs-CZ"/>
              </w:rPr>
            </w:pPr>
            <w:proofErr w:type="gramStart"/>
            <w:r w:rsidRPr="002324CC">
              <w:rPr>
                <w:rFonts w:ascii="Arial" w:eastAsia="Times New Roman" w:hAnsi="Arial" w:cs="Arial"/>
                <w:color w:val="000000" w:themeColor="text1"/>
                <w:sz w:val="16"/>
                <w:szCs w:val="16"/>
                <w:lang w:eastAsia="cs-CZ"/>
              </w:rPr>
              <w:t>lepidla  -</w:t>
            </w:r>
            <w:proofErr w:type="gramEnd"/>
            <w:r w:rsidRPr="002324CC">
              <w:rPr>
                <w:rFonts w:ascii="Arial" w:eastAsia="Times New Roman" w:hAnsi="Arial" w:cs="Arial"/>
                <w:color w:val="000000" w:themeColor="text1"/>
                <w:sz w:val="16"/>
                <w:szCs w:val="16"/>
                <w:lang w:eastAsia="cs-CZ"/>
              </w:rPr>
              <w:t xml:space="preserve"> Nedávat odkazy na Kategorizaci ZM, ale ev. na ÚK </w:t>
            </w:r>
            <w:proofErr w:type="gramStart"/>
            <w:r w:rsidRPr="002324CC">
              <w:rPr>
                <w:rFonts w:ascii="Arial" w:eastAsia="Times New Roman" w:hAnsi="Arial" w:cs="Arial"/>
                <w:color w:val="000000" w:themeColor="text1"/>
                <w:sz w:val="16"/>
                <w:szCs w:val="16"/>
                <w:lang w:eastAsia="cs-CZ"/>
              </w:rPr>
              <w:t>VZP,  50.09</w:t>
            </w:r>
            <w:proofErr w:type="gramEnd"/>
            <w:r w:rsidRPr="002324CC">
              <w:rPr>
                <w:rFonts w:ascii="Arial" w:eastAsia="Times New Roman" w:hAnsi="Arial" w:cs="Arial"/>
                <w:color w:val="000000" w:themeColor="text1"/>
                <w:sz w:val="16"/>
                <w:szCs w:val="16"/>
                <w:lang w:eastAsia="cs-CZ"/>
              </w:rPr>
              <w:t xml:space="preserve"> - </w:t>
            </w:r>
            <w:proofErr w:type="gramStart"/>
            <w:r w:rsidRPr="002324CC">
              <w:rPr>
                <w:rFonts w:ascii="Arial" w:eastAsia="Times New Roman" w:hAnsi="Arial" w:cs="Arial"/>
                <w:color w:val="000000" w:themeColor="text1"/>
                <w:sz w:val="16"/>
                <w:szCs w:val="16"/>
                <w:lang w:eastAsia="cs-CZ"/>
              </w:rPr>
              <w:t>Lepidla :</w:t>
            </w:r>
            <w:proofErr w:type="gramEnd"/>
            <w:r w:rsidRPr="002324CC">
              <w:rPr>
                <w:rFonts w:ascii="Arial" w:eastAsia="Times New Roman" w:hAnsi="Arial" w:cs="Arial"/>
                <w:color w:val="000000" w:themeColor="text1"/>
                <w:sz w:val="16"/>
                <w:szCs w:val="16"/>
                <w:lang w:eastAsia="cs-CZ"/>
              </w:rPr>
              <w:t xml:space="preserve"> 20 položek ZUM v úhradovém rozpětí 165,53 Kč - 18 455,65 Kč</w:t>
            </w:r>
          </w:p>
          <w:p w14:paraId="246F44AF" w14:textId="77777777" w:rsidR="00BB2312" w:rsidRDefault="00BB2312" w:rsidP="00C82506">
            <w:pPr>
              <w:pStyle w:val="Odstavecseseznamem"/>
              <w:numPr>
                <w:ilvl w:val="0"/>
                <w:numId w:val="21"/>
              </w:numPr>
              <w:spacing w:after="0" w:line="240" w:lineRule="auto"/>
              <w:ind w:left="179" w:hanging="179"/>
              <w:rPr>
                <w:rFonts w:ascii="Arial" w:eastAsia="Times New Roman" w:hAnsi="Arial" w:cs="Arial"/>
                <w:color w:val="000000"/>
                <w:sz w:val="16"/>
                <w:szCs w:val="16"/>
                <w:lang w:eastAsia="cs-CZ"/>
              </w:rPr>
            </w:pPr>
            <w:r w:rsidRPr="00331C8F">
              <w:rPr>
                <w:rFonts w:ascii="Arial" w:eastAsia="Times New Roman" w:hAnsi="Arial" w:cs="Arial"/>
                <w:color w:val="000000"/>
                <w:sz w:val="16"/>
                <w:szCs w:val="16"/>
                <w:lang w:eastAsia="cs-CZ"/>
              </w:rPr>
              <w:lastRenderedPageBreak/>
              <w:t>Z popisu výkonu odebrat větu "</w:t>
            </w:r>
            <w:r w:rsidRPr="00331C8F">
              <w:rPr>
                <w:rFonts w:ascii="Arial" w:eastAsia="Times New Roman" w:hAnsi="Arial" w:cs="Arial"/>
                <w:i/>
                <w:color w:val="000000"/>
                <w:sz w:val="16"/>
                <w:szCs w:val="16"/>
                <w:lang w:eastAsia="cs-CZ"/>
              </w:rPr>
              <w:t xml:space="preserve">Zároveň je použitelný i v kombinaci s </w:t>
            </w:r>
            <w:proofErr w:type="spellStart"/>
            <w:r w:rsidRPr="00331C8F">
              <w:rPr>
                <w:rFonts w:ascii="Arial" w:eastAsia="Times New Roman" w:hAnsi="Arial" w:cs="Arial"/>
                <w:i/>
                <w:color w:val="000000"/>
                <w:sz w:val="16"/>
                <w:szCs w:val="16"/>
                <w:lang w:eastAsia="cs-CZ"/>
              </w:rPr>
              <w:t>roboticky</w:t>
            </w:r>
            <w:proofErr w:type="spellEnd"/>
            <w:r w:rsidRPr="00331C8F">
              <w:rPr>
                <w:rFonts w:ascii="Arial" w:eastAsia="Times New Roman" w:hAnsi="Arial" w:cs="Arial"/>
                <w:i/>
                <w:color w:val="000000"/>
                <w:sz w:val="16"/>
                <w:szCs w:val="16"/>
                <w:lang w:eastAsia="cs-CZ"/>
              </w:rPr>
              <w:t xml:space="preserve"> asistovanými výkony nebo s kódy pro analogickou operace kýl, které mohou být do klasifikace zařazeny v</w:t>
            </w:r>
            <w:r>
              <w:rPr>
                <w:rFonts w:ascii="Arial" w:eastAsia="Times New Roman" w:hAnsi="Arial" w:cs="Arial"/>
                <w:i/>
                <w:color w:val="000000"/>
                <w:sz w:val="16"/>
                <w:szCs w:val="16"/>
                <w:lang w:eastAsia="cs-CZ"/>
              </w:rPr>
              <w:t xml:space="preserve"> </w:t>
            </w:r>
            <w:r w:rsidRPr="00331C8F">
              <w:rPr>
                <w:rFonts w:ascii="Arial" w:eastAsia="Times New Roman" w:hAnsi="Arial" w:cs="Arial"/>
                <w:i/>
                <w:color w:val="000000"/>
                <w:sz w:val="16"/>
                <w:szCs w:val="16"/>
                <w:lang w:eastAsia="cs-CZ"/>
              </w:rPr>
              <w:t>budoucnu</w:t>
            </w:r>
            <w:r w:rsidRPr="00331C8F">
              <w:rPr>
                <w:rFonts w:ascii="Arial" w:eastAsia="Times New Roman" w:hAnsi="Arial" w:cs="Arial"/>
                <w:color w:val="000000"/>
                <w:sz w:val="16"/>
                <w:szCs w:val="16"/>
                <w:lang w:eastAsia="cs-CZ"/>
              </w:rPr>
              <w:t xml:space="preserve">". Místo toho použít výčet existující robotických výkonů, či konkrétních kódů pro operaci kýl, nebo neuvádět. Případě nově zařazovaných výkonů v budoucnu, mohou mít tyto ve svém RL uvedeno, že k nim lze výkon 51516 v případě potřeby přičíst (nebo naopak, že s ním nelze kombinovat). </w:t>
            </w:r>
          </w:p>
          <w:p w14:paraId="7A14B879" w14:textId="5630C53C" w:rsidR="00BB2312" w:rsidRPr="002324CC" w:rsidRDefault="00BB2312" w:rsidP="002324CC">
            <w:pPr>
              <w:pStyle w:val="Odstavecseseznamem"/>
              <w:numPr>
                <w:ilvl w:val="0"/>
                <w:numId w:val="20"/>
              </w:numPr>
              <w:spacing w:after="0" w:line="240" w:lineRule="auto"/>
              <w:ind w:left="179" w:hanging="179"/>
              <w:rPr>
                <w:rFonts w:ascii="Arial" w:eastAsia="Times New Roman" w:hAnsi="Arial" w:cs="Arial"/>
                <w:color w:val="000000"/>
                <w:sz w:val="16"/>
                <w:szCs w:val="16"/>
                <w:lang w:eastAsia="cs-CZ"/>
              </w:rPr>
            </w:pPr>
            <w:r w:rsidRPr="002324CC">
              <w:rPr>
                <w:rFonts w:ascii="Arial" w:eastAsia="Times New Roman" w:hAnsi="Arial" w:cs="Arial"/>
                <w:b/>
                <w:color w:val="000000" w:themeColor="text1"/>
                <w:sz w:val="16"/>
                <w:szCs w:val="16"/>
                <w:u w:val="single"/>
                <w:lang w:eastAsia="cs-CZ"/>
              </w:rPr>
              <w:t xml:space="preserve">Do </w:t>
            </w:r>
            <w:proofErr w:type="gramStart"/>
            <w:r w:rsidRPr="002324CC">
              <w:rPr>
                <w:rFonts w:ascii="Arial" w:eastAsia="Times New Roman" w:hAnsi="Arial" w:cs="Arial"/>
                <w:b/>
                <w:color w:val="000000" w:themeColor="text1"/>
                <w:sz w:val="16"/>
                <w:szCs w:val="16"/>
                <w:u w:val="single"/>
                <w:lang w:eastAsia="cs-CZ"/>
              </w:rPr>
              <w:t>SZV  lze</w:t>
            </w:r>
            <w:proofErr w:type="gramEnd"/>
            <w:r w:rsidRPr="002324CC">
              <w:rPr>
                <w:rFonts w:ascii="Arial" w:eastAsia="Times New Roman" w:hAnsi="Arial" w:cs="Arial"/>
                <w:b/>
                <w:color w:val="000000" w:themeColor="text1"/>
                <w:sz w:val="16"/>
                <w:szCs w:val="16"/>
                <w:u w:val="single"/>
                <w:lang w:eastAsia="cs-CZ"/>
              </w:rPr>
              <w:t xml:space="preserve"> </w:t>
            </w:r>
            <w:proofErr w:type="gramStart"/>
            <w:r w:rsidRPr="002324CC">
              <w:rPr>
                <w:rFonts w:ascii="Arial" w:eastAsia="Times New Roman" w:hAnsi="Arial" w:cs="Arial"/>
                <w:b/>
                <w:color w:val="000000" w:themeColor="text1"/>
                <w:sz w:val="16"/>
                <w:szCs w:val="16"/>
                <w:u w:val="single"/>
                <w:lang w:eastAsia="cs-CZ"/>
              </w:rPr>
              <w:t>zařadit  v</w:t>
            </w:r>
            <w:proofErr w:type="gramEnd"/>
            <w:r w:rsidRPr="002324CC">
              <w:rPr>
                <w:rFonts w:ascii="Arial" w:eastAsia="Times New Roman" w:hAnsi="Arial" w:cs="Arial"/>
                <w:b/>
                <w:color w:val="000000" w:themeColor="text1"/>
                <w:sz w:val="16"/>
                <w:szCs w:val="16"/>
                <w:u w:val="single"/>
                <w:lang w:eastAsia="cs-CZ"/>
              </w:rPr>
              <w:t xml:space="preserve"> době, kdy bude </w:t>
            </w:r>
            <w:proofErr w:type="gramStart"/>
            <w:r w:rsidRPr="002324CC">
              <w:rPr>
                <w:rFonts w:ascii="Arial" w:eastAsia="Times New Roman" w:hAnsi="Arial" w:cs="Arial"/>
                <w:b/>
                <w:color w:val="000000" w:themeColor="text1"/>
                <w:sz w:val="16"/>
                <w:szCs w:val="16"/>
                <w:u w:val="single"/>
                <w:lang w:eastAsia="cs-CZ"/>
              </w:rPr>
              <w:t>známa</w:t>
            </w:r>
            <w:r w:rsidRPr="002324CC">
              <w:rPr>
                <w:rFonts w:ascii="Arial" w:eastAsia="Times New Roman" w:hAnsi="Arial" w:cs="Arial"/>
                <w:color w:val="000000" w:themeColor="text1"/>
                <w:sz w:val="16"/>
                <w:szCs w:val="16"/>
                <w:lang w:eastAsia="cs-CZ"/>
              </w:rPr>
              <w:t xml:space="preserve">  </w:t>
            </w:r>
            <w:r w:rsidRPr="002324CC">
              <w:rPr>
                <w:rFonts w:ascii="Arial" w:eastAsia="Times New Roman" w:hAnsi="Arial" w:cs="Arial"/>
                <w:b/>
                <w:color w:val="000000" w:themeColor="text1"/>
                <w:sz w:val="16"/>
                <w:szCs w:val="16"/>
                <w:u w:val="single"/>
                <w:lang w:eastAsia="cs-CZ"/>
              </w:rPr>
              <w:t>stratifikace</w:t>
            </w:r>
            <w:proofErr w:type="gramEnd"/>
            <w:r w:rsidRPr="002324CC">
              <w:rPr>
                <w:rFonts w:ascii="Arial" w:eastAsia="Times New Roman" w:hAnsi="Arial" w:cs="Arial"/>
                <w:b/>
                <w:color w:val="000000" w:themeColor="text1"/>
                <w:sz w:val="16"/>
                <w:szCs w:val="16"/>
                <w:u w:val="single"/>
                <w:lang w:eastAsia="cs-CZ"/>
              </w:rPr>
              <w:t xml:space="preserve"> kýl podle velikosti a klinické složitosti</w:t>
            </w:r>
          </w:p>
          <w:p w14:paraId="07F5EC87" w14:textId="77777777" w:rsidR="00BB2312" w:rsidRPr="00F6658B" w:rsidRDefault="00BB2312" w:rsidP="000140C8">
            <w:pPr>
              <w:spacing w:after="0" w:line="240" w:lineRule="auto"/>
              <w:rPr>
                <w:rFonts w:ascii="Arial" w:eastAsia="Times New Roman" w:hAnsi="Arial" w:cs="Arial"/>
                <w:color w:val="000000"/>
                <w:sz w:val="16"/>
                <w:szCs w:val="16"/>
                <w:lang w:eastAsia="cs-CZ"/>
              </w:rPr>
            </w:pPr>
          </w:p>
        </w:tc>
      </w:tr>
      <w:tr w:rsidR="00BB2312" w:rsidRPr="00F6658B" w14:paraId="4C84D8D9" w14:textId="77777777" w:rsidTr="005A6FF5">
        <w:trPr>
          <w:trHeight w:val="832"/>
        </w:trPr>
        <w:tc>
          <w:tcPr>
            <w:tcW w:w="993" w:type="dxa"/>
            <w:tcBorders>
              <w:top w:val="nil"/>
              <w:left w:val="single" w:sz="4" w:space="0" w:color="auto"/>
              <w:bottom w:val="single" w:sz="4" w:space="0" w:color="auto"/>
              <w:right w:val="single" w:sz="4" w:space="0" w:color="auto"/>
            </w:tcBorders>
            <w:shd w:val="clear" w:color="auto" w:fill="auto"/>
            <w:hideMark/>
          </w:tcPr>
          <w:p w14:paraId="3B30D3D6"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lastRenderedPageBreak/>
              <w:t>511</w:t>
            </w:r>
          </w:p>
        </w:tc>
        <w:tc>
          <w:tcPr>
            <w:tcW w:w="2268" w:type="dxa"/>
            <w:tcBorders>
              <w:top w:val="nil"/>
              <w:left w:val="nil"/>
              <w:bottom w:val="single" w:sz="4" w:space="0" w:color="auto"/>
              <w:right w:val="single" w:sz="4" w:space="0" w:color="auto"/>
            </w:tcBorders>
            <w:shd w:val="clear" w:color="auto" w:fill="auto"/>
            <w:hideMark/>
          </w:tcPr>
          <w:p w14:paraId="5B3B8B63"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51520</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CHIRURGICKÁ SEPARACE KOMPONENT BŘIŠNÍ STĚNY</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nový výkon</w:t>
            </w:r>
          </w:p>
        </w:tc>
        <w:tc>
          <w:tcPr>
            <w:tcW w:w="11624" w:type="dxa"/>
            <w:tcBorders>
              <w:top w:val="nil"/>
              <w:left w:val="nil"/>
              <w:bottom w:val="single" w:sz="4" w:space="0" w:color="auto"/>
              <w:right w:val="single" w:sz="4" w:space="0" w:color="auto"/>
            </w:tcBorders>
            <w:shd w:val="clear" w:color="auto" w:fill="auto"/>
            <w:hideMark/>
          </w:tcPr>
          <w:p w14:paraId="165F47AF" w14:textId="77777777" w:rsidR="00BB2312" w:rsidRDefault="00BB2312" w:rsidP="000140C8">
            <w:pPr>
              <w:spacing w:after="0" w:line="240" w:lineRule="auto"/>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 Jak se provádělo doposud?</w:t>
            </w:r>
          </w:p>
          <w:p w14:paraId="604DBB92" w14:textId="77777777" w:rsidR="00BB2312" w:rsidRPr="002324CC" w:rsidRDefault="00BB2312" w:rsidP="00A870B6">
            <w:pPr>
              <w:spacing w:after="0" w:line="240" w:lineRule="auto"/>
              <w:rPr>
                <w:rFonts w:ascii="Arial" w:eastAsia="Times New Roman" w:hAnsi="Arial" w:cs="Arial"/>
                <w:sz w:val="16"/>
                <w:szCs w:val="16"/>
                <w:lang w:eastAsia="cs-CZ"/>
              </w:rPr>
            </w:pPr>
            <w:r w:rsidRPr="00F6658B">
              <w:rPr>
                <w:rFonts w:ascii="Arial" w:eastAsia="Times New Roman" w:hAnsi="Arial" w:cs="Arial"/>
                <w:color w:val="000000"/>
                <w:sz w:val="16"/>
                <w:szCs w:val="16"/>
                <w:lang w:eastAsia="cs-CZ"/>
              </w:rPr>
              <w:t xml:space="preserve">• </w:t>
            </w:r>
            <w:r w:rsidRPr="002324CC">
              <w:rPr>
                <w:rFonts w:ascii="Arial" w:eastAsia="Times New Roman" w:hAnsi="Arial" w:cs="Arial"/>
                <w:sz w:val="16"/>
                <w:szCs w:val="16"/>
                <w:lang w:eastAsia="cs-CZ"/>
              </w:rPr>
              <w:t>Lze takto přičíst, když je laparoskopicky – 51711 a nově navrhovaný samostatný kód konkrétní operace?</w:t>
            </w:r>
            <w:r w:rsidRPr="002324CC">
              <w:rPr>
                <w:rFonts w:ascii="Arial" w:eastAsia="Times New Roman" w:hAnsi="Arial" w:cs="Arial"/>
                <w:sz w:val="16"/>
                <w:szCs w:val="16"/>
                <w:lang w:eastAsia="cs-CZ"/>
              </w:rPr>
              <w:br/>
              <w:t>• Nositelé – kolik lékařů je přítomno operaci? Poslední asistence se nekalkuluje.</w:t>
            </w:r>
            <w:r w:rsidRPr="002324CC">
              <w:rPr>
                <w:rFonts w:ascii="Arial" w:eastAsia="Times New Roman" w:hAnsi="Arial" w:cs="Arial"/>
                <w:sz w:val="16"/>
                <w:szCs w:val="16"/>
                <w:lang w:eastAsia="cs-CZ"/>
              </w:rPr>
              <w:br/>
              <w:t xml:space="preserve">• Výkon trvá 90 </w:t>
            </w:r>
            <w:proofErr w:type="gramStart"/>
            <w:r w:rsidRPr="002324CC">
              <w:rPr>
                <w:rFonts w:ascii="Arial" w:eastAsia="Times New Roman" w:hAnsi="Arial" w:cs="Arial"/>
                <w:sz w:val="16"/>
                <w:szCs w:val="16"/>
                <w:lang w:eastAsia="cs-CZ"/>
              </w:rPr>
              <w:t>min ?</w:t>
            </w:r>
            <w:proofErr w:type="gramEnd"/>
            <w:r w:rsidRPr="002324CC">
              <w:rPr>
                <w:rFonts w:ascii="Arial" w:eastAsia="Times New Roman" w:hAnsi="Arial" w:cs="Arial"/>
                <w:sz w:val="16"/>
                <w:szCs w:val="16"/>
                <w:lang w:eastAsia="cs-CZ"/>
              </w:rPr>
              <w:t xml:space="preserve">  </w:t>
            </w:r>
            <w:proofErr w:type="gramStart"/>
            <w:r w:rsidRPr="002324CC">
              <w:rPr>
                <w:rFonts w:ascii="Arial" w:eastAsia="Times New Roman" w:hAnsi="Arial" w:cs="Arial"/>
                <w:sz w:val="16"/>
                <w:szCs w:val="16"/>
                <w:lang w:eastAsia="cs-CZ"/>
              </w:rPr>
              <w:t>Operace</w:t>
            </w:r>
            <w:proofErr w:type="gramEnd"/>
            <w:r w:rsidRPr="002324CC">
              <w:rPr>
                <w:rFonts w:ascii="Arial" w:eastAsia="Times New Roman" w:hAnsi="Arial" w:cs="Arial"/>
                <w:sz w:val="16"/>
                <w:szCs w:val="16"/>
                <w:lang w:eastAsia="cs-CZ"/>
              </w:rPr>
              <w:t xml:space="preserve"> ke kterým se přičítá trvají 60, 90, 120 min. Jedná se o čas průměrný nebo maximální?</w:t>
            </w:r>
            <w:r w:rsidRPr="002324CC">
              <w:rPr>
                <w:rFonts w:ascii="Arial" w:eastAsia="Times New Roman" w:hAnsi="Arial" w:cs="Arial"/>
                <w:sz w:val="16"/>
                <w:szCs w:val="16"/>
                <w:lang w:eastAsia="cs-CZ"/>
              </w:rPr>
              <w:br/>
              <w:t xml:space="preserve">• ZUM – Nedávat odkazy na Kategorizaci ZM, ale ev. na ÚK </w:t>
            </w:r>
            <w:r w:rsidRPr="002324CC">
              <w:rPr>
                <w:rFonts w:ascii="Arial" w:eastAsia="Times New Roman" w:hAnsi="Arial" w:cs="Arial"/>
                <w:sz w:val="16"/>
                <w:szCs w:val="16"/>
                <w:lang w:eastAsia="cs-CZ"/>
              </w:rPr>
              <w:br/>
              <w:t>• O jaké kýlní síťky se jedná? Již jsou zařazeny v ÚK VZP? Uveďte konkrétní kód</w:t>
            </w:r>
          </w:p>
          <w:p w14:paraId="2121B652" w14:textId="77777777" w:rsidR="00BB2312" w:rsidRPr="002324CC" w:rsidRDefault="00BB2312" w:rsidP="00C82506">
            <w:pPr>
              <w:pStyle w:val="Odstavecseseznamem"/>
              <w:numPr>
                <w:ilvl w:val="0"/>
                <w:numId w:val="22"/>
              </w:numPr>
              <w:spacing w:after="0" w:line="240" w:lineRule="auto"/>
              <w:ind w:left="179" w:hanging="179"/>
              <w:rPr>
                <w:rFonts w:ascii="Arial" w:eastAsia="Times New Roman" w:hAnsi="Arial" w:cs="Arial"/>
                <w:sz w:val="16"/>
                <w:szCs w:val="16"/>
                <w:lang w:eastAsia="cs-CZ"/>
              </w:rPr>
            </w:pPr>
            <w:r w:rsidRPr="002324CC">
              <w:rPr>
                <w:rFonts w:ascii="Arial" w:eastAsia="Times New Roman" w:hAnsi="Arial" w:cs="Arial"/>
                <w:sz w:val="16"/>
                <w:szCs w:val="16"/>
                <w:lang w:eastAsia="cs-CZ"/>
              </w:rPr>
              <w:t>Z popisu výkonu odebrat větu "</w:t>
            </w:r>
            <w:r w:rsidRPr="002324CC">
              <w:rPr>
                <w:rFonts w:ascii="Arial" w:eastAsia="Times New Roman" w:hAnsi="Arial" w:cs="Arial"/>
                <w:i/>
                <w:sz w:val="16"/>
                <w:szCs w:val="16"/>
                <w:lang w:eastAsia="cs-CZ"/>
              </w:rPr>
              <w:t xml:space="preserve">Zároveň je použitelný i v kombinaci s </w:t>
            </w:r>
            <w:proofErr w:type="spellStart"/>
            <w:r w:rsidRPr="002324CC">
              <w:rPr>
                <w:rFonts w:ascii="Arial" w:eastAsia="Times New Roman" w:hAnsi="Arial" w:cs="Arial"/>
                <w:i/>
                <w:sz w:val="16"/>
                <w:szCs w:val="16"/>
                <w:lang w:eastAsia="cs-CZ"/>
              </w:rPr>
              <w:t>roboticky</w:t>
            </w:r>
            <w:proofErr w:type="spellEnd"/>
            <w:r w:rsidRPr="002324CC">
              <w:rPr>
                <w:rFonts w:ascii="Arial" w:eastAsia="Times New Roman" w:hAnsi="Arial" w:cs="Arial"/>
                <w:i/>
                <w:sz w:val="16"/>
                <w:szCs w:val="16"/>
                <w:lang w:eastAsia="cs-CZ"/>
              </w:rPr>
              <w:t xml:space="preserve"> asistovanými výkony nebo s kódy pro analogickou operace kýl, které mohou být do klasifikace zařazeny </w:t>
            </w:r>
            <w:proofErr w:type="spellStart"/>
            <w:r w:rsidRPr="002324CC">
              <w:rPr>
                <w:rFonts w:ascii="Arial" w:eastAsia="Times New Roman" w:hAnsi="Arial" w:cs="Arial"/>
                <w:i/>
                <w:sz w:val="16"/>
                <w:szCs w:val="16"/>
                <w:lang w:eastAsia="cs-CZ"/>
              </w:rPr>
              <w:t>vbudoucnu</w:t>
            </w:r>
            <w:proofErr w:type="spellEnd"/>
            <w:r w:rsidRPr="002324CC">
              <w:rPr>
                <w:rFonts w:ascii="Arial" w:eastAsia="Times New Roman" w:hAnsi="Arial" w:cs="Arial"/>
                <w:sz w:val="16"/>
                <w:szCs w:val="16"/>
                <w:lang w:eastAsia="cs-CZ"/>
              </w:rPr>
              <w:t xml:space="preserve">". Místo toho použít výčet existující robotických výkonů, či konkrétních kódů pro operaci kýl, nebo neuvádět. Případě nově zařazovaných výkonů v budoucnu, mohou mít tyto ve svém RL uvedeno, že k nim lze výkon 51520 v případě potřeby přičíst (nebo naopak, že s ním nelze kombinovat). </w:t>
            </w:r>
          </w:p>
          <w:p w14:paraId="255C18F2" w14:textId="77777777" w:rsidR="00BB2312" w:rsidRPr="002324CC" w:rsidRDefault="00BB2312" w:rsidP="00C82506">
            <w:pPr>
              <w:pStyle w:val="Odstavecseseznamem"/>
              <w:numPr>
                <w:ilvl w:val="0"/>
                <w:numId w:val="22"/>
              </w:numPr>
              <w:spacing w:after="0" w:line="240" w:lineRule="auto"/>
              <w:ind w:left="179" w:hanging="179"/>
              <w:rPr>
                <w:rFonts w:ascii="Arial" w:eastAsia="Times New Roman" w:hAnsi="Arial" w:cs="Arial"/>
                <w:sz w:val="16"/>
                <w:szCs w:val="16"/>
                <w:lang w:eastAsia="cs-CZ"/>
              </w:rPr>
            </w:pPr>
            <w:r w:rsidRPr="002324CC">
              <w:rPr>
                <w:rFonts w:ascii="Arial" w:eastAsia="Times New Roman" w:hAnsi="Arial" w:cs="Arial"/>
                <w:sz w:val="16"/>
                <w:szCs w:val="16"/>
                <w:lang w:eastAsia="cs-CZ"/>
              </w:rPr>
              <w:t>Jedná se o "</w:t>
            </w:r>
            <w:proofErr w:type="spellStart"/>
            <w:r w:rsidRPr="002324CC">
              <w:rPr>
                <w:rFonts w:ascii="Arial" w:eastAsia="Times New Roman" w:hAnsi="Arial" w:cs="Arial"/>
                <w:sz w:val="16"/>
                <w:szCs w:val="16"/>
                <w:lang w:eastAsia="cs-CZ"/>
              </w:rPr>
              <w:t>přičítací</w:t>
            </w:r>
            <w:proofErr w:type="spellEnd"/>
            <w:r w:rsidRPr="002324CC">
              <w:rPr>
                <w:rFonts w:ascii="Arial" w:eastAsia="Times New Roman" w:hAnsi="Arial" w:cs="Arial"/>
                <w:sz w:val="16"/>
                <w:szCs w:val="16"/>
                <w:lang w:eastAsia="cs-CZ"/>
              </w:rPr>
              <w:t>" výkon, není nutné, aby měl povolen ZUM (který není navíc dostatečně specifikován), ZUM lze již vykázat k základnímu výkonu.</w:t>
            </w:r>
          </w:p>
          <w:p w14:paraId="5935B562" w14:textId="77777777" w:rsidR="00BB2312" w:rsidRPr="002324CC" w:rsidRDefault="00BB2312" w:rsidP="00C82506">
            <w:pPr>
              <w:pStyle w:val="Odstavecseseznamem"/>
              <w:numPr>
                <w:ilvl w:val="0"/>
                <w:numId w:val="22"/>
              </w:numPr>
              <w:spacing w:after="0" w:line="240" w:lineRule="auto"/>
              <w:ind w:left="179" w:hanging="179"/>
              <w:rPr>
                <w:rFonts w:ascii="Arial" w:eastAsia="Times New Roman" w:hAnsi="Arial" w:cs="Arial"/>
                <w:sz w:val="16"/>
                <w:szCs w:val="16"/>
                <w:lang w:eastAsia="cs-CZ"/>
              </w:rPr>
            </w:pPr>
            <w:r w:rsidRPr="002324CC">
              <w:rPr>
                <w:rFonts w:ascii="Arial" w:eastAsia="Times New Roman" w:hAnsi="Arial" w:cs="Arial"/>
                <w:b/>
                <w:sz w:val="16"/>
                <w:szCs w:val="16"/>
                <w:u w:val="single"/>
                <w:lang w:eastAsia="cs-CZ"/>
              </w:rPr>
              <w:t xml:space="preserve">Do </w:t>
            </w:r>
            <w:proofErr w:type="gramStart"/>
            <w:r w:rsidRPr="002324CC">
              <w:rPr>
                <w:rFonts w:ascii="Arial" w:eastAsia="Times New Roman" w:hAnsi="Arial" w:cs="Arial"/>
                <w:b/>
                <w:sz w:val="16"/>
                <w:szCs w:val="16"/>
                <w:u w:val="single"/>
                <w:lang w:eastAsia="cs-CZ"/>
              </w:rPr>
              <w:t>SZV  lze</w:t>
            </w:r>
            <w:proofErr w:type="gramEnd"/>
            <w:r w:rsidRPr="002324CC">
              <w:rPr>
                <w:rFonts w:ascii="Arial" w:eastAsia="Times New Roman" w:hAnsi="Arial" w:cs="Arial"/>
                <w:b/>
                <w:sz w:val="16"/>
                <w:szCs w:val="16"/>
                <w:u w:val="single"/>
                <w:lang w:eastAsia="cs-CZ"/>
              </w:rPr>
              <w:t xml:space="preserve"> </w:t>
            </w:r>
            <w:proofErr w:type="gramStart"/>
            <w:r w:rsidRPr="002324CC">
              <w:rPr>
                <w:rFonts w:ascii="Arial" w:eastAsia="Times New Roman" w:hAnsi="Arial" w:cs="Arial"/>
                <w:b/>
                <w:sz w:val="16"/>
                <w:szCs w:val="16"/>
                <w:u w:val="single"/>
                <w:lang w:eastAsia="cs-CZ"/>
              </w:rPr>
              <w:t>zařadit  v</w:t>
            </w:r>
            <w:proofErr w:type="gramEnd"/>
            <w:r w:rsidRPr="002324CC">
              <w:rPr>
                <w:rFonts w:ascii="Arial" w:eastAsia="Times New Roman" w:hAnsi="Arial" w:cs="Arial"/>
                <w:b/>
                <w:sz w:val="16"/>
                <w:szCs w:val="16"/>
                <w:u w:val="single"/>
                <w:lang w:eastAsia="cs-CZ"/>
              </w:rPr>
              <w:t xml:space="preserve"> době, kdy bude </w:t>
            </w:r>
            <w:proofErr w:type="gramStart"/>
            <w:r w:rsidRPr="002324CC">
              <w:rPr>
                <w:rFonts w:ascii="Arial" w:eastAsia="Times New Roman" w:hAnsi="Arial" w:cs="Arial"/>
                <w:b/>
                <w:sz w:val="16"/>
                <w:szCs w:val="16"/>
                <w:u w:val="single"/>
                <w:lang w:eastAsia="cs-CZ"/>
              </w:rPr>
              <w:t>známa</w:t>
            </w:r>
            <w:r w:rsidRPr="002324CC">
              <w:rPr>
                <w:rFonts w:ascii="Arial" w:eastAsia="Times New Roman" w:hAnsi="Arial" w:cs="Arial"/>
                <w:sz w:val="16"/>
                <w:szCs w:val="16"/>
                <w:lang w:eastAsia="cs-CZ"/>
              </w:rPr>
              <w:t xml:space="preserve">  </w:t>
            </w:r>
            <w:r w:rsidRPr="002324CC">
              <w:rPr>
                <w:rFonts w:ascii="Arial" w:eastAsia="Times New Roman" w:hAnsi="Arial" w:cs="Arial"/>
                <w:b/>
                <w:sz w:val="16"/>
                <w:szCs w:val="16"/>
                <w:u w:val="single"/>
                <w:lang w:eastAsia="cs-CZ"/>
              </w:rPr>
              <w:t>stratifikace</w:t>
            </w:r>
            <w:proofErr w:type="gramEnd"/>
            <w:r w:rsidRPr="002324CC">
              <w:rPr>
                <w:rFonts w:ascii="Arial" w:eastAsia="Times New Roman" w:hAnsi="Arial" w:cs="Arial"/>
                <w:b/>
                <w:sz w:val="16"/>
                <w:szCs w:val="16"/>
                <w:u w:val="single"/>
                <w:lang w:eastAsia="cs-CZ"/>
              </w:rPr>
              <w:t xml:space="preserve"> kýl podle velikosti a klinické složitosti</w:t>
            </w:r>
          </w:p>
          <w:p w14:paraId="7C7C56A7" w14:textId="77777777" w:rsidR="00BB2312" w:rsidRPr="002324CC" w:rsidRDefault="00BB2312" w:rsidP="00C82506">
            <w:pPr>
              <w:pStyle w:val="Odstavecseseznamem"/>
              <w:numPr>
                <w:ilvl w:val="0"/>
                <w:numId w:val="22"/>
              </w:numPr>
              <w:spacing w:after="0" w:line="240" w:lineRule="auto"/>
              <w:ind w:left="179" w:hanging="179"/>
              <w:rPr>
                <w:rFonts w:ascii="Arial" w:eastAsia="Times New Roman" w:hAnsi="Arial" w:cs="Arial"/>
                <w:sz w:val="16"/>
                <w:szCs w:val="16"/>
                <w:lang w:eastAsia="cs-CZ"/>
              </w:rPr>
            </w:pPr>
            <w:r w:rsidRPr="002324CC">
              <w:rPr>
                <w:rFonts w:ascii="Arial" w:eastAsia="Times New Roman" w:hAnsi="Arial" w:cs="Arial"/>
                <w:sz w:val="16"/>
                <w:szCs w:val="16"/>
                <w:lang w:eastAsia="cs-CZ"/>
              </w:rPr>
              <w:t xml:space="preserve">uvedena kategorie dle ÚZIS nikoliv </w:t>
            </w:r>
            <w:proofErr w:type="spellStart"/>
            <w:r w:rsidRPr="002324CC">
              <w:rPr>
                <w:rFonts w:ascii="Arial" w:eastAsia="Times New Roman" w:hAnsi="Arial" w:cs="Arial"/>
                <w:sz w:val="16"/>
                <w:szCs w:val="16"/>
                <w:lang w:eastAsia="cs-CZ"/>
              </w:rPr>
              <w:t>kod</w:t>
            </w:r>
            <w:proofErr w:type="spellEnd"/>
            <w:r w:rsidRPr="002324CC">
              <w:rPr>
                <w:rFonts w:ascii="Arial" w:eastAsia="Times New Roman" w:hAnsi="Arial" w:cs="Arial"/>
                <w:sz w:val="16"/>
                <w:szCs w:val="16"/>
                <w:lang w:eastAsia="cs-CZ"/>
              </w:rPr>
              <w:t xml:space="preserve"> materiálu) 26.09.01.01 - </w:t>
            </w:r>
            <w:proofErr w:type="gramStart"/>
            <w:r w:rsidRPr="002324CC">
              <w:rPr>
                <w:rFonts w:ascii="Arial" w:eastAsia="Times New Roman" w:hAnsi="Arial" w:cs="Arial"/>
                <w:sz w:val="16"/>
                <w:szCs w:val="16"/>
                <w:lang w:eastAsia="cs-CZ"/>
              </w:rPr>
              <w:t>Chirurgické  tkaniny</w:t>
            </w:r>
            <w:proofErr w:type="gramEnd"/>
            <w:r w:rsidRPr="002324CC">
              <w:rPr>
                <w:rFonts w:ascii="Arial" w:eastAsia="Times New Roman" w:hAnsi="Arial" w:cs="Arial"/>
                <w:sz w:val="16"/>
                <w:szCs w:val="16"/>
                <w:lang w:eastAsia="cs-CZ"/>
              </w:rPr>
              <w:t xml:space="preserve"> - síťky, </w:t>
            </w:r>
            <w:proofErr w:type="spellStart"/>
            <w:proofErr w:type="gramStart"/>
            <w:r w:rsidRPr="002324CC">
              <w:rPr>
                <w:rFonts w:ascii="Arial" w:eastAsia="Times New Roman" w:hAnsi="Arial" w:cs="Arial"/>
                <w:sz w:val="16"/>
                <w:szCs w:val="16"/>
                <w:lang w:eastAsia="cs-CZ"/>
              </w:rPr>
              <w:t>kylní</w:t>
            </w:r>
            <w:proofErr w:type="spellEnd"/>
            <w:r w:rsidRPr="002324CC">
              <w:rPr>
                <w:rFonts w:ascii="Arial" w:eastAsia="Times New Roman" w:hAnsi="Arial" w:cs="Arial"/>
                <w:sz w:val="16"/>
                <w:szCs w:val="16"/>
                <w:lang w:eastAsia="cs-CZ"/>
              </w:rPr>
              <w:t xml:space="preserve"> :</w:t>
            </w:r>
            <w:proofErr w:type="gramEnd"/>
            <w:r w:rsidRPr="002324CC">
              <w:rPr>
                <w:rFonts w:ascii="Arial" w:eastAsia="Times New Roman" w:hAnsi="Arial" w:cs="Arial"/>
                <w:sz w:val="16"/>
                <w:szCs w:val="16"/>
                <w:lang w:eastAsia="cs-CZ"/>
              </w:rPr>
              <w:t xml:space="preserve"> 458 položek ZUM v </w:t>
            </w:r>
            <w:proofErr w:type="spellStart"/>
            <w:r w:rsidRPr="002324CC">
              <w:rPr>
                <w:rFonts w:ascii="Arial" w:eastAsia="Times New Roman" w:hAnsi="Arial" w:cs="Arial"/>
                <w:sz w:val="16"/>
                <w:szCs w:val="16"/>
                <w:lang w:eastAsia="cs-CZ"/>
              </w:rPr>
              <w:t>uhradovém</w:t>
            </w:r>
            <w:proofErr w:type="spellEnd"/>
            <w:r w:rsidRPr="002324CC">
              <w:rPr>
                <w:rFonts w:ascii="Arial" w:eastAsia="Times New Roman" w:hAnsi="Arial" w:cs="Arial"/>
                <w:sz w:val="16"/>
                <w:szCs w:val="16"/>
                <w:lang w:eastAsia="cs-CZ"/>
              </w:rPr>
              <w:t xml:space="preserve"> rozpětí 216,21 Kč - 196 925,53 Kč; </w:t>
            </w:r>
          </w:p>
          <w:p w14:paraId="49152DA4" w14:textId="2107AA3E" w:rsidR="00BB2312" w:rsidRPr="00F6658B" w:rsidRDefault="00AB16D6" w:rsidP="00C82506">
            <w:pPr>
              <w:pStyle w:val="Odstavecseseznamem"/>
              <w:numPr>
                <w:ilvl w:val="0"/>
                <w:numId w:val="22"/>
              </w:numPr>
              <w:spacing w:after="0" w:line="240" w:lineRule="auto"/>
              <w:ind w:left="179" w:hanging="179"/>
              <w:rPr>
                <w:rFonts w:ascii="Arial" w:eastAsia="Times New Roman" w:hAnsi="Arial" w:cs="Arial"/>
                <w:color w:val="000000"/>
                <w:sz w:val="16"/>
                <w:szCs w:val="16"/>
                <w:lang w:eastAsia="cs-CZ"/>
              </w:rPr>
            </w:pPr>
            <w:r>
              <w:rPr>
                <w:rFonts w:ascii="Arial" w:eastAsia="Times New Roman" w:hAnsi="Arial" w:cs="Arial"/>
                <w:sz w:val="16"/>
                <w:szCs w:val="16"/>
                <w:lang w:eastAsia="cs-CZ"/>
              </w:rPr>
              <w:t>U</w:t>
            </w:r>
            <w:r w:rsidR="00BB2312" w:rsidRPr="002324CC">
              <w:rPr>
                <w:rFonts w:ascii="Arial" w:eastAsia="Times New Roman" w:hAnsi="Arial" w:cs="Arial"/>
                <w:sz w:val="16"/>
                <w:szCs w:val="16"/>
                <w:lang w:eastAsia="cs-CZ"/>
              </w:rPr>
              <w:t xml:space="preserve">vedená kategorie dle UZIS nikoliv </w:t>
            </w:r>
            <w:proofErr w:type="spellStart"/>
            <w:r w:rsidR="00BB2312" w:rsidRPr="002324CC">
              <w:rPr>
                <w:rFonts w:ascii="Arial" w:eastAsia="Times New Roman" w:hAnsi="Arial" w:cs="Arial"/>
                <w:sz w:val="16"/>
                <w:szCs w:val="16"/>
                <w:lang w:eastAsia="cs-CZ"/>
              </w:rPr>
              <w:t>kod</w:t>
            </w:r>
            <w:proofErr w:type="spellEnd"/>
            <w:r w:rsidR="00BB2312" w:rsidRPr="002324CC">
              <w:rPr>
                <w:rFonts w:ascii="Arial" w:eastAsia="Times New Roman" w:hAnsi="Arial" w:cs="Arial"/>
                <w:sz w:val="16"/>
                <w:szCs w:val="16"/>
                <w:lang w:eastAsia="cs-CZ"/>
              </w:rPr>
              <w:t xml:space="preserve"> materiálu </w:t>
            </w:r>
            <w:proofErr w:type="gramStart"/>
            <w:r w:rsidR="00BB2312" w:rsidRPr="002324CC">
              <w:rPr>
                <w:rFonts w:ascii="Arial" w:eastAsia="Times New Roman" w:hAnsi="Arial" w:cs="Arial"/>
                <w:sz w:val="16"/>
                <w:szCs w:val="16"/>
                <w:lang w:eastAsia="cs-CZ"/>
              </w:rPr>
              <w:t>-  50.09</w:t>
            </w:r>
            <w:proofErr w:type="gramEnd"/>
            <w:r w:rsidR="00BB2312" w:rsidRPr="002324CC">
              <w:rPr>
                <w:rFonts w:ascii="Arial" w:eastAsia="Times New Roman" w:hAnsi="Arial" w:cs="Arial"/>
                <w:sz w:val="16"/>
                <w:szCs w:val="16"/>
                <w:lang w:eastAsia="cs-CZ"/>
              </w:rPr>
              <w:t xml:space="preserve"> - </w:t>
            </w:r>
            <w:proofErr w:type="gramStart"/>
            <w:r w:rsidR="00BB2312" w:rsidRPr="002324CC">
              <w:rPr>
                <w:rFonts w:ascii="Arial" w:eastAsia="Times New Roman" w:hAnsi="Arial" w:cs="Arial"/>
                <w:sz w:val="16"/>
                <w:szCs w:val="16"/>
                <w:lang w:eastAsia="cs-CZ"/>
              </w:rPr>
              <w:t>Lepidla :</w:t>
            </w:r>
            <w:proofErr w:type="gramEnd"/>
            <w:r w:rsidR="00BB2312" w:rsidRPr="002324CC">
              <w:rPr>
                <w:rFonts w:ascii="Arial" w:eastAsia="Times New Roman" w:hAnsi="Arial" w:cs="Arial"/>
                <w:sz w:val="16"/>
                <w:szCs w:val="16"/>
                <w:lang w:eastAsia="cs-CZ"/>
              </w:rPr>
              <w:t xml:space="preserve"> 20 položek ZUM v </w:t>
            </w:r>
            <w:proofErr w:type="spellStart"/>
            <w:r w:rsidR="00BB2312" w:rsidRPr="002324CC">
              <w:rPr>
                <w:rFonts w:ascii="Arial" w:eastAsia="Times New Roman" w:hAnsi="Arial" w:cs="Arial"/>
                <w:sz w:val="16"/>
                <w:szCs w:val="16"/>
                <w:lang w:eastAsia="cs-CZ"/>
              </w:rPr>
              <w:t>uhradovém</w:t>
            </w:r>
            <w:proofErr w:type="spellEnd"/>
            <w:r w:rsidR="00BB2312" w:rsidRPr="002324CC">
              <w:rPr>
                <w:rFonts w:ascii="Arial" w:eastAsia="Times New Roman" w:hAnsi="Arial" w:cs="Arial"/>
                <w:sz w:val="16"/>
                <w:szCs w:val="16"/>
                <w:lang w:eastAsia="cs-CZ"/>
              </w:rPr>
              <w:t xml:space="preserve"> rozpětí 165,53 Kč - 18 455,65 Kč</w:t>
            </w:r>
          </w:p>
        </w:tc>
      </w:tr>
      <w:tr w:rsidR="00BB2312" w:rsidRPr="00F6658B" w14:paraId="4FFC850C" w14:textId="77777777" w:rsidTr="005A6FF5">
        <w:trPr>
          <w:trHeight w:val="1735"/>
        </w:trPr>
        <w:tc>
          <w:tcPr>
            <w:tcW w:w="993" w:type="dxa"/>
            <w:tcBorders>
              <w:top w:val="nil"/>
              <w:left w:val="single" w:sz="4" w:space="0" w:color="auto"/>
              <w:bottom w:val="single" w:sz="4" w:space="0" w:color="auto"/>
              <w:right w:val="single" w:sz="4" w:space="0" w:color="auto"/>
            </w:tcBorders>
            <w:shd w:val="clear" w:color="auto" w:fill="auto"/>
            <w:hideMark/>
          </w:tcPr>
          <w:p w14:paraId="1F7FE8BB"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701</w:t>
            </w:r>
          </w:p>
        </w:tc>
        <w:tc>
          <w:tcPr>
            <w:tcW w:w="2268" w:type="dxa"/>
            <w:tcBorders>
              <w:top w:val="nil"/>
              <w:left w:val="nil"/>
              <w:bottom w:val="single" w:sz="4" w:space="0" w:color="auto"/>
              <w:right w:val="single" w:sz="4" w:space="0" w:color="auto"/>
            </w:tcBorders>
            <w:shd w:val="clear" w:color="auto" w:fill="auto"/>
            <w:hideMark/>
          </w:tcPr>
          <w:p w14:paraId="091016FE"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51623</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POUŽITÍ ULTRAZVUKOVÉHO SKALPELU</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 xml:space="preserve">změnové řízení: žádost o sdílení výkonu </w:t>
            </w:r>
            <w:proofErr w:type="spellStart"/>
            <w:r w:rsidRPr="00F6658B">
              <w:rPr>
                <w:rFonts w:ascii="Arial" w:eastAsia="Times New Roman" w:hAnsi="Arial" w:cs="Arial"/>
                <w:b/>
                <w:bCs/>
                <w:color w:val="000000"/>
                <w:sz w:val="16"/>
                <w:szCs w:val="16"/>
                <w:lang w:eastAsia="cs-CZ"/>
              </w:rPr>
              <w:t>odb</w:t>
            </w:r>
            <w:proofErr w:type="spellEnd"/>
            <w:r w:rsidRPr="00F6658B">
              <w:rPr>
                <w:rFonts w:ascii="Arial" w:eastAsia="Times New Roman" w:hAnsi="Arial" w:cs="Arial"/>
                <w:b/>
                <w:bCs/>
                <w:color w:val="000000"/>
                <w:sz w:val="16"/>
                <w:szCs w:val="16"/>
                <w:lang w:eastAsia="cs-CZ"/>
              </w:rPr>
              <w:t xml:space="preserve">. 501 s </w:t>
            </w:r>
            <w:proofErr w:type="spellStart"/>
            <w:r w:rsidRPr="00F6658B">
              <w:rPr>
                <w:rFonts w:ascii="Arial" w:eastAsia="Times New Roman" w:hAnsi="Arial" w:cs="Arial"/>
                <w:b/>
                <w:bCs/>
                <w:color w:val="000000"/>
                <w:sz w:val="16"/>
                <w:szCs w:val="16"/>
                <w:lang w:eastAsia="cs-CZ"/>
              </w:rPr>
              <w:t>odb</w:t>
            </w:r>
            <w:proofErr w:type="spellEnd"/>
            <w:r w:rsidRPr="00F6658B">
              <w:rPr>
                <w:rFonts w:ascii="Arial" w:eastAsia="Times New Roman" w:hAnsi="Arial" w:cs="Arial"/>
                <w:b/>
                <w:bCs/>
                <w:color w:val="000000"/>
                <w:sz w:val="16"/>
                <w:szCs w:val="16"/>
                <w:lang w:eastAsia="cs-CZ"/>
              </w:rPr>
              <w:t>. 701</w:t>
            </w:r>
            <w:r w:rsidRPr="00F6658B">
              <w:rPr>
                <w:rFonts w:ascii="Arial" w:eastAsia="Times New Roman" w:hAnsi="Arial" w:cs="Arial"/>
                <w:b/>
                <w:bCs/>
                <w:color w:val="000000"/>
                <w:sz w:val="16"/>
                <w:szCs w:val="16"/>
                <w:lang w:eastAsia="cs-CZ"/>
              </w:rPr>
              <w:br/>
              <w:t>souhlasné stanovisko OS doloženo</w:t>
            </w:r>
          </w:p>
        </w:tc>
        <w:tc>
          <w:tcPr>
            <w:tcW w:w="11624" w:type="dxa"/>
            <w:tcBorders>
              <w:top w:val="nil"/>
              <w:left w:val="nil"/>
              <w:bottom w:val="single" w:sz="4" w:space="0" w:color="auto"/>
              <w:right w:val="single" w:sz="4" w:space="0" w:color="auto"/>
            </w:tcBorders>
            <w:shd w:val="clear" w:color="auto" w:fill="auto"/>
            <w:hideMark/>
          </w:tcPr>
          <w:p w14:paraId="494EC592" w14:textId="23C8CBBA" w:rsidR="00BB2312" w:rsidRDefault="00AB16D6" w:rsidP="00C82506">
            <w:pPr>
              <w:pStyle w:val="Odstavecseseznamem"/>
              <w:numPr>
                <w:ilvl w:val="0"/>
                <w:numId w:val="23"/>
              </w:numPr>
              <w:spacing w:after="0" w:line="240" w:lineRule="auto"/>
              <w:ind w:left="179"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N</w:t>
            </w:r>
            <w:r w:rsidR="00BB2312" w:rsidRPr="001D53E9">
              <w:rPr>
                <w:rFonts w:ascii="Arial" w:eastAsia="Times New Roman" w:hAnsi="Arial" w:cs="Arial"/>
                <w:color w:val="000000"/>
                <w:sz w:val="16"/>
                <w:szCs w:val="16"/>
                <w:lang w:eastAsia="cs-CZ"/>
              </w:rPr>
              <w:t>ení ve změnovém řízení, přístrojový kód</w:t>
            </w:r>
          </w:p>
          <w:p w14:paraId="6DFE4DD3" w14:textId="4A6964ED" w:rsidR="00BB2312" w:rsidRPr="001D53E9" w:rsidRDefault="00AB16D6" w:rsidP="00C82506">
            <w:pPr>
              <w:pStyle w:val="Odstavecseseznamem"/>
              <w:numPr>
                <w:ilvl w:val="0"/>
                <w:numId w:val="23"/>
              </w:numPr>
              <w:spacing w:after="0" w:line="240" w:lineRule="auto"/>
              <w:ind w:left="179"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E</w:t>
            </w:r>
            <w:r w:rsidR="00BB2312" w:rsidRPr="001D53E9">
              <w:rPr>
                <w:rFonts w:ascii="Arial" w:eastAsia="Times New Roman" w:hAnsi="Arial" w:cs="Arial"/>
                <w:color w:val="000000"/>
                <w:sz w:val="16"/>
                <w:szCs w:val="16"/>
                <w:lang w:eastAsia="cs-CZ"/>
              </w:rPr>
              <w:t>konom. dopad</w:t>
            </w:r>
            <w:r w:rsidR="00BB2312">
              <w:rPr>
                <w:rFonts w:ascii="Arial" w:eastAsia="Times New Roman" w:hAnsi="Arial" w:cs="Arial"/>
                <w:color w:val="000000"/>
                <w:sz w:val="16"/>
                <w:szCs w:val="16"/>
                <w:lang w:eastAsia="cs-CZ"/>
              </w:rPr>
              <w:t xml:space="preserve"> neuveden </w:t>
            </w:r>
            <w:proofErr w:type="gramStart"/>
            <w:r w:rsidR="00BB2312">
              <w:rPr>
                <w:rFonts w:ascii="Arial" w:eastAsia="Times New Roman" w:hAnsi="Arial" w:cs="Arial"/>
                <w:color w:val="000000"/>
                <w:sz w:val="16"/>
                <w:szCs w:val="16"/>
                <w:lang w:eastAsia="cs-CZ"/>
              </w:rPr>
              <w:t xml:space="preserve">- </w:t>
            </w:r>
            <w:r w:rsidR="00BB2312" w:rsidRPr="001D53E9">
              <w:rPr>
                <w:rFonts w:ascii="Arial" w:eastAsia="Times New Roman" w:hAnsi="Arial" w:cs="Arial"/>
                <w:color w:val="000000"/>
                <w:sz w:val="16"/>
                <w:szCs w:val="16"/>
                <w:lang w:eastAsia="cs-CZ"/>
              </w:rPr>
              <w:t xml:space="preserve"> nejspíše</w:t>
            </w:r>
            <w:proofErr w:type="gramEnd"/>
            <w:r w:rsidR="00BB2312" w:rsidRPr="001D53E9">
              <w:rPr>
                <w:rFonts w:ascii="Arial" w:eastAsia="Times New Roman" w:hAnsi="Arial" w:cs="Arial"/>
                <w:color w:val="000000"/>
                <w:sz w:val="16"/>
                <w:szCs w:val="16"/>
                <w:lang w:eastAsia="cs-CZ"/>
              </w:rPr>
              <w:t xml:space="preserve"> úhrada </w:t>
            </w:r>
            <w:proofErr w:type="spellStart"/>
            <w:r w:rsidR="00BB2312" w:rsidRPr="001D53E9">
              <w:rPr>
                <w:rFonts w:ascii="Arial" w:eastAsia="Times New Roman" w:hAnsi="Arial" w:cs="Arial"/>
                <w:color w:val="000000"/>
                <w:sz w:val="16"/>
                <w:szCs w:val="16"/>
                <w:lang w:eastAsia="cs-CZ"/>
              </w:rPr>
              <w:t>hospital</w:t>
            </w:r>
            <w:proofErr w:type="spellEnd"/>
            <w:r w:rsidR="00BB2312" w:rsidRPr="001D53E9">
              <w:rPr>
                <w:rFonts w:ascii="Arial" w:eastAsia="Times New Roman" w:hAnsi="Arial" w:cs="Arial"/>
                <w:color w:val="000000"/>
                <w:sz w:val="16"/>
                <w:szCs w:val="16"/>
                <w:lang w:eastAsia="cs-CZ"/>
              </w:rPr>
              <w:t>. případu v rámci DRG, nemáme odhad počtu ORL pac. ročně</w:t>
            </w:r>
            <w:r w:rsidR="00BB2312" w:rsidRPr="001D53E9">
              <w:rPr>
                <w:rFonts w:ascii="Arial" w:eastAsia="Times New Roman" w:hAnsi="Arial" w:cs="Arial"/>
                <w:color w:val="000000"/>
                <w:sz w:val="16"/>
                <w:szCs w:val="16"/>
                <w:lang w:eastAsia="cs-CZ"/>
              </w:rPr>
              <w:br/>
            </w:r>
          </w:p>
        </w:tc>
      </w:tr>
      <w:tr w:rsidR="00BB2312" w:rsidRPr="00F6658B" w14:paraId="3F18173A" w14:textId="77777777" w:rsidTr="005A6FF5">
        <w:trPr>
          <w:trHeight w:val="406"/>
        </w:trPr>
        <w:tc>
          <w:tcPr>
            <w:tcW w:w="993" w:type="dxa"/>
            <w:tcBorders>
              <w:top w:val="nil"/>
              <w:left w:val="single" w:sz="4" w:space="0" w:color="auto"/>
              <w:bottom w:val="single" w:sz="4" w:space="0" w:color="auto"/>
              <w:right w:val="single" w:sz="4" w:space="0" w:color="auto"/>
            </w:tcBorders>
            <w:shd w:val="clear" w:color="auto" w:fill="auto"/>
            <w:hideMark/>
          </w:tcPr>
          <w:p w14:paraId="2588FEB1"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701</w:t>
            </w:r>
          </w:p>
        </w:tc>
        <w:tc>
          <w:tcPr>
            <w:tcW w:w="2268" w:type="dxa"/>
            <w:tcBorders>
              <w:top w:val="nil"/>
              <w:left w:val="nil"/>
              <w:bottom w:val="single" w:sz="4" w:space="0" w:color="auto"/>
              <w:right w:val="single" w:sz="4" w:space="0" w:color="auto"/>
            </w:tcBorders>
            <w:shd w:val="clear" w:color="auto" w:fill="auto"/>
            <w:hideMark/>
          </w:tcPr>
          <w:p w14:paraId="139FA445"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71134</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OTOMIKROSKOPICKÉ VYŠETŘENÍ 1 UCHO</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nový výkon</w:t>
            </w:r>
          </w:p>
        </w:tc>
        <w:tc>
          <w:tcPr>
            <w:tcW w:w="11624" w:type="dxa"/>
            <w:tcBorders>
              <w:top w:val="nil"/>
              <w:left w:val="nil"/>
              <w:bottom w:val="single" w:sz="4" w:space="0" w:color="auto"/>
              <w:right w:val="single" w:sz="4" w:space="0" w:color="auto"/>
            </w:tcBorders>
            <w:shd w:val="clear" w:color="auto" w:fill="auto"/>
            <w:hideMark/>
          </w:tcPr>
          <w:p w14:paraId="6E6DA7FB" w14:textId="71FE9061" w:rsidR="00BB2312" w:rsidRPr="00347EB9" w:rsidRDefault="00293032" w:rsidP="00C82506">
            <w:pPr>
              <w:pStyle w:val="Odstavecseseznamem"/>
              <w:numPr>
                <w:ilvl w:val="0"/>
                <w:numId w:val="33"/>
              </w:numPr>
              <w:spacing w:after="0" w:line="240" w:lineRule="auto"/>
              <w:ind w:left="179" w:hanging="179"/>
              <w:rPr>
                <w:rFonts w:ascii="Arial" w:eastAsia="Times New Roman" w:hAnsi="Arial" w:cs="Arial"/>
                <w:color w:val="000000" w:themeColor="text1"/>
                <w:sz w:val="16"/>
                <w:szCs w:val="16"/>
                <w:lang w:eastAsia="cs-CZ"/>
              </w:rPr>
            </w:pPr>
            <w:bookmarkStart w:id="1" w:name="_Hlk203471703"/>
            <w:r>
              <w:rPr>
                <w:rFonts w:ascii="Arial" w:eastAsia="Times New Roman" w:hAnsi="Arial" w:cs="Arial"/>
                <w:color w:val="000000"/>
                <w:sz w:val="16"/>
                <w:szCs w:val="16"/>
                <w:lang w:eastAsia="cs-CZ"/>
              </w:rPr>
              <w:t>P</w:t>
            </w:r>
            <w:r w:rsidR="00BB2312" w:rsidRPr="00347EB9">
              <w:rPr>
                <w:rFonts w:ascii="Arial" w:eastAsia="Times New Roman" w:hAnsi="Arial" w:cs="Arial"/>
                <w:color w:val="000000"/>
                <w:sz w:val="16"/>
                <w:szCs w:val="16"/>
                <w:lang w:eastAsia="cs-CZ"/>
              </w:rPr>
              <w:t xml:space="preserve">ro </w:t>
            </w:r>
            <w:proofErr w:type="spellStart"/>
            <w:r w:rsidR="00BB2312" w:rsidRPr="00347EB9">
              <w:rPr>
                <w:rFonts w:ascii="Arial" w:eastAsia="Times New Roman" w:hAnsi="Arial" w:cs="Arial"/>
                <w:color w:val="000000"/>
                <w:sz w:val="16"/>
                <w:szCs w:val="16"/>
                <w:lang w:eastAsia="cs-CZ"/>
              </w:rPr>
              <w:t>otomikroskopii</w:t>
            </w:r>
            <w:proofErr w:type="spellEnd"/>
            <w:r w:rsidR="00BB2312" w:rsidRPr="00347EB9">
              <w:rPr>
                <w:rFonts w:ascii="Arial" w:eastAsia="Times New Roman" w:hAnsi="Arial" w:cs="Arial"/>
                <w:color w:val="000000"/>
                <w:sz w:val="16"/>
                <w:szCs w:val="16"/>
                <w:lang w:eastAsia="cs-CZ"/>
              </w:rPr>
              <w:t xml:space="preserve"> existuje výkon 71131 s bodovou hodnotou 77, který má vymezené indikační diagnózy a výkony. Není jasné kdy používat starý výkon a kdy nový, který má hodnotu 213 bodů a vykazuje se za každé ucho </w:t>
            </w:r>
            <w:proofErr w:type="gramStart"/>
            <w:r w:rsidR="00BB2312" w:rsidRPr="00347EB9">
              <w:rPr>
                <w:rFonts w:ascii="Arial" w:eastAsia="Times New Roman" w:hAnsi="Arial" w:cs="Arial"/>
                <w:color w:val="000000"/>
                <w:sz w:val="16"/>
                <w:szCs w:val="16"/>
                <w:lang w:eastAsia="cs-CZ"/>
              </w:rPr>
              <w:t>zvlášť - potřeba</w:t>
            </w:r>
            <w:proofErr w:type="gramEnd"/>
            <w:r w:rsidR="00BB2312" w:rsidRPr="00347EB9">
              <w:rPr>
                <w:rFonts w:ascii="Arial" w:eastAsia="Times New Roman" w:hAnsi="Arial" w:cs="Arial"/>
                <w:color w:val="000000"/>
                <w:sz w:val="16"/>
                <w:szCs w:val="16"/>
                <w:lang w:eastAsia="cs-CZ"/>
              </w:rPr>
              <w:t xml:space="preserve"> vyjasnit </w:t>
            </w:r>
          </w:p>
          <w:p w14:paraId="7FD23BDF" w14:textId="68B565DC" w:rsidR="00BB2312" w:rsidRPr="00347EB9" w:rsidRDefault="00293032" w:rsidP="00C82506">
            <w:pPr>
              <w:pStyle w:val="Odstavecseseznamem"/>
              <w:numPr>
                <w:ilvl w:val="0"/>
                <w:numId w:val="33"/>
              </w:numPr>
              <w:spacing w:after="0" w:line="240" w:lineRule="auto"/>
              <w:ind w:left="179" w:hanging="179"/>
              <w:rPr>
                <w:rFonts w:ascii="Arial" w:eastAsia="Times New Roman" w:hAnsi="Arial" w:cs="Arial"/>
                <w:color w:val="000000" w:themeColor="text1"/>
                <w:sz w:val="16"/>
                <w:szCs w:val="16"/>
                <w:lang w:eastAsia="cs-CZ"/>
              </w:rPr>
            </w:pPr>
            <w:r>
              <w:rPr>
                <w:rFonts w:ascii="Arial" w:eastAsia="Times New Roman" w:hAnsi="Arial" w:cs="Arial"/>
                <w:color w:val="000000" w:themeColor="text1"/>
                <w:sz w:val="16"/>
                <w:szCs w:val="16"/>
                <w:lang w:eastAsia="cs-CZ"/>
              </w:rPr>
              <w:t>N</w:t>
            </w:r>
            <w:r w:rsidR="00BB2312" w:rsidRPr="00347EB9">
              <w:rPr>
                <w:rFonts w:ascii="Arial" w:eastAsia="Times New Roman" w:hAnsi="Arial" w:cs="Arial"/>
                <w:color w:val="000000" w:themeColor="text1"/>
                <w:sz w:val="16"/>
                <w:szCs w:val="16"/>
                <w:lang w:eastAsia="cs-CZ"/>
              </w:rPr>
              <w:t xml:space="preserve">avrhujeme nezavádět nový výkon, ale upravit stávající 71131 </w:t>
            </w:r>
            <w:r w:rsidR="00BB2312" w:rsidRPr="00347EB9">
              <w:rPr>
                <w:rFonts w:ascii="Arial" w:hAnsi="Arial" w:cs="Arial"/>
                <w:color w:val="333333"/>
                <w:sz w:val="16"/>
                <w:szCs w:val="16"/>
                <w:shd w:val="clear" w:color="auto" w:fill="FFFFFF"/>
              </w:rPr>
              <w:t xml:space="preserve">POUŽITÍ VYŠETŘOVACÍHO MIKROSKOPU V ORL AMBULANTNÍ </w:t>
            </w:r>
            <w:proofErr w:type="gramStart"/>
            <w:r w:rsidR="00BB2312" w:rsidRPr="00347EB9">
              <w:rPr>
                <w:rFonts w:ascii="Arial" w:hAnsi="Arial" w:cs="Arial"/>
                <w:color w:val="333333"/>
                <w:sz w:val="16"/>
                <w:szCs w:val="16"/>
                <w:shd w:val="clear" w:color="auto" w:fill="FFFFFF"/>
              </w:rPr>
              <w:t>PRAX</w:t>
            </w:r>
            <w:r w:rsidR="00BB2312" w:rsidRPr="00347EB9">
              <w:rPr>
                <w:rFonts w:ascii="Arial" w:eastAsia="Times New Roman" w:hAnsi="Arial" w:cs="Arial"/>
                <w:color w:val="000000" w:themeColor="text1"/>
                <w:sz w:val="16"/>
                <w:szCs w:val="16"/>
                <w:lang w:eastAsia="cs-CZ"/>
              </w:rPr>
              <w:t xml:space="preserve">  –</w:t>
            </w:r>
            <w:proofErr w:type="gramEnd"/>
            <w:r w:rsidR="00BB2312" w:rsidRPr="00347EB9">
              <w:rPr>
                <w:rFonts w:ascii="Arial" w:eastAsia="Times New Roman" w:hAnsi="Arial" w:cs="Arial"/>
                <w:color w:val="000000" w:themeColor="text1"/>
                <w:sz w:val="16"/>
                <w:szCs w:val="16"/>
                <w:lang w:eastAsia="cs-CZ"/>
              </w:rPr>
              <w:t xml:space="preserve"> tzn. v RL 71131 - upravit popis ve smyslu 71134</w:t>
            </w:r>
          </w:p>
          <w:p w14:paraId="3F4FC53C" w14:textId="49FF68E4" w:rsidR="00BB2312" w:rsidRPr="00347EB9" w:rsidRDefault="00293032" w:rsidP="00C82506">
            <w:pPr>
              <w:pStyle w:val="Odstavecseseznamem"/>
              <w:numPr>
                <w:ilvl w:val="0"/>
                <w:numId w:val="33"/>
              </w:numPr>
              <w:spacing w:after="0" w:line="240" w:lineRule="auto"/>
              <w:ind w:left="179" w:hanging="179"/>
              <w:rPr>
                <w:rFonts w:ascii="Arial" w:eastAsia="Times New Roman" w:hAnsi="Arial" w:cs="Arial"/>
                <w:color w:val="000000" w:themeColor="text1"/>
                <w:sz w:val="16"/>
                <w:szCs w:val="16"/>
                <w:lang w:eastAsia="cs-CZ"/>
              </w:rPr>
            </w:pPr>
            <w:r>
              <w:rPr>
                <w:rFonts w:ascii="Arial" w:eastAsia="Times New Roman" w:hAnsi="Arial" w:cs="Arial"/>
                <w:color w:val="000000" w:themeColor="text1"/>
                <w:sz w:val="16"/>
                <w:szCs w:val="16"/>
                <w:lang w:eastAsia="cs-CZ"/>
              </w:rPr>
              <w:t>P</w:t>
            </w:r>
            <w:r w:rsidR="00BB2312" w:rsidRPr="00347EB9">
              <w:rPr>
                <w:rFonts w:ascii="Arial" w:eastAsia="Times New Roman" w:hAnsi="Arial" w:cs="Arial"/>
                <w:color w:val="000000" w:themeColor="text1"/>
                <w:sz w:val="16"/>
                <w:szCs w:val="16"/>
                <w:lang w:eastAsia="cs-CZ"/>
              </w:rPr>
              <w:t>onechat 71131 jako oboustranný výkon s časovou dotací 8 min pro obě uši (endoskop. vyšetření 71133 trvá obě uši 8 min, není důvod, aby mikroskopické bylo více než 2x delší).</w:t>
            </w:r>
          </w:p>
          <w:p w14:paraId="724E65F0" w14:textId="39D28EE2" w:rsidR="00BB2312" w:rsidRPr="00347EB9" w:rsidRDefault="00293032" w:rsidP="00C82506">
            <w:pPr>
              <w:pStyle w:val="Odstavecseseznamem"/>
              <w:numPr>
                <w:ilvl w:val="0"/>
                <w:numId w:val="33"/>
              </w:numPr>
              <w:spacing w:after="0" w:line="240" w:lineRule="auto"/>
              <w:ind w:left="179" w:hanging="179"/>
              <w:rPr>
                <w:rFonts w:ascii="Arial" w:eastAsia="Times New Roman" w:hAnsi="Arial" w:cs="Arial"/>
                <w:color w:val="000000"/>
                <w:sz w:val="16"/>
                <w:szCs w:val="16"/>
                <w:lang w:eastAsia="cs-CZ"/>
              </w:rPr>
            </w:pPr>
            <w:proofErr w:type="spellStart"/>
            <w:r>
              <w:rPr>
                <w:rFonts w:ascii="Arial" w:eastAsia="Times New Roman" w:hAnsi="Arial" w:cs="Arial"/>
                <w:color w:val="000000" w:themeColor="text1"/>
                <w:sz w:val="16"/>
                <w:szCs w:val="16"/>
                <w:lang w:eastAsia="cs-CZ"/>
              </w:rPr>
              <w:t>O</w:t>
            </w:r>
            <w:r w:rsidR="00BB2312" w:rsidRPr="00347EB9">
              <w:rPr>
                <w:rFonts w:ascii="Arial" w:eastAsia="Times New Roman" w:hAnsi="Arial" w:cs="Arial"/>
                <w:color w:val="000000" w:themeColor="text1"/>
                <w:sz w:val="16"/>
                <w:szCs w:val="16"/>
                <w:lang w:eastAsia="cs-CZ"/>
              </w:rPr>
              <w:t>tazná</w:t>
            </w:r>
            <w:proofErr w:type="spellEnd"/>
            <w:r w:rsidR="00BB2312" w:rsidRPr="00347EB9">
              <w:rPr>
                <w:rFonts w:ascii="Arial" w:eastAsia="Times New Roman" w:hAnsi="Arial" w:cs="Arial"/>
                <w:color w:val="000000" w:themeColor="text1"/>
                <w:sz w:val="16"/>
                <w:szCs w:val="16"/>
                <w:lang w:eastAsia="cs-CZ"/>
              </w:rPr>
              <w:t xml:space="preserve"> je přetrvávající možnost pro vyšetření uší 2 metodami a) endoskopicky nebo b) mikroskopicky (aktuálně endoskopické vyšetření 71133 omezeno na diagnózy, ale mikroskopické vyšetření -tj. nový návrh 71134 je k cílené dg. </w:t>
            </w:r>
            <w:r w:rsidR="00BB2312" w:rsidRPr="00347EB9">
              <w:rPr>
                <w:rFonts w:ascii="Arial" w:eastAsia="Times New Roman" w:hAnsi="Arial" w:cs="Arial"/>
                <w:color w:val="000000" w:themeColor="text1"/>
                <w:sz w:val="16"/>
                <w:szCs w:val="16"/>
                <w:u w:val="single"/>
                <w:lang w:eastAsia="cs-CZ"/>
              </w:rPr>
              <w:t>všech</w:t>
            </w:r>
            <w:r w:rsidR="00BB2312" w:rsidRPr="00347EB9">
              <w:rPr>
                <w:rFonts w:ascii="Arial" w:eastAsia="Times New Roman" w:hAnsi="Arial" w:cs="Arial"/>
                <w:color w:val="000000" w:themeColor="text1"/>
                <w:sz w:val="16"/>
                <w:szCs w:val="16"/>
                <w:lang w:eastAsia="cs-CZ"/>
              </w:rPr>
              <w:t xml:space="preserve"> onemocnění ve vyšetřované oblasti – diskuse nutná </w:t>
            </w:r>
          </w:p>
          <w:p w14:paraId="44A98B8B" w14:textId="3749B367" w:rsidR="00BB2312" w:rsidRPr="00347EB9" w:rsidRDefault="00293032" w:rsidP="00C82506">
            <w:pPr>
              <w:pStyle w:val="Odstavecseseznamem"/>
              <w:numPr>
                <w:ilvl w:val="0"/>
                <w:numId w:val="33"/>
              </w:numPr>
              <w:spacing w:after="0" w:line="240" w:lineRule="auto"/>
              <w:ind w:left="179" w:hanging="179"/>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V</w:t>
            </w:r>
            <w:r w:rsidR="00BB2312" w:rsidRPr="00347EB9">
              <w:rPr>
                <w:rFonts w:ascii="Arial" w:eastAsia="Times New Roman" w:hAnsi="Arial" w:cs="Arial"/>
                <w:color w:val="000000"/>
                <w:sz w:val="16"/>
                <w:szCs w:val="16"/>
                <w:lang w:eastAsia="cs-CZ"/>
              </w:rPr>
              <w:t> návrhu 71134 chybně spočteno opotřebení přístroje u "P0203 Mikroskop vyšetřovací pro ORL" - doba používání přístroje ("D.P.") může dle kalkulačního vzorce MZ ČR nabývat pouze hodnot 4/6/12. Předkladatel ji pokrátil na "2", čímž vzniknul dvojnásobně vyšší náklad na opotřebení přístroje.</w:t>
            </w:r>
          </w:p>
          <w:bookmarkEnd w:id="1"/>
          <w:p w14:paraId="375B27F1" w14:textId="77777777" w:rsidR="00BB2312" w:rsidRPr="00293032" w:rsidRDefault="00BB2312" w:rsidP="00293032">
            <w:pPr>
              <w:spacing w:after="0" w:line="240" w:lineRule="auto"/>
              <w:rPr>
                <w:rFonts w:ascii="Arial" w:eastAsia="Times New Roman" w:hAnsi="Arial" w:cs="Arial"/>
                <w:color w:val="000000"/>
                <w:sz w:val="16"/>
                <w:szCs w:val="16"/>
                <w:lang w:eastAsia="cs-CZ"/>
              </w:rPr>
            </w:pPr>
            <w:r w:rsidRPr="00293032">
              <w:rPr>
                <w:rFonts w:ascii="Arial" w:eastAsia="Times New Roman" w:hAnsi="Arial" w:cs="Arial"/>
                <w:color w:val="000000"/>
                <w:sz w:val="16"/>
                <w:szCs w:val="16"/>
                <w:lang w:eastAsia="cs-CZ"/>
              </w:rPr>
              <w:t xml:space="preserve"> </w:t>
            </w:r>
          </w:p>
        </w:tc>
      </w:tr>
      <w:tr w:rsidR="00BB2312" w:rsidRPr="00F6658B" w14:paraId="5BEF0570" w14:textId="77777777" w:rsidTr="005A6FF5">
        <w:trPr>
          <w:trHeight w:val="1257"/>
        </w:trPr>
        <w:tc>
          <w:tcPr>
            <w:tcW w:w="993" w:type="dxa"/>
            <w:tcBorders>
              <w:top w:val="nil"/>
              <w:left w:val="single" w:sz="4" w:space="0" w:color="auto"/>
              <w:bottom w:val="single" w:sz="4" w:space="0" w:color="auto"/>
              <w:right w:val="single" w:sz="4" w:space="0" w:color="auto"/>
            </w:tcBorders>
            <w:shd w:val="clear" w:color="auto" w:fill="auto"/>
            <w:hideMark/>
          </w:tcPr>
          <w:p w14:paraId="1A3FDB46"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lastRenderedPageBreak/>
              <w:t>701</w:t>
            </w:r>
          </w:p>
        </w:tc>
        <w:tc>
          <w:tcPr>
            <w:tcW w:w="2268" w:type="dxa"/>
            <w:tcBorders>
              <w:top w:val="nil"/>
              <w:left w:val="nil"/>
              <w:bottom w:val="single" w:sz="4" w:space="0" w:color="auto"/>
              <w:right w:val="single" w:sz="4" w:space="0" w:color="auto"/>
            </w:tcBorders>
            <w:shd w:val="clear" w:color="auto" w:fill="auto"/>
            <w:hideMark/>
          </w:tcPr>
          <w:p w14:paraId="1ECBBFAF"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71560</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AUDIOMETRICKÝ RESCREENING SLUCHU DOSPĚLÝCH NAD 50 LET</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nový výkon</w:t>
            </w:r>
          </w:p>
        </w:tc>
        <w:tc>
          <w:tcPr>
            <w:tcW w:w="11624" w:type="dxa"/>
            <w:tcBorders>
              <w:top w:val="nil"/>
              <w:left w:val="nil"/>
              <w:bottom w:val="single" w:sz="4" w:space="0" w:color="auto"/>
              <w:right w:val="single" w:sz="4" w:space="0" w:color="auto"/>
            </w:tcBorders>
            <w:shd w:val="clear" w:color="auto" w:fill="auto"/>
            <w:hideMark/>
          </w:tcPr>
          <w:p w14:paraId="09855958" w14:textId="77777777" w:rsidR="00BB2312" w:rsidRDefault="00BB2312" w:rsidP="008A4DB1">
            <w:pPr>
              <w:pStyle w:val="Odstavecseseznamem"/>
              <w:numPr>
                <w:ilvl w:val="0"/>
                <w:numId w:val="50"/>
              </w:numPr>
              <w:spacing w:after="0" w:line="240" w:lineRule="auto"/>
              <w:rPr>
                <w:rFonts w:ascii="Arial" w:eastAsia="Times New Roman" w:hAnsi="Arial" w:cs="Arial"/>
                <w:color w:val="000000"/>
                <w:sz w:val="16"/>
                <w:szCs w:val="16"/>
                <w:lang w:eastAsia="cs-CZ"/>
              </w:rPr>
            </w:pPr>
            <w:r w:rsidRPr="008A4DB1">
              <w:rPr>
                <w:rFonts w:ascii="Arial" w:eastAsia="Times New Roman" w:hAnsi="Arial" w:cs="Arial"/>
                <w:color w:val="000000"/>
                <w:sz w:val="16"/>
                <w:szCs w:val="16"/>
                <w:lang w:eastAsia="cs-CZ"/>
              </w:rPr>
              <w:t xml:space="preserve">Nutné </w:t>
            </w:r>
            <w:proofErr w:type="spellStart"/>
            <w:r w:rsidRPr="008A4DB1">
              <w:rPr>
                <w:rFonts w:ascii="Arial" w:eastAsia="Times New Roman" w:hAnsi="Arial" w:cs="Arial"/>
                <w:color w:val="000000"/>
                <w:sz w:val="16"/>
                <w:szCs w:val="16"/>
                <w:lang w:eastAsia="cs-CZ"/>
              </w:rPr>
              <w:t>doplněnit</w:t>
            </w:r>
            <w:proofErr w:type="spellEnd"/>
            <w:r w:rsidRPr="008A4DB1">
              <w:rPr>
                <w:rFonts w:ascii="Arial" w:eastAsia="Times New Roman" w:hAnsi="Arial" w:cs="Arial"/>
                <w:color w:val="000000"/>
                <w:sz w:val="16"/>
                <w:szCs w:val="16"/>
                <w:lang w:eastAsia="cs-CZ"/>
              </w:rPr>
              <w:t xml:space="preserve"> odkazu na Metodiku/Věstník, kde podmínky, způsob provedení a hodnocení vyšetření</w:t>
            </w:r>
          </w:p>
          <w:p w14:paraId="5BC1445B" w14:textId="77777777" w:rsidR="00BB2312" w:rsidRDefault="00BB2312" w:rsidP="008A4DB1">
            <w:pPr>
              <w:pStyle w:val="Odstavecseseznamem"/>
              <w:numPr>
                <w:ilvl w:val="0"/>
                <w:numId w:val="50"/>
              </w:numPr>
              <w:spacing w:after="0" w:line="240" w:lineRule="auto"/>
              <w:rPr>
                <w:rFonts w:ascii="Arial" w:eastAsia="Times New Roman" w:hAnsi="Arial" w:cs="Arial"/>
                <w:color w:val="000000"/>
                <w:sz w:val="16"/>
                <w:szCs w:val="16"/>
                <w:lang w:eastAsia="cs-CZ"/>
              </w:rPr>
            </w:pPr>
            <w:r w:rsidRPr="008A4DB1">
              <w:rPr>
                <w:rFonts w:ascii="Arial" w:eastAsia="Times New Roman" w:hAnsi="Arial" w:cs="Arial"/>
                <w:color w:val="000000"/>
                <w:sz w:val="16"/>
                <w:szCs w:val="16"/>
                <w:lang w:eastAsia="cs-CZ"/>
              </w:rPr>
              <w:t>Podmínka vykázání signálního kódu dle výsledku</w:t>
            </w:r>
          </w:p>
          <w:p w14:paraId="20684A86" w14:textId="77777777" w:rsidR="00BB2312" w:rsidRDefault="00BB2312" w:rsidP="008A4DB1">
            <w:pPr>
              <w:pStyle w:val="Odstavecseseznamem"/>
              <w:numPr>
                <w:ilvl w:val="0"/>
                <w:numId w:val="50"/>
              </w:numPr>
              <w:spacing w:after="0" w:line="240" w:lineRule="auto"/>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xml:space="preserve">Nutná úprava frekvence </w:t>
            </w:r>
            <w:r w:rsidRPr="008A4DB1">
              <w:rPr>
                <w:rFonts w:ascii="Arial" w:eastAsia="Times New Roman" w:hAnsi="Arial" w:cs="Arial"/>
                <w:color w:val="000000"/>
                <w:sz w:val="16"/>
                <w:szCs w:val="16"/>
                <w:lang w:eastAsia="cs-CZ"/>
              </w:rPr>
              <w:t xml:space="preserve">71111 (audiometrie), </w:t>
            </w:r>
            <w:r>
              <w:rPr>
                <w:rFonts w:ascii="Arial" w:eastAsia="Times New Roman" w:hAnsi="Arial" w:cs="Arial"/>
                <w:color w:val="000000"/>
                <w:sz w:val="16"/>
                <w:szCs w:val="16"/>
                <w:lang w:eastAsia="cs-CZ"/>
              </w:rPr>
              <w:t>na 5</w:t>
            </w:r>
            <w:proofErr w:type="gramStart"/>
            <w:r>
              <w:rPr>
                <w:rFonts w:ascii="Arial" w:eastAsia="Times New Roman" w:hAnsi="Arial" w:cs="Arial"/>
                <w:color w:val="000000"/>
                <w:sz w:val="16"/>
                <w:szCs w:val="16"/>
                <w:lang w:eastAsia="cs-CZ"/>
              </w:rPr>
              <w:t>x  -</w:t>
            </w:r>
            <w:proofErr w:type="gramEnd"/>
            <w:r>
              <w:rPr>
                <w:rFonts w:ascii="Arial" w:eastAsia="Times New Roman" w:hAnsi="Arial" w:cs="Arial"/>
                <w:color w:val="000000"/>
                <w:sz w:val="16"/>
                <w:szCs w:val="16"/>
                <w:lang w:eastAsia="cs-CZ"/>
              </w:rPr>
              <w:t xml:space="preserve"> </w:t>
            </w:r>
            <w:r w:rsidRPr="008A4DB1">
              <w:rPr>
                <w:rFonts w:ascii="Arial" w:eastAsia="Times New Roman" w:hAnsi="Arial" w:cs="Arial"/>
                <w:color w:val="000000"/>
                <w:sz w:val="16"/>
                <w:szCs w:val="16"/>
                <w:lang w:eastAsia="cs-CZ"/>
              </w:rPr>
              <w:t xml:space="preserve">tedy </w:t>
            </w:r>
            <w:r>
              <w:rPr>
                <w:rFonts w:ascii="Arial" w:eastAsia="Times New Roman" w:hAnsi="Arial" w:cs="Arial"/>
                <w:color w:val="000000"/>
                <w:sz w:val="16"/>
                <w:szCs w:val="16"/>
                <w:lang w:eastAsia="cs-CZ"/>
              </w:rPr>
              <w:t xml:space="preserve">v součtu s novým </w:t>
            </w:r>
            <w:proofErr w:type="gramStart"/>
            <w:r>
              <w:rPr>
                <w:rFonts w:ascii="Arial" w:eastAsia="Times New Roman" w:hAnsi="Arial" w:cs="Arial"/>
                <w:color w:val="000000"/>
                <w:sz w:val="16"/>
                <w:szCs w:val="16"/>
                <w:lang w:eastAsia="cs-CZ"/>
              </w:rPr>
              <w:t xml:space="preserve">bude </w:t>
            </w:r>
            <w:r w:rsidRPr="008A4DB1">
              <w:rPr>
                <w:rFonts w:ascii="Arial" w:eastAsia="Times New Roman" w:hAnsi="Arial" w:cs="Arial"/>
                <w:color w:val="000000"/>
                <w:sz w:val="16"/>
                <w:szCs w:val="16"/>
                <w:lang w:eastAsia="cs-CZ"/>
              </w:rPr>
              <w:t xml:space="preserve"> 6</w:t>
            </w:r>
            <w:proofErr w:type="gramEnd"/>
            <w:r w:rsidRPr="008A4DB1">
              <w:rPr>
                <w:rFonts w:ascii="Arial" w:eastAsia="Times New Roman" w:hAnsi="Arial" w:cs="Arial"/>
                <w:color w:val="000000"/>
                <w:sz w:val="16"/>
                <w:szCs w:val="16"/>
                <w:lang w:eastAsia="cs-CZ"/>
              </w:rPr>
              <w:t>x/rok.</w:t>
            </w:r>
          </w:p>
          <w:p w14:paraId="5BFFCCFF" w14:textId="77777777" w:rsidR="00BB2312" w:rsidRDefault="00BB2312" w:rsidP="008A4DB1">
            <w:pPr>
              <w:pStyle w:val="Odstavecseseznamem"/>
              <w:numPr>
                <w:ilvl w:val="0"/>
                <w:numId w:val="50"/>
              </w:numPr>
              <w:spacing w:after="0" w:line="240" w:lineRule="auto"/>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xml:space="preserve">doplnit do Poznámky, že nejde o novou kapacitu, že jde o výkon vyčleněný z výkonu 71111 </w:t>
            </w:r>
          </w:p>
          <w:p w14:paraId="7F683610" w14:textId="77777777" w:rsidR="00BB2312" w:rsidRPr="00F6658B" w:rsidRDefault="00BB2312" w:rsidP="008A4DB1">
            <w:pPr>
              <w:pStyle w:val="Odstavecseseznamem"/>
              <w:numPr>
                <w:ilvl w:val="0"/>
                <w:numId w:val="50"/>
              </w:numPr>
              <w:spacing w:after="0" w:line="240" w:lineRule="auto"/>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Výkon by měl mít stejnou bodovou hodnotu jako 71111 - TÓNOVÁ AUDIOMETRIE (nyní má vyšší)</w:t>
            </w:r>
            <w:r>
              <w:rPr>
                <w:rFonts w:ascii="Arial" w:eastAsia="Times New Roman" w:hAnsi="Arial" w:cs="Arial"/>
                <w:color w:val="000000"/>
                <w:sz w:val="16"/>
                <w:szCs w:val="16"/>
                <w:lang w:eastAsia="cs-CZ"/>
              </w:rPr>
              <w:t xml:space="preserve"> – rozdíl b v bodech u </w:t>
            </w:r>
            <w:proofErr w:type="gramStart"/>
            <w:r>
              <w:rPr>
                <w:rFonts w:ascii="Arial" w:eastAsia="Times New Roman" w:hAnsi="Arial" w:cs="Arial"/>
                <w:color w:val="000000"/>
                <w:sz w:val="16"/>
                <w:szCs w:val="16"/>
                <w:lang w:eastAsia="cs-CZ"/>
              </w:rPr>
              <w:t>přístrojů?</w:t>
            </w:r>
            <w:r w:rsidRPr="00F6658B">
              <w:rPr>
                <w:rFonts w:ascii="Arial" w:eastAsia="Times New Roman" w:hAnsi="Arial" w:cs="Arial"/>
                <w:color w:val="000000"/>
                <w:sz w:val="16"/>
                <w:szCs w:val="16"/>
                <w:lang w:eastAsia="cs-CZ"/>
              </w:rPr>
              <w:t>.</w:t>
            </w:r>
            <w:proofErr w:type="gramEnd"/>
            <w:r w:rsidRPr="00F6658B">
              <w:rPr>
                <w:rFonts w:ascii="Arial" w:eastAsia="Times New Roman" w:hAnsi="Arial" w:cs="Arial"/>
                <w:color w:val="000000"/>
                <w:sz w:val="16"/>
                <w:szCs w:val="16"/>
                <w:lang w:eastAsia="cs-CZ"/>
              </w:rPr>
              <w:br/>
            </w:r>
          </w:p>
        </w:tc>
      </w:tr>
      <w:tr w:rsidR="00BB2312" w:rsidRPr="00F6658B" w14:paraId="52963B06" w14:textId="77777777" w:rsidTr="005A6FF5">
        <w:trPr>
          <w:trHeight w:val="3359"/>
        </w:trPr>
        <w:tc>
          <w:tcPr>
            <w:tcW w:w="993" w:type="dxa"/>
            <w:tcBorders>
              <w:top w:val="nil"/>
              <w:left w:val="single" w:sz="4" w:space="0" w:color="auto"/>
              <w:bottom w:val="single" w:sz="4" w:space="0" w:color="auto"/>
              <w:right w:val="single" w:sz="4" w:space="0" w:color="auto"/>
            </w:tcBorders>
            <w:shd w:val="clear" w:color="auto" w:fill="auto"/>
            <w:hideMark/>
          </w:tcPr>
          <w:p w14:paraId="7BB07CD0"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701</w:t>
            </w:r>
          </w:p>
        </w:tc>
        <w:tc>
          <w:tcPr>
            <w:tcW w:w="2268" w:type="dxa"/>
            <w:tcBorders>
              <w:top w:val="nil"/>
              <w:left w:val="nil"/>
              <w:bottom w:val="single" w:sz="4" w:space="0" w:color="auto"/>
              <w:right w:val="single" w:sz="4" w:space="0" w:color="auto"/>
            </w:tcBorders>
            <w:shd w:val="clear" w:color="auto" w:fill="auto"/>
            <w:hideMark/>
          </w:tcPr>
          <w:p w14:paraId="56848CC8" w14:textId="77777777" w:rsidR="00A10FE1" w:rsidRDefault="00BB2312" w:rsidP="000140C8">
            <w:pPr>
              <w:spacing w:after="0" w:line="240" w:lineRule="auto"/>
              <w:rPr>
                <w:rFonts w:ascii="Arial" w:eastAsia="Times New Roman" w:hAnsi="Arial" w:cs="Arial"/>
                <w:sz w:val="16"/>
                <w:szCs w:val="16"/>
                <w:lang w:eastAsia="cs-CZ"/>
              </w:rPr>
            </w:pPr>
            <w:r w:rsidRPr="00A10FE1">
              <w:rPr>
                <w:rFonts w:ascii="Arial" w:eastAsia="Times New Roman" w:hAnsi="Arial" w:cs="Arial"/>
                <w:b/>
                <w:bCs/>
                <w:sz w:val="16"/>
                <w:szCs w:val="16"/>
                <w:lang w:eastAsia="cs-CZ"/>
              </w:rPr>
              <w:t>71784</w:t>
            </w:r>
            <w:r w:rsidRPr="00A10FE1">
              <w:rPr>
                <w:rFonts w:ascii="Arial" w:eastAsia="Times New Roman" w:hAnsi="Arial" w:cs="Arial"/>
                <w:b/>
                <w:bCs/>
                <w:sz w:val="16"/>
                <w:szCs w:val="16"/>
                <w:lang w:eastAsia="cs-CZ"/>
              </w:rPr>
              <w:br/>
            </w:r>
            <w:r w:rsidRPr="00A10FE1">
              <w:rPr>
                <w:rFonts w:ascii="Arial" w:eastAsia="Times New Roman" w:hAnsi="Arial" w:cs="Arial"/>
                <w:b/>
                <w:bCs/>
                <w:sz w:val="16"/>
                <w:szCs w:val="16"/>
                <w:lang w:eastAsia="cs-CZ"/>
              </w:rPr>
              <w:br/>
              <w:t>PERKUTÁNNÍ BIOPSIE TLUSTOU JEHLOU ÚTVARŮ V OBLASTI HLAVY A KRKU POD SONOGRAFICKOU KONTROLOU (CORE-NEEDLE BIOPSIE)</w:t>
            </w:r>
            <w:r w:rsidRPr="00A10FE1">
              <w:rPr>
                <w:rFonts w:ascii="Arial" w:eastAsia="Times New Roman" w:hAnsi="Arial" w:cs="Arial"/>
                <w:b/>
                <w:bCs/>
                <w:sz w:val="16"/>
                <w:szCs w:val="16"/>
                <w:lang w:eastAsia="cs-CZ"/>
              </w:rPr>
              <w:br/>
            </w:r>
            <w:r w:rsidRPr="00A10FE1">
              <w:rPr>
                <w:rFonts w:ascii="Arial" w:eastAsia="Times New Roman" w:hAnsi="Arial" w:cs="Arial"/>
                <w:b/>
                <w:bCs/>
                <w:sz w:val="16"/>
                <w:szCs w:val="16"/>
                <w:lang w:eastAsia="cs-CZ"/>
              </w:rPr>
              <w:br/>
              <w:t>nový výkon</w:t>
            </w:r>
            <w:r w:rsidR="00A10FE1" w:rsidRPr="00A10FE1">
              <w:rPr>
                <w:rFonts w:ascii="Arial" w:eastAsia="Times New Roman" w:hAnsi="Arial" w:cs="Arial"/>
                <w:sz w:val="16"/>
                <w:szCs w:val="16"/>
                <w:lang w:eastAsia="cs-CZ"/>
              </w:rPr>
              <w:t xml:space="preserve"> </w:t>
            </w:r>
          </w:p>
          <w:p w14:paraId="3CB143AE" w14:textId="65ADC5A7" w:rsidR="00BB2312" w:rsidRPr="00A10FE1" w:rsidRDefault="00A10FE1" w:rsidP="000140C8">
            <w:pPr>
              <w:spacing w:after="0" w:line="240" w:lineRule="auto"/>
              <w:rPr>
                <w:rFonts w:ascii="Arial" w:eastAsia="Times New Roman" w:hAnsi="Arial" w:cs="Arial"/>
                <w:b/>
                <w:bCs/>
                <w:sz w:val="16"/>
                <w:szCs w:val="16"/>
                <w:lang w:eastAsia="cs-CZ"/>
              </w:rPr>
            </w:pPr>
            <w:r w:rsidRPr="00A10FE1">
              <w:rPr>
                <w:rFonts w:ascii="Arial" w:eastAsia="Times New Roman" w:hAnsi="Arial" w:cs="Arial"/>
                <w:sz w:val="16"/>
                <w:szCs w:val="16"/>
                <w:lang w:eastAsia="cs-CZ"/>
              </w:rPr>
              <w:br/>
            </w:r>
            <w:r w:rsidRPr="00A10FE1">
              <w:rPr>
                <w:rFonts w:ascii="Arial" w:eastAsia="Times New Roman" w:hAnsi="Arial" w:cs="Arial"/>
                <w:b/>
                <w:sz w:val="16"/>
                <w:szCs w:val="16"/>
                <w:lang w:eastAsia="cs-CZ"/>
              </w:rPr>
              <w:t>OL (OCÚL + OHL):</w:t>
            </w:r>
            <w:r w:rsidRPr="00A10FE1">
              <w:rPr>
                <w:rFonts w:ascii="Arial" w:eastAsia="Times New Roman" w:hAnsi="Arial" w:cs="Arial"/>
                <w:sz w:val="16"/>
                <w:szCs w:val="16"/>
                <w:lang w:eastAsia="cs-CZ"/>
              </w:rPr>
              <w:t xml:space="preserve"> Chlorid sodný 0,9 % Braun nemá stanovenou MC ani UHR</w:t>
            </w:r>
            <w:r w:rsidRPr="00A10FE1">
              <w:rPr>
                <w:rFonts w:ascii="Arial" w:eastAsia="Times New Roman" w:hAnsi="Arial" w:cs="Arial"/>
                <w:sz w:val="16"/>
                <w:szCs w:val="16"/>
                <w:lang w:eastAsia="cs-CZ"/>
              </w:rPr>
              <w:br/>
            </w:r>
            <w:proofErr w:type="spellStart"/>
            <w:r w:rsidRPr="00A10FE1">
              <w:rPr>
                <w:rFonts w:ascii="Arial" w:eastAsia="Times New Roman" w:hAnsi="Arial" w:cs="Arial"/>
                <w:sz w:val="16"/>
                <w:szCs w:val="16"/>
                <w:lang w:eastAsia="cs-CZ"/>
              </w:rPr>
              <w:t>UHR</w:t>
            </w:r>
            <w:proofErr w:type="spellEnd"/>
            <w:r w:rsidRPr="00A10FE1">
              <w:rPr>
                <w:rFonts w:ascii="Arial" w:eastAsia="Times New Roman" w:hAnsi="Arial" w:cs="Arial"/>
                <w:sz w:val="16"/>
                <w:szCs w:val="16"/>
                <w:lang w:eastAsia="cs-CZ"/>
              </w:rPr>
              <w:t xml:space="preserve"> za SUPRACAIN je 275,91 Kč</w:t>
            </w:r>
            <w:r w:rsidRPr="00A10FE1">
              <w:rPr>
                <w:rFonts w:ascii="Arial" w:eastAsia="Times New Roman" w:hAnsi="Arial" w:cs="Arial"/>
                <w:sz w:val="16"/>
                <w:szCs w:val="16"/>
                <w:lang w:eastAsia="cs-CZ"/>
              </w:rPr>
              <w:br/>
              <w:t>BETADINE nemá stanovenou MC ani UHR</w:t>
            </w:r>
          </w:p>
        </w:tc>
        <w:tc>
          <w:tcPr>
            <w:tcW w:w="11624" w:type="dxa"/>
            <w:tcBorders>
              <w:top w:val="nil"/>
              <w:left w:val="nil"/>
              <w:bottom w:val="single" w:sz="4" w:space="0" w:color="auto"/>
              <w:right w:val="single" w:sz="4" w:space="0" w:color="auto"/>
            </w:tcBorders>
            <w:shd w:val="clear" w:color="auto" w:fill="auto"/>
            <w:hideMark/>
          </w:tcPr>
          <w:p w14:paraId="777E3775" w14:textId="77777777" w:rsidR="00BB2312" w:rsidRPr="00A10FE1" w:rsidRDefault="00BB2312" w:rsidP="00C82506">
            <w:pPr>
              <w:pStyle w:val="Odstavecseseznamem"/>
              <w:numPr>
                <w:ilvl w:val="0"/>
                <w:numId w:val="34"/>
              </w:numPr>
              <w:spacing w:after="0" w:line="240" w:lineRule="auto"/>
              <w:ind w:left="179" w:hanging="142"/>
              <w:rPr>
                <w:rFonts w:ascii="Arial" w:eastAsia="Times New Roman" w:hAnsi="Arial" w:cs="Arial"/>
                <w:sz w:val="16"/>
                <w:szCs w:val="16"/>
                <w:lang w:eastAsia="cs-CZ"/>
              </w:rPr>
            </w:pPr>
            <w:r w:rsidRPr="00A10FE1">
              <w:rPr>
                <w:rFonts w:ascii="Arial" w:eastAsia="Times New Roman" w:hAnsi="Arial" w:cs="Arial"/>
                <w:sz w:val="16"/>
                <w:szCs w:val="16"/>
                <w:lang w:eastAsia="cs-CZ"/>
              </w:rPr>
              <w:t xml:space="preserve">Již existuje výkon 14220 sdílený s </w:t>
            </w:r>
            <w:proofErr w:type="spellStart"/>
            <w:r w:rsidRPr="00A10FE1">
              <w:rPr>
                <w:rFonts w:ascii="Arial" w:eastAsia="Times New Roman" w:hAnsi="Arial" w:cs="Arial"/>
                <w:sz w:val="16"/>
                <w:szCs w:val="16"/>
                <w:lang w:eastAsia="cs-CZ"/>
              </w:rPr>
              <w:t>odb</w:t>
            </w:r>
            <w:proofErr w:type="spellEnd"/>
            <w:r w:rsidRPr="00A10FE1">
              <w:rPr>
                <w:rFonts w:ascii="Arial" w:eastAsia="Times New Roman" w:hAnsi="Arial" w:cs="Arial"/>
                <w:sz w:val="16"/>
                <w:szCs w:val="16"/>
                <w:lang w:eastAsia="cs-CZ"/>
              </w:rPr>
              <w:t>. 701 PERKUTÁNNÍ PUNKCE A TENKOJEHLOVÁ BIOPSIE ŠTÍTNÉ ŽLÁZY, ÚTVARŮ V OBLASTI KRKU A HLAVY POD SONOGRAFICKOU KONTROLOU (14220), jaký je důvod nutno zavádět nový výkon pro "tlustou jehlu"? ev. nutná zakázaná kombinace</w:t>
            </w:r>
          </w:p>
          <w:p w14:paraId="1BE65C0E" w14:textId="2BB513FD" w:rsidR="00A10FE1" w:rsidRPr="00A10FE1" w:rsidRDefault="00BB2312" w:rsidP="00A10FE1">
            <w:pPr>
              <w:pStyle w:val="Odstavecseseznamem"/>
              <w:numPr>
                <w:ilvl w:val="0"/>
                <w:numId w:val="34"/>
              </w:numPr>
              <w:spacing w:after="0" w:line="240" w:lineRule="auto"/>
              <w:ind w:left="179" w:hanging="142"/>
              <w:rPr>
                <w:rFonts w:ascii="Arial" w:eastAsia="Times New Roman" w:hAnsi="Arial" w:cs="Arial"/>
                <w:sz w:val="16"/>
                <w:szCs w:val="16"/>
                <w:lang w:eastAsia="cs-CZ"/>
              </w:rPr>
            </w:pPr>
            <w:r w:rsidRPr="00A10FE1">
              <w:rPr>
                <w:rFonts w:ascii="Arial" w:eastAsia="Times New Roman" w:hAnsi="Arial" w:cs="Arial"/>
                <w:sz w:val="16"/>
                <w:szCs w:val="16"/>
                <w:lang w:eastAsia="cs-CZ"/>
              </w:rPr>
              <w:t>Doplnit OM</w:t>
            </w:r>
            <w:r w:rsidR="00A10FE1">
              <w:rPr>
                <w:rFonts w:ascii="Arial" w:eastAsia="Times New Roman" w:hAnsi="Arial" w:cs="Arial"/>
                <w:sz w:val="16"/>
                <w:szCs w:val="16"/>
                <w:lang w:eastAsia="cs-CZ"/>
              </w:rPr>
              <w:t>. z</w:t>
            </w:r>
            <w:r w:rsidR="00A10FE1" w:rsidRPr="00A10FE1">
              <w:rPr>
                <w:rFonts w:ascii="Arial" w:eastAsia="Times New Roman" w:hAnsi="Arial" w:cs="Arial"/>
                <w:sz w:val="16"/>
                <w:szCs w:val="16"/>
                <w:lang w:eastAsia="cs-CZ"/>
              </w:rPr>
              <w:t> jakého důvodu není OM S jako výkon 14220?</w:t>
            </w:r>
          </w:p>
          <w:p w14:paraId="08B3169A" w14:textId="60A4BF27" w:rsidR="00BB2312" w:rsidRPr="00A10FE1" w:rsidRDefault="00BB2312" w:rsidP="00614691">
            <w:pPr>
              <w:pStyle w:val="Odstavecseseznamem"/>
              <w:numPr>
                <w:ilvl w:val="0"/>
                <w:numId w:val="34"/>
              </w:numPr>
              <w:spacing w:after="0" w:line="240" w:lineRule="auto"/>
              <w:ind w:left="179" w:hanging="142"/>
              <w:rPr>
                <w:rFonts w:ascii="Arial" w:eastAsia="Times New Roman" w:hAnsi="Arial" w:cs="Arial"/>
                <w:sz w:val="16"/>
                <w:szCs w:val="16"/>
                <w:lang w:eastAsia="cs-CZ"/>
              </w:rPr>
            </w:pPr>
            <w:r w:rsidRPr="00A10FE1">
              <w:rPr>
                <w:rFonts w:ascii="Arial" w:eastAsia="Times New Roman" w:hAnsi="Arial" w:cs="Arial"/>
                <w:sz w:val="16"/>
                <w:szCs w:val="16"/>
                <w:lang w:eastAsia="cs-CZ"/>
              </w:rPr>
              <w:t xml:space="preserve">. Maloobchodní cena sterilního návleku na UZ sondu se pohybuje okolo 50,- Kč s DPH. </w:t>
            </w:r>
          </w:p>
          <w:p w14:paraId="5976D588" w14:textId="77777777" w:rsidR="00BB2312" w:rsidRPr="00A10FE1" w:rsidRDefault="00BB2312" w:rsidP="00C82506">
            <w:pPr>
              <w:pStyle w:val="Odstavecseseznamem"/>
              <w:numPr>
                <w:ilvl w:val="0"/>
                <w:numId w:val="34"/>
              </w:numPr>
              <w:spacing w:after="0" w:line="240" w:lineRule="auto"/>
              <w:ind w:left="179" w:hanging="142"/>
              <w:rPr>
                <w:rFonts w:ascii="Arial" w:eastAsia="Times New Roman" w:hAnsi="Arial" w:cs="Arial"/>
                <w:sz w:val="16"/>
                <w:szCs w:val="16"/>
                <w:lang w:eastAsia="cs-CZ"/>
              </w:rPr>
            </w:pPr>
            <w:r w:rsidRPr="00A10FE1">
              <w:rPr>
                <w:rFonts w:ascii="Arial" w:eastAsia="Times New Roman" w:hAnsi="Arial" w:cs="Arial"/>
                <w:sz w:val="16"/>
                <w:szCs w:val="16"/>
                <w:lang w:eastAsia="cs-CZ"/>
              </w:rPr>
              <w:t xml:space="preserve">Odebrat PMAT položku A084634 UZ GEL </w:t>
            </w:r>
            <w:proofErr w:type="gramStart"/>
            <w:r w:rsidRPr="00A10FE1">
              <w:rPr>
                <w:rFonts w:ascii="Arial" w:eastAsia="Times New Roman" w:hAnsi="Arial" w:cs="Arial"/>
                <w:sz w:val="16"/>
                <w:szCs w:val="16"/>
                <w:lang w:eastAsia="cs-CZ"/>
              </w:rPr>
              <w:t>sterilní - součást</w:t>
            </w:r>
            <w:proofErr w:type="gramEnd"/>
            <w:r w:rsidRPr="00A10FE1">
              <w:rPr>
                <w:rFonts w:ascii="Arial" w:eastAsia="Times New Roman" w:hAnsi="Arial" w:cs="Arial"/>
                <w:sz w:val="16"/>
                <w:szCs w:val="16"/>
                <w:lang w:eastAsia="cs-CZ"/>
              </w:rPr>
              <w:t xml:space="preserve"> režie a položku A000613 jehla typ dle obsahu výkonu (jehla se vykazuje jako ZUM). </w:t>
            </w:r>
          </w:p>
          <w:p w14:paraId="488D392A" w14:textId="77777777" w:rsidR="00BB2312" w:rsidRPr="00A10FE1" w:rsidRDefault="00BB2312" w:rsidP="00C82506">
            <w:pPr>
              <w:pStyle w:val="Odstavecseseznamem"/>
              <w:numPr>
                <w:ilvl w:val="0"/>
                <w:numId w:val="34"/>
              </w:numPr>
              <w:spacing w:after="0" w:line="240" w:lineRule="auto"/>
              <w:ind w:left="179" w:hanging="142"/>
              <w:rPr>
                <w:rFonts w:ascii="Arial" w:eastAsia="Times New Roman" w:hAnsi="Arial" w:cs="Arial"/>
                <w:sz w:val="16"/>
                <w:szCs w:val="16"/>
                <w:lang w:eastAsia="cs-CZ"/>
              </w:rPr>
            </w:pPr>
            <w:r w:rsidRPr="00A10FE1">
              <w:rPr>
                <w:rFonts w:ascii="Arial" w:eastAsia="Times New Roman" w:hAnsi="Arial" w:cs="Arial"/>
                <w:sz w:val="16"/>
                <w:szCs w:val="16"/>
                <w:lang w:eastAsia="cs-CZ"/>
              </w:rPr>
              <w:t xml:space="preserve">Ekonom. dopad: 1000 pac. ročně, byla by </w:t>
            </w:r>
            <w:proofErr w:type="gramStart"/>
            <w:r w:rsidRPr="00A10FE1">
              <w:rPr>
                <w:rFonts w:ascii="Arial" w:eastAsia="Times New Roman" w:hAnsi="Arial" w:cs="Arial"/>
                <w:sz w:val="16"/>
                <w:szCs w:val="16"/>
                <w:lang w:eastAsia="cs-CZ"/>
              </w:rPr>
              <w:t>úspora?,</w:t>
            </w:r>
            <w:proofErr w:type="gramEnd"/>
            <w:r w:rsidRPr="00A10FE1">
              <w:rPr>
                <w:rFonts w:ascii="Arial" w:eastAsia="Times New Roman" w:hAnsi="Arial" w:cs="Arial"/>
                <w:sz w:val="16"/>
                <w:szCs w:val="16"/>
                <w:lang w:eastAsia="cs-CZ"/>
              </w:rPr>
              <w:t xml:space="preserve"> nebyla doložena cena bioptické jehly BIP-</w:t>
            </w:r>
            <w:proofErr w:type="spellStart"/>
            <w:r w:rsidRPr="00A10FE1">
              <w:rPr>
                <w:rFonts w:ascii="Arial" w:eastAsia="Times New Roman" w:hAnsi="Arial" w:cs="Arial"/>
                <w:sz w:val="16"/>
                <w:szCs w:val="16"/>
                <w:lang w:eastAsia="cs-CZ"/>
              </w:rPr>
              <w:t>EvoCore</w:t>
            </w:r>
            <w:proofErr w:type="spellEnd"/>
            <w:r w:rsidRPr="00A10FE1">
              <w:rPr>
                <w:rFonts w:ascii="Arial" w:eastAsia="Times New Roman" w:hAnsi="Arial" w:cs="Arial"/>
                <w:sz w:val="16"/>
                <w:szCs w:val="16"/>
                <w:lang w:eastAsia="cs-CZ"/>
              </w:rPr>
              <w:t>® Bioptická, nutno doložit např. fakturou</w:t>
            </w:r>
          </w:p>
          <w:p w14:paraId="6CD6D24D" w14:textId="77777777" w:rsidR="00BB2312" w:rsidRPr="00A10FE1" w:rsidRDefault="00BB2312" w:rsidP="00C82506">
            <w:pPr>
              <w:pStyle w:val="Odstavecseseznamem"/>
              <w:numPr>
                <w:ilvl w:val="0"/>
                <w:numId w:val="34"/>
              </w:numPr>
              <w:spacing w:after="0" w:line="240" w:lineRule="auto"/>
              <w:ind w:left="179" w:hanging="142"/>
              <w:rPr>
                <w:rFonts w:ascii="Arial" w:eastAsia="Times New Roman" w:hAnsi="Arial" w:cs="Arial"/>
                <w:sz w:val="16"/>
                <w:szCs w:val="16"/>
                <w:lang w:eastAsia="cs-CZ"/>
              </w:rPr>
            </w:pPr>
            <w:r w:rsidRPr="00A10FE1">
              <w:rPr>
                <w:rFonts w:ascii="Arial" w:eastAsia="Times New Roman" w:hAnsi="Arial" w:cs="Arial"/>
                <w:sz w:val="16"/>
                <w:szCs w:val="16"/>
                <w:lang w:eastAsia="cs-CZ"/>
              </w:rPr>
              <w:t>Materiály – z jakého důvodu jsou sterilní rukavice 2x?</w:t>
            </w:r>
          </w:p>
          <w:p w14:paraId="1FA93271" w14:textId="77777777" w:rsidR="00A10FE1" w:rsidRDefault="00BB2312" w:rsidP="00C82506">
            <w:pPr>
              <w:pStyle w:val="Odstavecseseznamem"/>
              <w:numPr>
                <w:ilvl w:val="0"/>
                <w:numId w:val="34"/>
              </w:numPr>
              <w:spacing w:after="0" w:line="240" w:lineRule="auto"/>
              <w:ind w:left="179" w:hanging="142"/>
              <w:rPr>
                <w:rFonts w:ascii="Arial" w:eastAsia="Times New Roman" w:hAnsi="Arial" w:cs="Arial"/>
                <w:sz w:val="16"/>
                <w:szCs w:val="16"/>
                <w:lang w:eastAsia="cs-CZ"/>
              </w:rPr>
            </w:pPr>
            <w:r w:rsidRPr="00A10FE1">
              <w:rPr>
                <w:rFonts w:ascii="Arial" w:eastAsia="Times New Roman" w:hAnsi="Arial" w:cs="Arial"/>
                <w:sz w:val="16"/>
                <w:szCs w:val="16"/>
                <w:lang w:eastAsia="cs-CZ"/>
              </w:rPr>
              <w:t>ZULP – položky mimo číselník, jaké?</w:t>
            </w:r>
          </w:p>
          <w:p w14:paraId="084ED035" w14:textId="7C8E1296" w:rsidR="00BB2312" w:rsidRPr="00A10FE1" w:rsidRDefault="00BB2312" w:rsidP="00C82506">
            <w:pPr>
              <w:pStyle w:val="Odstavecseseznamem"/>
              <w:numPr>
                <w:ilvl w:val="0"/>
                <w:numId w:val="34"/>
              </w:numPr>
              <w:spacing w:after="0" w:line="240" w:lineRule="auto"/>
              <w:ind w:left="179" w:hanging="142"/>
              <w:rPr>
                <w:rFonts w:ascii="Arial" w:eastAsia="Times New Roman" w:hAnsi="Arial" w:cs="Arial"/>
                <w:sz w:val="16"/>
                <w:szCs w:val="16"/>
                <w:lang w:eastAsia="cs-CZ"/>
              </w:rPr>
            </w:pPr>
            <w:r w:rsidRPr="00A10FE1">
              <w:rPr>
                <w:rFonts w:ascii="Arial" w:eastAsia="Times New Roman" w:hAnsi="Arial" w:cs="Arial"/>
                <w:sz w:val="16"/>
                <w:szCs w:val="16"/>
                <w:lang w:eastAsia="cs-CZ"/>
              </w:rPr>
              <w:t xml:space="preserve">není zde uveden </w:t>
            </w:r>
            <w:proofErr w:type="spellStart"/>
            <w:r w:rsidRPr="00A10FE1">
              <w:rPr>
                <w:rFonts w:ascii="Arial" w:eastAsia="Times New Roman" w:hAnsi="Arial" w:cs="Arial"/>
                <w:sz w:val="16"/>
                <w:szCs w:val="16"/>
                <w:lang w:eastAsia="cs-CZ"/>
              </w:rPr>
              <w:t>kod</w:t>
            </w:r>
            <w:proofErr w:type="spellEnd"/>
            <w:r w:rsidRPr="00A10FE1">
              <w:rPr>
                <w:rFonts w:ascii="Arial" w:eastAsia="Times New Roman" w:hAnsi="Arial" w:cs="Arial"/>
                <w:sz w:val="16"/>
                <w:szCs w:val="16"/>
                <w:lang w:eastAsia="cs-CZ"/>
              </w:rPr>
              <w:t xml:space="preserve"> </w:t>
            </w:r>
            <w:proofErr w:type="gramStart"/>
            <w:r w:rsidRPr="00A10FE1">
              <w:rPr>
                <w:rFonts w:ascii="Arial" w:eastAsia="Times New Roman" w:hAnsi="Arial" w:cs="Arial"/>
                <w:sz w:val="16"/>
                <w:szCs w:val="16"/>
                <w:lang w:eastAsia="cs-CZ"/>
              </w:rPr>
              <w:t>materiálu  +</w:t>
            </w:r>
            <w:proofErr w:type="gramEnd"/>
            <w:r w:rsidRPr="00A10FE1">
              <w:rPr>
                <w:rFonts w:ascii="Arial" w:eastAsia="Times New Roman" w:hAnsi="Arial" w:cs="Arial"/>
                <w:sz w:val="16"/>
                <w:szCs w:val="16"/>
                <w:lang w:eastAsia="cs-CZ"/>
              </w:rPr>
              <w:t xml:space="preserve"> je uveden </w:t>
            </w:r>
            <w:r w:rsidRPr="00A10FE1">
              <w:rPr>
                <w:rFonts w:ascii="Arial" w:eastAsia="Times New Roman" w:hAnsi="Arial" w:cs="Arial"/>
                <w:sz w:val="16"/>
                <w:szCs w:val="16"/>
                <w:u w:val="single"/>
                <w:lang w:eastAsia="cs-CZ"/>
              </w:rPr>
              <w:t xml:space="preserve">konkrétní VZP </w:t>
            </w:r>
            <w:proofErr w:type="spellStart"/>
            <w:r w:rsidRPr="00A10FE1">
              <w:rPr>
                <w:rFonts w:ascii="Arial" w:eastAsia="Times New Roman" w:hAnsi="Arial" w:cs="Arial"/>
                <w:sz w:val="16"/>
                <w:szCs w:val="16"/>
                <w:u w:val="single"/>
                <w:lang w:eastAsia="cs-CZ"/>
              </w:rPr>
              <w:t>kod</w:t>
            </w:r>
            <w:proofErr w:type="spellEnd"/>
            <w:r w:rsidRPr="00A10FE1">
              <w:rPr>
                <w:rFonts w:ascii="Arial" w:eastAsia="Times New Roman" w:hAnsi="Arial" w:cs="Arial"/>
                <w:sz w:val="16"/>
                <w:szCs w:val="16"/>
                <w:u w:val="single"/>
                <w:lang w:eastAsia="cs-CZ"/>
              </w:rPr>
              <w:t xml:space="preserve"> </w:t>
            </w:r>
            <w:proofErr w:type="spellStart"/>
            <w:r w:rsidRPr="00A10FE1">
              <w:rPr>
                <w:rFonts w:ascii="Arial" w:eastAsia="Times New Roman" w:hAnsi="Arial" w:cs="Arial"/>
                <w:sz w:val="16"/>
                <w:szCs w:val="16"/>
                <w:u w:val="single"/>
                <w:lang w:eastAsia="cs-CZ"/>
              </w:rPr>
              <w:t>ZUMu</w:t>
            </w:r>
            <w:proofErr w:type="spellEnd"/>
            <w:r w:rsidR="00A10FE1">
              <w:rPr>
                <w:rFonts w:ascii="Arial" w:eastAsia="Times New Roman" w:hAnsi="Arial" w:cs="Arial"/>
                <w:sz w:val="16"/>
                <w:szCs w:val="16"/>
                <w:u w:val="single"/>
                <w:lang w:eastAsia="cs-CZ"/>
              </w:rPr>
              <w:t xml:space="preserve"> </w:t>
            </w:r>
            <w:proofErr w:type="gramStart"/>
            <w:r w:rsidR="00A10FE1">
              <w:rPr>
                <w:rFonts w:ascii="Arial" w:eastAsia="Times New Roman" w:hAnsi="Arial" w:cs="Arial"/>
                <w:sz w:val="16"/>
                <w:szCs w:val="16"/>
                <w:u w:val="single"/>
                <w:lang w:eastAsia="cs-CZ"/>
              </w:rPr>
              <w:t xml:space="preserve">- </w:t>
            </w:r>
            <w:r w:rsidRPr="00A10FE1">
              <w:rPr>
                <w:rFonts w:ascii="Arial" w:eastAsia="Times New Roman" w:hAnsi="Arial" w:cs="Arial"/>
                <w:sz w:val="16"/>
                <w:szCs w:val="16"/>
                <w:lang w:eastAsia="cs-CZ"/>
              </w:rPr>
              <w:t xml:space="preserve"> bioptická</w:t>
            </w:r>
            <w:proofErr w:type="gramEnd"/>
            <w:r w:rsidRPr="00A10FE1">
              <w:rPr>
                <w:rFonts w:ascii="Arial" w:eastAsia="Times New Roman" w:hAnsi="Arial" w:cs="Arial"/>
                <w:sz w:val="16"/>
                <w:szCs w:val="16"/>
                <w:lang w:eastAsia="cs-CZ"/>
              </w:rPr>
              <w:t xml:space="preserve"> jehla0142909 BIP-</w:t>
            </w:r>
            <w:proofErr w:type="spellStart"/>
            <w:r w:rsidRPr="00A10FE1">
              <w:rPr>
                <w:rFonts w:ascii="Arial" w:eastAsia="Times New Roman" w:hAnsi="Arial" w:cs="Arial"/>
                <w:sz w:val="16"/>
                <w:szCs w:val="16"/>
                <w:lang w:eastAsia="cs-CZ"/>
              </w:rPr>
              <w:t>EvoCore</w:t>
            </w:r>
            <w:proofErr w:type="spellEnd"/>
            <w:r w:rsidRPr="00A10FE1">
              <w:rPr>
                <w:rFonts w:ascii="Arial" w:eastAsia="Times New Roman" w:hAnsi="Arial" w:cs="Arial"/>
                <w:sz w:val="16"/>
                <w:szCs w:val="16"/>
                <w:lang w:eastAsia="cs-CZ"/>
              </w:rPr>
              <w:t xml:space="preserve">® Bioptická jehla (kód od výrobce): bioptických jehel </w:t>
            </w:r>
            <w:proofErr w:type="gramStart"/>
            <w:r w:rsidRPr="00A10FE1">
              <w:rPr>
                <w:rFonts w:ascii="Arial" w:eastAsia="Times New Roman" w:hAnsi="Arial" w:cs="Arial"/>
                <w:sz w:val="16"/>
                <w:szCs w:val="16"/>
                <w:lang w:eastAsia="cs-CZ"/>
              </w:rPr>
              <w:t>evidujeme  219</w:t>
            </w:r>
            <w:proofErr w:type="gramEnd"/>
            <w:r w:rsidRPr="00A10FE1">
              <w:rPr>
                <w:rFonts w:ascii="Arial" w:eastAsia="Times New Roman" w:hAnsi="Arial" w:cs="Arial"/>
                <w:sz w:val="16"/>
                <w:szCs w:val="16"/>
                <w:lang w:eastAsia="cs-CZ"/>
              </w:rPr>
              <w:t xml:space="preserve"> položek v </w:t>
            </w:r>
            <w:proofErr w:type="spellStart"/>
            <w:r w:rsidRPr="00A10FE1">
              <w:rPr>
                <w:rFonts w:ascii="Arial" w:eastAsia="Times New Roman" w:hAnsi="Arial" w:cs="Arial"/>
                <w:sz w:val="16"/>
                <w:szCs w:val="16"/>
                <w:lang w:eastAsia="cs-CZ"/>
              </w:rPr>
              <w:t>uhradovém</w:t>
            </w:r>
            <w:proofErr w:type="spellEnd"/>
            <w:r w:rsidRPr="00A10FE1">
              <w:rPr>
                <w:rFonts w:ascii="Arial" w:eastAsia="Times New Roman" w:hAnsi="Arial" w:cs="Arial"/>
                <w:sz w:val="16"/>
                <w:szCs w:val="16"/>
                <w:lang w:eastAsia="cs-CZ"/>
              </w:rPr>
              <w:t xml:space="preserve"> </w:t>
            </w:r>
            <w:r w:rsidRPr="00A10FE1">
              <w:rPr>
                <w:rFonts w:ascii="Arial" w:eastAsia="Times New Roman" w:hAnsi="Arial" w:cs="Arial"/>
                <w:b/>
                <w:sz w:val="16"/>
                <w:szCs w:val="16"/>
                <w:lang w:eastAsia="cs-CZ"/>
              </w:rPr>
              <w:t>rozpětí 220,76 Kč - 10 806,72 Kč</w:t>
            </w:r>
          </w:p>
        </w:tc>
      </w:tr>
      <w:tr w:rsidR="00BB2312" w:rsidRPr="00F6658B" w14:paraId="5FA104AB" w14:textId="77777777" w:rsidTr="005A6FF5">
        <w:trPr>
          <w:trHeight w:val="1966"/>
        </w:trPr>
        <w:tc>
          <w:tcPr>
            <w:tcW w:w="993" w:type="dxa"/>
            <w:tcBorders>
              <w:top w:val="nil"/>
              <w:left w:val="single" w:sz="4" w:space="0" w:color="auto"/>
              <w:bottom w:val="single" w:sz="4" w:space="0" w:color="auto"/>
              <w:right w:val="single" w:sz="4" w:space="0" w:color="auto"/>
            </w:tcBorders>
            <w:shd w:val="clear" w:color="auto" w:fill="auto"/>
            <w:hideMark/>
          </w:tcPr>
          <w:p w14:paraId="686330BD"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711</w:t>
            </w:r>
          </w:p>
        </w:tc>
        <w:tc>
          <w:tcPr>
            <w:tcW w:w="2268" w:type="dxa"/>
            <w:tcBorders>
              <w:top w:val="nil"/>
              <w:left w:val="nil"/>
              <w:bottom w:val="single" w:sz="4" w:space="0" w:color="auto"/>
              <w:right w:val="single" w:sz="4" w:space="0" w:color="auto"/>
            </w:tcBorders>
            <w:shd w:val="clear" w:color="auto" w:fill="auto"/>
            <w:hideMark/>
          </w:tcPr>
          <w:p w14:paraId="4051C184"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71136</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r>
            <w:proofErr w:type="gramStart"/>
            <w:r w:rsidRPr="00F6658B">
              <w:rPr>
                <w:rFonts w:ascii="Arial" w:eastAsia="Times New Roman" w:hAnsi="Arial" w:cs="Arial"/>
                <w:b/>
                <w:bCs/>
                <w:color w:val="000000"/>
                <w:sz w:val="16"/>
                <w:szCs w:val="16"/>
                <w:lang w:eastAsia="cs-CZ"/>
              </w:rPr>
              <w:t>24 HODINOVÁ</w:t>
            </w:r>
            <w:proofErr w:type="gramEnd"/>
            <w:r w:rsidRPr="00F6658B">
              <w:rPr>
                <w:rFonts w:ascii="Arial" w:eastAsia="Times New Roman" w:hAnsi="Arial" w:cs="Arial"/>
                <w:b/>
                <w:bCs/>
                <w:color w:val="000000"/>
                <w:sz w:val="16"/>
                <w:szCs w:val="16"/>
                <w:lang w:eastAsia="cs-CZ"/>
              </w:rPr>
              <w:t xml:space="preserve"> MONITORACE OROFARYNGEÁLNÍHO PH</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nový výkon</w:t>
            </w:r>
          </w:p>
        </w:tc>
        <w:tc>
          <w:tcPr>
            <w:tcW w:w="11624" w:type="dxa"/>
            <w:tcBorders>
              <w:top w:val="nil"/>
              <w:left w:val="nil"/>
              <w:bottom w:val="single" w:sz="4" w:space="0" w:color="auto"/>
              <w:right w:val="single" w:sz="4" w:space="0" w:color="auto"/>
            </w:tcBorders>
            <w:shd w:val="clear" w:color="auto" w:fill="auto"/>
            <w:hideMark/>
          </w:tcPr>
          <w:p w14:paraId="1B79AC4A" w14:textId="77777777" w:rsidR="00BB2312" w:rsidRPr="005121EC" w:rsidRDefault="00BB2312" w:rsidP="005121EC">
            <w:pPr>
              <w:pStyle w:val="Odstavecseseznamem"/>
              <w:numPr>
                <w:ilvl w:val="0"/>
                <w:numId w:val="48"/>
              </w:numPr>
              <w:tabs>
                <w:tab w:val="left" w:pos="210"/>
              </w:tabs>
              <w:spacing w:after="0" w:line="240" w:lineRule="auto"/>
              <w:ind w:left="68" w:hanging="68"/>
              <w:rPr>
                <w:rFonts w:ascii="Arial" w:eastAsia="Times New Roman" w:hAnsi="Arial" w:cs="Arial"/>
                <w:color w:val="000000"/>
                <w:sz w:val="16"/>
                <w:szCs w:val="16"/>
                <w:lang w:eastAsia="cs-CZ"/>
              </w:rPr>
            </w:pPr>
            <w:r w:rsidRPr="005121EC">
              <w:rPr>
                <w:rFonts w:ascii="Arial" w:eastAsia="Times New Roman" w:hAnsi="Arial" w:cs="Arial"/>
                <w:color w:val="000000"/>
                <w:sz w:val="16"/>
                <w:szCs w:val="16"/>
                <w:lang w:eastAsia="cs-CZ"/>
              </w:rPr>
              <w:t>Aktuálně je v </w:t>
            </w:r>
            <w:proofErr w:type="spellStart"/>
            <w:r w:rsidRPr="005121EC">
              <w:rPr>
                <w:rFonts w:ascii="Arial" w:eastAsia="Times New Roman" w:hAnsi="Arial" w:cs="Arial"/>
                <w:color w:val="000000"/>
                <w:sz w:val="16"/>
                <w:szCs w:val="16"/>
                <w:lang w:eastAsia="cs-CZ"/>
              </w:rPr>
              <w:t>odb</w:t>
            </w:r>
            <w:proofErr w:type="spellEnd"/>
            <w:r w:rsidRPr="005121EC">
              <w:rPr>
                <w:rFonts w:ascii="Arial" w:eastAsia="Times New Roman" w:hAnsi="Arial" w:cs="Arial"/>
                <w:color w:val="000000"/>
                <w:sz w:val="16"/>
                <w:szCs w:val="16"/>
                <w:lang w:eastAsia="cs-CZ"/>
              </w:rPr>
              <w:t xml:space="preserve">. 701 v SZV </w:t>
            </w:r>
            <w:r w:rsidRPr="005121EC">
              <w:rPr>
                <w:rFonts w:ascii="Arial" w:eastAsia="Times New Roman" w:hAnsi="Arial" w:cs="Arial"/>
                <w:b/>
                <w:color w:val="000000"/>
                <w:sz w:val="16"/>
                <w:szCs w:val="16"/>
                <w:u w:val="single"/>
                <w:lang w:eastAsia="cs-CZ"/>
              </w:rPr>
              <w:t>výkon 71137</w:t>
            </w:r>
            <w:r w:rsidRPr="005121EC">
              <w:rPr>
                <w:rFonts w:ascii="Arial" w:eastAsia="Times New Roman" w:hAnsi="Arial" w:cs="Arial"/>
                <w:color w:val="000000"/>
                <w:sz w:val="16"/>
                <w:szCs w:val="16"/>
                <w:lang w:eastAsia="cs-CZ"/>
              </w:rPr>
              <w:t xml:space="preserve"> 24hodinová jícnová impedance – pH (OM S, OF 2x/</w:t>
            </w:r>
            <w:proofErr w:type="gramStart"/>
            <w:r w:rsidRPr="005121EC">
              <w:rPr>
                <w:rFonts w:ascii="Arial" w:eastAsia="Times New Roman" w:hAnsi="Arial" w:cs="Arial"/>
                <w:color w:val="000000"/>
                <w:sz w:val="16"/>
                <w:szCs w:val="16"/>
                <w:lang w:eastAsia="cs-CZ"/>
              </w:rPr>
              <w:t>rok ,</w:t>
            </w:r>
            <w:proofErr w:type="gramEnd"/>
            <w:r w:rsidRPr="005121EC">
              <w:rPr>
                <w:rFonts w:ascii="Arial" w:eastAsia="Times New Roman" w:hAnsi="Arial" w:cs="Arial"/>
                <w:color w:val="000000"/>
                <w:sz w:val="16"/>
                <w:szCs w:val="16"/>
                <w:lang w:eastAsia="cs-CZ"/>
              </w:rPr>
              <w:t xml:space="preserve"> čas výkonu i nositele 40 min, sdílení pro 704 a 205), omezeno na dg. J387, H654 a J458 … je možné, že </w:t>
            </w:r>
            <w:proofErr w:type="spellStart"/>
            <w:r w:rsidRPr="005121EC">
              <w:rPr>
                <w:rFonts w:ascii="Arial" w:eastAsia="Times New Roman" w:hAnsi="Arial" w:cs="Arial"/>
                <w:color w:val="000000"/>
                <w:sz w:val="16"/>
                <w:szCs w:val="16"/>
                <w:lang w:eastAsia="cs-CZ"/>
              </w:rPr>
              <w:t>orofaryngeální</w:t>
            </w:r>
            <w:proofErr w:type="spellEnd"/>
            <w:r w:rsidRPr="005121EC">
              <w:rPr>
                <w:rFonts w:ascii="Arial" w:eastAsia="Times New Roman" w:hAnsi="Arial" w:cs="Arial"/>
                <w:color w:val="000000"/>
                <w:sz w:val="16"/>
                <w:szCs w:val="16"/>
                <w:lang w:eastAsia="cs-CZ"/>
              </w:rPr>
              <w:t xml:space="preserve"> pH je dnes zástupně vykazováno jako 71137, navrhujeme upravit stávající 71137 a nový výkon nezavádět (</w:t>
            </w:r>
            <w:r>
              <w:rPr>
                <w:rFonts w:ascii="Arial" w:eastAsia="Times New Roman" w:hAnsi="Arial" w:cs="Arial"/>
                <w:color w:val="000000"/>
                <w:sz w:val="16"/>
                <w:szCs w:val="16"/>
                <w:lang w:eastAsia="cs-CZ"/>
              </w:rPr>
              <w:t xml:space="preserve">pozn. - </w:t>
            </w:r>
            <w:r w:rsidRPr="005121EC">
              <w:rPr>
                <w:rFonts w:ascii="Arial" w:eastAsia="Times New Roman" w:hAnsi="Arial" w:cs="Arial"/>
                <w:color w:val="000000"/>
                <w:sz w:val="16"/>
                <w:szCs w:val="16"/>
                <w:lang w:eastAsia="cs-CZ"/>
              </w:rPr>
              <w:t>pro jícnovou impedanci je výkon v </w:t>
            </w:r>
            <w:proofErr w:type="spellStart"/>
            <w:r w:rsidRPr="005121EC">
              <w:rPr>
                <w:rFonts w:ascii="Arial" w:eastAsia="Times New Roman" w:hAnsi="Arial" w:cs="Arial"/>
                <w:color w:val="000000"/>
                <w:sz w:val="16"/>
                <w:szCs w:val="16"/>
                <w:lang w:eastAsia="cs-CZ"/>
              </w:rPr>
              <w:t>odb</w:t>
            </w:r>
            <w:proofErr w:type="spellEnd"/>
            <w:r w:rsidRPr="005121EC">
              <w:rPr>
                <w:rFonts w:ascii="Arial" w:eastAsia="Times New Roman" w:hAnsi="Arial" w:cs="Arial"/>
                <w:color w:val="000000"/>
                <w:sz w:val="16"/>
                <w:szCs w:val="16"/>
                <w:lang w:eastAsia="cs-CZ"/>
              </w:rPr>
              <w:t xml:space="preserve">. 105 </w:t>
            </w:r>
            <w:r w:rsidRPr="005121EC">
              <w:rPr>
                <w:rFonts w:ascii="Arial" w:hAnsi="Arial" w:cs="Arial"/>
                <w:color w:val="333333"/>
                <w:sz w:val="16"/>
                <w:szCs w:val="16"/>
                <w:shd w:val="clear" w:color="auto" w:fill="FFFFFF"/>
              </w:rPr>
              <w:t xml:space="preserve">15026 Jícnová impedance) </w:t>
            </w:r>
          </w:p>
          <w:p w14:paraId="25D3435D" w14:textId="77777777" w:rsidR="00BB2312" w:rsidRPr="005121EC" w:rsidRDefault="00BB2312" w:rsidP="005121EC">
            <w:pPr>
              <w:pStyle w:val="Odstavecseseznamem"/>
              <w:numPr>
                <w:ilvl w:val="0"/>
                <w:numId w:val="48"/>
              </w:numPr>
              <w:tabs>
                <w:tab w:val="left" w:pos="210"/>
              </w:tabs>
              <w:spacing w:after="0" w:line="240" w:lineRule="auto"/>
              <w:ind w:left="68" w:hanging="68"/>
              <w:rPr>
                <w:rFonts w:ascii="Arial" w:eastAsia="Times New Roman" w:hAnsi="Arial" w:cs="Arial"/>
                <w:color w:val="000000"/>
                <w:sz w:val="16"/>
                <w:szCs w:val="16"/>
                <w:lang w:eastAsia="cs-CZ"/>
              </w:rPr>
            </w:pPr>
            <w:r w:rsidRPr="005121EC">
              <w:rPr>
                <w:rFonts w:ascii="Arial" w:eastAsia="Times New Roman" w:hAnsi="Arial" w:cs="Arial"/>
                <w:color w:val="000000"/>
                <w:sz w:val="16"/>
                <w:szCs w:val="16"/>
                <w:lang w:eastAsia="cs-CZ"/>
              </w:rPr>
              <w:t xml:space="preserve">Přístroje: jsou odlišné pro 71137 a </w:t>
            </w:r>
            <w:proofErr w:type="gramStart"/>
            <w:r w:rsidRPr="005121EC">
              <w:rPr>
                <w:rFonts w:ascii="Arial" w:eastAsia="Times New Roman" w:hAnsi="Arial" w:cs="Arial"/>
                <w:color w:val="000000"/>
                <w:sz w:val="16"/>
                <w:szCs w:val="16"/>
                <w:lang w:eastAsia="cs-CZ"/>
              </w:rPr>
              <w:t>71136?,</w:t>
            </w:r>
            <w:proofErr w:type="gramEnd"/>
            <w:r>
              <w:rPr>
                <w:rFonts w:ascii="Arial" w:eastAsia="Times New Roman" w:hAnsi="Arial" w:cs="Arial"/>
                <w:color w:val="000000"/>
                <w:sz w:val="16"/>
                <w:szCs w:val="16"/>
                <w:lang w:eastAsia="cs-CZ"/>
              </w:rPr>
              <w:t xml:space="preserve"> ale </w:t>
            </w:r>
            <w:r w:rsidRPr="005121EC">
              <w:rPr>
                <w:rFonts w:ascii="Arial" w:eastAsia="Times New Roman" w:hAnsi="Arial" w:cs="Arial"/>
                <w:color w:val="000000"/>
                <w:sz w:val="16"/>
                <w:szCs w:val="16"/>
                <w:lang w:eastAsia="cs-CZ"/>
              </w:rPr>
              <w:t xml:space="preserve">cíl je </w:t>
            </w:r>
            <w:proofErr w:type="gramStart"/>
            <w:r w:rsidRPr="005121EC">
              <w:rPr>
                <w:rFonts w:ascii="Arial" w:eastAsia="Times New Roman" w:hAnsi="Arial" w:cs="Arial"/>
                <w:color w:val="000000"/>
                <w:sz w:val="16"/>
                <w:szCs w:val="16"/>
                <w:lang w:eastAsia="cs-CZ"/>
              </w:rPr>
              <w:t>identický- liší</w:t>
            </w:r>
            <w:proofErr w:type="gramEnd"/>
            <w:r w:rsidRPr="005121EC">
              <w:rPr>
                <w:rFonts w:ascii="Arial" w:eastAsia="Times New Roman" w:hAnsi="Arial" w:cs="Arial"/>
                <w:color w:val="000000"/>
                <w:sz w:val="16"/>
                <w:szCs w:val="16"/>
                <w:lang w:eastAsia="cs-CZ"/>
              </w:rPr>
              <w:t xml:space="preserve"> se hl. katétry, resp. umístění sensoru </w:t>
            </w:r>
            <w:proofErr w:type="gramStart"/>
            <w:r w:rsidRPr="005121EC">
              <w:rPr>
                <w:rFonts w:ascii="Arial" w:eastAsia="Times New Roman" w:hAnsi="Arial" w:cs="Arial"/>
                <w:color w:val="000000"/>
                <w:sz w:val="16"/>
                <w:szCs w:val="16"/>
                <w:lang w:eastAsia="cs-CZ"/>
              </w:rPr>
              <w:t xml:space="preserve">( </w:t>
            </w:r>
            <w:proofErr w:type="spellStart"/>
            <w:r w:rsidRPr="005121EC">
              <w:rPr>
                <w:rFonts w:ascii="Arial" w:eastAsia="Times New Roman" w:hAnsi="Arial" w:cs="Arial"/>
                <w:color w:val="000000"/>
                <w:sz w:val="16"/>
                <w:szCs w:val="16"/>
                <w:lang w:eastAsia="cs-CZ"/>
              </w:rPr>
              <w:t>orofarynx</w:t>
            </w:r>
            <w:proofErr w:type="spellEnd"/>
            <w:proofErr w:type="gramEnd"/>
            <w:r w:rsidRPr="005121EC">
              <w:rPr>
                <w:rFonts w:ascii="Arial" w:eastAsia="Times New Roman" w:hAnsi="Arial" w:cs="Arial"/>
                <w:color w:val="000000"/>
                <w:sz w:val="16"/>
                <w:szCs w:val="16"/>
                <w:lang w:eastAsia="cs-CZ"/>
              </w:rPr>
              <w:t xml:space="preserve"> vs. </w:t>
            </w:r>
            <w:proofErr w:type="spellStart"/>
            <w:r w:rsidRPr="005121EC">
              <w:rPr>
                <w:rFonts w:ascii="Arial" w:eastAsia="Times New Roman" w:hAnsi="Arial" w:cs="Arial"/>
                <w:color w:val="000000"/>
                <w:sz w:val="16"/>
                <w:szCs w:val="16"/>
                <w:lang w:eastAsia="cs-CZ"/>
              </w:rPr>
              <w:t>hypofarynx</w:t>
            </w:r>
            <w:proofErr w:type="spellEnd"/>
            <w:r w:rsidRPr="005121EC">
              <w:rPr>
                <w:rFonts w:ascii="Arial" w:eastAsia="Times New Roman" w:hAnsi="Arial" w:cs="Arial"/>
                <w:color w:val="000000"/>
                <w:sz w:val="16"/>
                <w:szCs w:val="16"/>
                <w:lang w:eastAsia="cs-CZ"/>
              </w:rPr>
              <w:t xml:space="preserve">- </w:t>
            </w:r>
            <w:proofErr w:type="spellStart"/>
            <w:r w:rsidRPr="005121EC">
              <w:rPr>
                <w:rFonts w:ascii="Arial" w:eastAsia="Times New Roman" w:hAnsi="Arial" w:cs="Arial"/>
                <w:color w:val="000000"/>
                <w:sz w:val="16"/>
                <w:szCs w:val="16"/>
                <w:lang w:eastAsia="cs-CZ"/>
              </w:rPr>
              <w:t>obl</w:t>
            </w:r>
            <w:proofErr w:type="spellEnd"/>
            <w:r w:rsidRPr="005121EC">
              <w:rPr>
                <w:rFonts w:ascii="Arial" w:eastAsia="Times New Roman" w:hAnsi="Arial" w:cs="Arial"/>
                <w:color w:val="000000"/>
                <w:sz w:val="16"/>
                <w:szCs w:val="16"/>
                <w:lang w:eastAsia="cs-CZ"/>
              </w:rPr>
              <w:t>. horního jícnového svěrače)</w:t>
            </w:r>
          </w:p>
          <w:p w14:paraId="34CC0E45" w14:textId="77777777" w:rsidR="00BB2312" w:rsidRPr="005121EC" w:rsidRDefault="00BB2312" w:rsidP="005121EC">
            <w:pPr>
              <w:pStyle w:val="Odstavecseseznamem"/>
              <w:numPr>
                <w:ilvl w:val="0"/>
                <w:numId w:val="48"/>
              </w:numPr>
              <w:tabs>
                <w:tab w:val="left" w:pos="210"/>
              </w:tabs>
              <w:spacing w:after="0" w:line="240" w:lineRule="auto"/>
              <w:ind w:left="68" w:hanging="68"/>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P</w:t>
            </w:r>
            <w:r w:rsidRPr="005121EC">
              <w:rPr>
                <w:rFonts w:ascii="Arial" w:eastAsia="Times New Roman" w:hAnsi="Arial" w:cs="Arial"/>
                <w:color w:val="000000"/>
                <w:sz w:val="16"/>
                <w:szCs w:val="16"/>
                <w:lang w:eastAsia="cs-CZ"/>
              </w:rPr>
              <w:t xml:space="preserve">řístroj je v číselníku MZ nově – tzn je potřeba </w:t>
            </w:r>
            <w:r w:rsidRPr="00DF06A2">
              <w:rPr>
                <w:rFonts w:ascii="Arial" w:eastAsia="Times New Roman" w:hAnsi="Arial" w:cs="Arial"/>
                <w:b/>
                <w:color w:val="000000"/>
                <w:sz w:val="16"/>
                <w:szCs w:val="16"/>
                <w:lang w:eastAsia="cs-CZ"/>
              </w:rPr>
              <w:t>doložit cenu</w:t>
            </w:r>
            <w:r w:rsidRPr="005121EC">
              <w:rPr>
                <w:rFonts w:ascii="Arial" w:eastAsia="Times New Roman" w:hAnsi="Arial" w:cs="Arial"/>
                <w:color w:val="000000"/>
                <w:sz w:val="16"/>
                <w:szCs w:val="16"/>
                <w:lang w:eastAsia="cs-CZ"/>
              </w:rPr>
              <w:t xml:space="preserve"> např. fakturou a bližší specifikaci přístroje</w:t>
            </w:r>
          </w:p>
          <w:p w14:paraId="134C2B7C" w14:textId="77777777" w:rsidR="00BB2312" w:rsidRPr="005121EC" w:rsidRDefault="00BB2312" w:rsidP="005121EC">
            <w:pPr>
              <w:pStyle w:val="Odstavecseseznamem"/>
              <w:numPr>
                <w:ilvl w:val="0"/>
                <w:numId w:val="48"/>
              </w:numPr>
              <w:tabs>
                <w:tab w:val="left" w:pos="210"/>
              </w:tabs>
              <w:spacing w:after="0" w:line="240" w:lineRule="auto"/>
              <w:ind w:left="68" w:hanging="68"/>
              <w:rPr>
                <w:rFonts w:ascii="Arial" w:eastAsia="Times New Roman" w:hAnsi="Arial" w:cs="Arial"/>
                <w:color w:val="000000"/>
                <w:sz w:val="16"/>
                <w:szCs w:val="16"/>
                <w:lang w:eastAsia="cs-CZ"/>
              </w:rPr>
            </w:pPr>
            <w:r w:rsidRPr="005121EC">
              <w:rPr>
                <w:rFonts w:ascii="Arial" w:eastAsia="Times New Roman" w:hAnsi="Arial" w:cs="Arial"/>
                <w:color w:val="000000"/>
                <w:sz w:val="16"/>
                <w:szCs w:val="16"/>
                <w:lang w:eastAsia="cs-CZ"/>
              </w:rPr>
              <w:t xml:space="preserve">Z jakého důvodu sdílení pro 215, 71137 je pro </w:t>
            </w:r>
            <w:proofErr w:type="spellStart"/>
            <w:r w:rsidRPr="005121EC">
              <w:rPr>
                <w:rFonts w:ascii="Arial" w:eastAsia="Times New Roman" w:hAnsi="Arial" w:cs="Arial"/>
                <w:color w:val="000000"/>
                <w:sz w:val="16"/>
                <w:szCs w:val="16"/>
                <w:lang w:eastAsia="cs-CZ"/>
              </w:rPr>
              <w:t>odb</w:t>
            </w:r>
            <w:proofErr w:type="spellEnd"/>
            <w:r w:rsidRPr="005121EC">
              <w:rPr>
                <w:rFonts w:ascii="Arial" w:eastAsia="Times New Roman" w:hAnsi="Arial" w:cs="Arial"/>
                <w:color w:val="000000"/>
                <w:sz w:val="16"/>
                <w:szCs w:val="16"/>
                <w:lang w:eastAsia="cs-CZ"/>
              </w:rPr>
              <w:t>. 205</w:t>
            </w:r>
            <w:r>
              <w:rPr>
                <w:rFonts w:ascii="Arial" w:eastAsia="Times New Roman" w:hAnsi="Arial" w:cs="Arial"/>
                <w:color w:val="000000"/>
                <w:sz w:val="16"/>
                <w:szCs w:val="16"/>
                <w:lang w:eastAsia="cs-CZ"/>
              </w:rPr>
              <w:t xml:space="preserve">, z jakého důvodu je návrh na </w:t>
            </w:r>
            <w:proofErr w:type="spellStart"/>
            <w:r>
              <w:rPr>
                <w:rFonts w:ascii="Arial" w:eastAsia="Times New Roman" w:hAnsi="Arial" w:cs="Arial"/>
                <w:color w:val="000000"/>
                <w:sz w:val="16"/>
                <w:szCs w:val="16"/>
                <w:lang w:eastAsia="cs-CZ"/>
              </w:rPr>
              <w:t>odb</w:t>
            </w:r>
            <w:proofErr w:type="spellEnd"/>
            <w:r>
              <w:rPr>
                <w:rFonts w:ascii="Arial" w:eastAsia="Times New Roman" w:hAnsi="Arial" w:cs="Arial"/>
                <w:color w:val="000000"/>
                <w:sz w:val="16"/>
                <w:szCs w:val="16"/>
                <w:lang w:eastAsia="cs-CZ"/>
              </w:rPr>
              <w:t>. 711 – vhodné 705</w:t>
            </w:r>
            <w:r w:rsidRPr="005121EC">
              <w:rPr>
                <w:rFonts w:ascii="Arial" w:eastAsia="Times New Roman" w:hAnsi="Arial" w:cs="Arial"/>
                <w:color w:val="000000"/>
                <w:sz w:val="16"/>
                <w:szCs w:val="16"/>
                <w:lang w:eastAsia="cs-CZ"/>
              </w:rPr>
              <w:t xml:space="preserve"> </w:t>
            </w:r>
          </w:p>
          <w:p w14:paraId="6C2CF349" w14:textId="77777777" w:rsidR="00BB2312" w:rsidRPr="005121EC" w:rsidRDefault="00BB2312" w:rsidP="005121EC">
            <w:pPr>
              <w:pStyle w:val="Odstavecseseznamem"/>
              <w:numPr>
                <w:ilvl w:val="0"/>
                <w:numId w:val="48"/>
              </w:numPr>
              <w:tabs>
                <w:tab w:val="left" w:pos="210"/>
              </w:tabs>
              <w:spacing w:after="0" w:line="240" w:lineRule="auto"/>
              <w:ind w:left="68" w:hanging="68"/>
              <w:rPr>
                <w:rFonts w:ascii="Arial" w:eastAsia="Times New Roman" w:hAnsi="Arial" w:cs="Arial"/>
                <w:color w:val="000000"/>
                <w:sz w:val="16"/>
                <w:szCs w:val="16"/>
                <w:lang w:eastAsia="cs-CZ"/>
              </w:rPr>
            </w:pPr>
            <w:r w:rsidRPr="005121EC">
              <w:rPr>
                <w:rFonts w:ascii="Arial" w:eastAsia="Times New Roman" w:hAnsi="Arial" w:cs="Arial"/>
                <w:color w:val="000000"/>
                <w:sz w:val="16"/>
                <w:szCs w:val="16"/>
                <w:lang w:eastAsia="cs-CZ"/>
              </w:rPr>
              <w:t xml:space="preserve">Endoskop není součástí přístrojů </w:t>
            </w:r>
            <w:r>
              <w:rPr>
                <w:rFonts w:ascii="Arial" w:eastAsia="Times New Roman" w:hAnsi="Arial" w:cs="Arial"/>
                <w:color w:val="000000"/>
                <w:sz w:val="16"/>
                <w:szCs w:val="16"/>
                <w:lang w:eastAsia="cs-CZ"/>
              </w:rPr>
              <w:t xml:space="preserve">tzn. při zavedení </w:t>
            </w:r>
            <w:r w:rsidRPr="005121EC">
              <w:rPr>
                <w:rFonts w:ascii="Arial" w:eastAsia="Times New Roman" w:hAnsi="Arial" w:cs="Arial"/>
                <w:color w:val="000000"/>
                <w:sz w:val="16"/>
                <w:szCs w:val="16"/>
                <w:lang w:eastAsia="cs-CZ"/>
              </w:rPr>
              <w:t xml:space="preserve">není </w:t>
            </w:r>
            <w:proofErr w:type="gramStart"/>
            <w:r w:rsidRPr="005121EC">
              <w:rPr>
                <w:rFonts w:ascii="Arial" w:eastAsia="Times New Roman" w:hAnsi="Arial" w:cs="Arial"/>
                <w:color w:val="000000"/>
                <w:sz w:val="16"/>
                <w:szCs w:val="16"/>
                <w:lang w:eastAsia="cs-CZ"/>
              </w:rPr>
              <w:t>potřeba</w:t>
            </w:r>
            <w:r>
              <w:rPr>
                <w:rFonts w:ascii="Arial" w:eastAsia="Times New Roman" w:hAnsi="Arial" w:cs="Arial"/>
                <w:color w:val="000000"/>
                <w:sz w:val="16"/>
                <w:szCs w:val="16"/>
                <w:lang w:eastAsia="cs-CZ"/>
              </w:rPr>
              <w:t xml:space="preserve"> ?</w:t>
            </w:r>
            <w:proofErr w:type="gramEnd"/>
            <w:r w:rsidRPr="005121EC">
              <w:rPr>
                <w:rFonts w:ascii="Arial" w:eastAsia="Times New Roman" w:hAnsi="Arial" w:cs="Arial"/>
                <w:color w:val="000000"/>
                <w:sz w:val="16"/>
                <w:szCs w:val="16"/>
                <w:lang w:eastAsia="cs-CZ"/>
              </w:rPr>
              <w:t xml:space="preserve"> </w:t>
            </w:r>
            <w:r>
              <w:rPr>
                <w:rFonts w:ascii="Arial" w:eastAsia="Times New Roman" w:hAnsi="Arial" w:cs="Arial"/>
                <w:color w:val="000000"/>
                <w:sz w:val="16"/>
                <w:szCs w:val="16"/>
                <w:lang w:eastAsia="cs-CZ"/>
              </w:rPr>
              <w:t xml:space="preserve">- </w:t>
            </w:r>
            <w:r w:rsidRPr="005121EC">
              <w:rPr>
                <w:rFonts w:ascii="Arial" w:eastAsia="Times New Roman" w:hAnsi="Arial" w:cs="Arial"/>
                <w:color w:val="000000"/>
                <w:sz w:val="16"/>
                <w:szCs w:val="16"/>
                <w:lang w:eastAsia="cs-CZ"/>
              </w:rPr>
              <w:t>nutno vyjasnit</w:t>
            </w:r>
          </w:p>
          <w:p w14:paraId="137E1D0D" w14:textId="77777777" w:rsidR="00BB2312" w:rsidRPr="005121EC" w:rsidRDefault="00BB2312" w:rsidP="005121EC">
            <w:pPr>
              <w:pStyle w:val="Odstavecseseznamem"/>
              <w:numPr>
                <w:ilvl w:val="0"/>
                <w:numId w:val="48"/>
              </w:numPr>
              <w:tabs>
                <w:tab w:val="left" w:pos="210"/>
              </w:tabs>
              <w:spacing w:after="0" w:line="240" w:lineRule="auto"/>
              <w:ind w:left="68" w:hanging="68"/>
              <w:rPr>
                <w:rFonts w:ascii="Arial" w:eastAsia="Times New Roman" w:hAnsi="Arial" w:cs="Arial"/>
                <w:color w:val="000000"/>
                <w:sz w:val="16"/>
                <w:szCs w:val="16"/>
                <w:lang w:eastAsia="cs-CZ"/>
              </w:rPr>
            </w:pPr>
            <w:r w:rsidRPr="005121EC">
              <w:rPr>
                <w:rFonts w:ascii="Arial" w:eastAsia="Times New Roman" w:hAnsi="Arial" w:cs="Arial"/>
                <w:color w:val="000000"/>
                <w:sz w:val="16"/>
                <w:szCs w:val="16"/>
                <w:lang w:eastAsia="cs-CZ"/>
              </w:rPr>
              <w:t xml:space="preserve">Z jakého důvodu OM proč </w:t>
            </w:r>
            <w:proofErr w:type="gramStart"/>
            <w:r w:rsidRPr="005121EC">
              <w:rPr>
                <w:rFonts w:ascii="Arial" w:eastAsia="Times New Roman" w:hAnsi="Arial" w:cs="Arial"/>
                <w:color w:val="000000"/>
                <w:sz w:val="16"/>
                <w:szCs w:val="16"/>
                <w:lang w:eastAsia="cs-CZ"/>
              </w:rPr>
              <w:t>BOM?,</w:t>
            </w:r>
            <w:proofErr w:type="gramEnd"/>
            <w:r w:rsidRPr="005121EC">
              <w:rPr>
                <w:rFonts w:ascii="Arial" w:eastAsia="Times New Roman" w:hAnsi="Arial" w:cs="Arial"/>
                <w:color w:val="000000"/>
                <w:sz w:val="16"/>
                <w:szCs w:val="16"/>
                <w:lang w:eastAsia="cs-CZ"/>
              </w:rPr>
              <w:t xml:space="preserve"> není vhodné SA</w:t>
            </w:r>
            <w:r>
              <w:rPr>
                <w:rFonts w:ascii="Arial" w:eastAsia="Times New Roman" w:hAnsi="Arial" w:cs="Arial"/>
                <w:color w:val="000000"/>
                <w:sz w:val="16"/>
                <w:szCs w:val="16"/>
                <w:lang w:eastAsia="cs-CZ"/>
              </w:rPr>
              <w:t xml:space="preserve"> (analogie v</w:t>
            </w:r>
            <w:r w:rsidRPr="005121EC">
              <w:rPr>
                <w:rFonts w:ascii="Arial" w:eastAsia="Times New Roman" w:hAnsi="Arial" w:cs="Arial"/>
                <w:color w:val="000000"/>
                <w:sz w:val="16"/>
                <w:szCs w:val="16"/>
                <w:lang w:eastAsia="cs-CZ"/>
              </w:rPr>
              <w:t>ýkon</w:t>
            </w:r>
            <w:r>
              <w:rPr>
                <w:rFonts w:ascii="Arial" w:eastAsia="Times New Roman" w:hAnsi="Arial" w:cs="Arial"/>
                <w:color w:val="000000"/>
                <w:sz w:val="16"/>
                <w:szCs w:val="16"/>
                <w:lang w:eastAsia="cs-CZ"/>
              </w:rPr>
              <w:t>u</w:t>
            </w:r>
            <w:r w:rsidRPr="005121EC">
              <w:rPr>
                <w:rFonts w:ascii="Arial" w:eastAsia="Times New Roman" w:hAnsi="Arial" w:cs="Arial"/>
                <w:color w:val="000000"/>
                <w:sz w:val="16"/>
                <w:szCs w:val="16"/>
                <w:lang w:eastAsia="cs-CZ"/>
              </w:rPr>
              <w:t xml:space="preserve"> 71137</w:t>
            </w:r>
            <w:r>
              <w:rPr>
                <w:rFonts w:ascii="Arial" w:eastAsia="Times New Roman" w:hAnsi="Arial" w:cs="Arial"/>
                <w:color w:val="000000"/>
                <w:sz w:val="16"/>
                <w:szCs w:val="16"/>
                <w:lang w:eastAsia="cs-CZ"/>
              </w:rPr>
              <w:t xml:space="preserve"> +</w:t>
            </w:r>
            <w:r w:rsidRPr="005121EC">
              <w:rPr>
                <w:rFonts w:ascii="Arial" w:eastAsia="Times New Roman" w:hAnsi="Arial" w:cs="Arial"/>
                <w:color w:val="000000"/>
                <w:sz w:val="16"/>
                <w:szCs w:val="16"/>
                <w:lang w:eastAsia="cs-CZ"/>
              </w:rPr>
              <w:t xml:space="preserve"> vzhledem k tomu, že monitorace probíhá v domácím prostření</w:t>
            </w:r>
            <w:r>
              <w:rPr>
                <w:rFonts w:ascii="Arial" w:eastAsia="Times New Roman" w:hAnsi="Arial" w:cs="Arial"/>
                <w:color w:val="000000"/>
                <w:sz w:val="16"/>
                <w:szCs w:val="16"/>
                <w:lang w:eastAsia="cs-CZ"/>
              </w:rPr>
              <w:t>)</w:t>
            </w:r>
            <w:r w:rsidRPr="005121EC">
              <w:rPr>
                <w:rFonts w:ascii="Arial" w:eastAsia="Times New Roman" w:hAnsi="Arial" w:cs="Arial"/>
                <w:color w:val="000000"/>
                <w:sz w:val="16"/>
                <w:szCs w:val="16"/>
                <w:lang w:eastAsia="cs-CZ"/>
              </w:rPr>
              <w:t xml:space="preserve"> </w:t>
            </w:r>
          </w:p>
          <w:p w14:paraId="682D33FE" w14:textId="77777777" w:rsidR="00BB2312" w:rsidRPr="005121EC" w:rsidRDefault="00BB2312" w:rsidP="005121EC">
            <w:pPr>
              <w:pStyle w:val="Odstavecseseznamem"/>
              <w:numPr>
                <w:ilvl w:val="0"/>
                <w:numId w:val="48"/>
              </w:numPr>
              <w:tabs>
                <w:tab w:val="left" w:pos="210"/>
              </w:tabs>
              <w:spacing w:after="0" w:line="240" w:lineRule="auto"/>
              <w:ind w:left="68" w:hanging="68"/>
              <w:rPr>
                <w:rFonts w:ascii="Arial" w:eastAsia="Times New Roman" w:hAnsi="Arial" w:cs="Arial"/>
                <w:color w:val="000000"/>
                <w:sz w:val="16"/>
                <w:szCs w:val="16"/>
                <w:lang w:eastAsia="cs-CZ"/>
              </w:rPr>
            </w:pPr>
            <w:r w:rsidRPr="005121EC">
              <w:rPr>
                <w:rFonts w:ascii="Arial" w:eastAsia="Times New Roman" w:hAnsi="Arial" w:cs="Arial"/>
                <w:color w:val="000000"/>
                <w:sz w:val="16"/>
                <w:szCs w:val="16"/>
                <w:lang w:eastAsia="cs-CZ"/>
              </w:rPr>
              <w:t>Čas výkonu: 55 min.?  ale</w:t>
            </w:r>
            <w:r>
              <w:rPr>
                <w:rFonts w:ascii="Arial" w:eastAsia="Times New Roman" w:hAnsi="Arial" w:cs="Arial"/>
                <w:color w:val="000000"/>
                <w:sz w:val="16"/>
                <w:szCs w:val="16"/>
                <w:lang w:eastAsia="cs-CZ"/>
              </w:rPr>
              <w:t xml:space="preserve"> výkon </w:t>
            </w:r>
            <w:r w:rsidRPr="005121EC">
              <w:rPr>
                <w:rFonts w:ascii="Arial" w:eastAsia="Times New Roman" w:hAnsi="Arial" w:cs="Arial"/>
                <w:color w:val="000000"/>
                <w:sz w:val="16"/>
                <w:szCs w:val="16"/>
                <w:lang w:eastAsia="cs-CZ"/>
              </w:rPr>
              <w:t xml:space="preserve">je jednodušší než 71137 – odůvodnit </w:t>
            </w:r>
            <w:r>
              <w:rPr>
                <w:rFonts w:ascii="Arial" w:eastAsia="Times New Roman" w:hAnsi="Arial" w:cs="Arial"/>
                <w:color w:val="000000"/>
                <w:sz w:val="16"/>
                <w:szCs w:val="16"/>
                <w:lang w:eastAsia="cs-CZ"/>
              </w:rPr>
              <w:t xml:space="preserve">čas, je </w:t>
            </w:r>
            <w:r w:rsidRPr="005121EC">
              <w:rPr>
                <w:rFonts w:ascii="Arial" w:eastAsia="Times New Roman" w:hAnsi="Arial" w:cs="Arial"/>
                <w:color w:val="000000"/>
                <w:sz w:val="16"/>
                <w:szCs w:val="16"/>
                <w:lang w:eastAsia="cs-CZ"/>
              </w:rPr>
              <w:t>nadhodnocen</w:t>
            </w:r>
          </w:p>
          <w:p w14:paraId="293080ED" w14:textId="77777777" w:rsidR="00BB2312" w:rsidRPr="005121EC" w:rsidRDefault="00BB2312" w:rsidP="005121EC">
            <w:pPr>
              <w:pStyle w:val="Odstavecseseznamem"/>
              <w:numPr>
                <w:ilvl w:val="0"/>
                <w:numId w:val="48"/>
              </w:numPr>
              <w:tabs>
                <w:tab w:val="left" w:pos="210"/>
              </w:tabs>
              <w:spacing w:after="0" w:line="240" w:lineRule="auto"/>
              <w:ind w:left="68" w:hanging="68"/>
              <w:rPr>
                <w:rFonts w:ascii="Arial" w:eastAsia="Times New Roman" w:hAnsi="Arial" w:cs="Arial"/>
                <w:color w:val="000000"/>
                <w:sz w:val="16"/>
                <w:szCs w:val="16"/>
                <w:lang w:eastAsia="cs-CZ"/>
              </w:rPr>
            </w:pPr>
            <w:r w:rsidRPr="005121EC">
              <w:rPr>
                <w:rFonts w:ascii="Arial" w:eastAsia="Times New Roman" w:hAnsi="Arial" w:cs="Arial"/>
                <w:color w:val="000000"/>
                <w:sz w:val="16"/>
                <w:szCs w:val="16"/>
                <w:lang w:eastAsia="cs-CZ"/>
              </w:rPr>
              <w:t xml:space="preserve">Odůvodnit materiály: chirurgické sterilní </w:t>
            </w:r>
            <w:proofErr w:type="gramStart"/>
            <w:r w:rsidRPr="005121EC">
              <w:rPr>
                <w:rFonts w:ascii="Arial" w:eastAsia="Times New Roman" w:hAnsi="Arial" w:cs="Arial"/>
                <w:color w:val="000000"/>
                <w:sz w:val="16"/>
                <w:szCs w:val="16"/>
                <w:lang w:eastAsia="cs-CZ"/>
              </w:rPr>
              <w:t>rukavice?-</w:t>
            </w:r>
            <w:proofErr w:type="gramEnd"/>
            <w:r w:rsidRPr="005121EC">
              <w:rPr>
                <w:rFonts w:ascii="Arial" w:eastAsia="Times New Roman" w:hAnsi="Arial" w:cs="Arial"/>
                <w:color w:val="000000"/>
                <w:sz w:val="16"/>
                <w:szCs w:val="16"/>
                <w:lang w:eastAsia="cs-CZ"/>
              </w:rPr>
              <w:t xml:space="preserve"> 3 páry?</w:t>
            </w:r>
          </w:p>
          <w:p w14:paraId="44CEBBEB" w14:textId="77777777" w:rsidR="00BB2312" w:rsidRDefault="00BB2312" w:rsidP="005121EC">
            <w:pPr>
              <w:pStyle w:val="Odstavecseseznamem"/>
              <w:numPr>
                <w:ilvl w:val="0"/>
                <w:numId w:val="48"/>
              </w:numPr>
              <w:tabs>
                <w:tab w:val="left" w:pos="210"/>
              </w:tabs>
              <w:spacing w:after="0" w:line="240" w:lineRule="auto"/>
              <w:ind w:left="68" w:hanging="68"/>
              <w:rPr>
                <w:rFonts w:ascii="Arial" w:eastAsia="Times New Roman" w:hAnsi="Arial" w:cs="Arial"/>
                <w:color w:val="000000"/>
                <w:sz w:val="16"/>
                <w:szCs w:val="16"/>
                <w:lang w:eastAsia="cs-CZ"/>
              </w:rPr>
            </w:pPr>
            <w:r w:rsidRPr="005121EC">
              <w:rPr>
                <w:rFonts w:ascii="Arial" w:eastAsia="Times New Roman" w:hAnsi="Arial" w:cs="Arial"/>
                <w:color w:val="000000"/>
                <w:sz w:val="16"/>
                <w:szCs w:val="16"/>
                <w:lang w:eastAsia="cs-CZ"/>
              </w:rPr>
              <w:t xml:space="preserve">ZUM katetr pH metrický není </w:t>
            </w:r>
            <w:r>
              <w:rPr>
                <w:rFonts w:ascii="Arial" w:eastAsia="Times New Roman" w:hAnsi="Arial" w:cs="Arial"/>
                <w:color w:val="000000"/>
                <w:sz w:val="16"/>
                <w:szCs w:val="16"/>
                <w:lang w:eastAsia="cs-CZ"/>
              </w:rPr>
              <w:t xml:space="preserve">zařazen </w:t>
            </w:r>
            <w:r w:rsidRPr="005121EC">
              <w:rPr>
                <w:rFonts w:ascii="Arial" w:eastAsia="Times New Roman" w:hAnsi="Arial" w:cs="Arial"/>
                <w:color w:val="000000"/>
                <w:sz w:val="16"/>
                <w:szCs w:val="16"/>
                <w:lang w:eastAsia="cs-CZ"/>
              </w:rPr>
              <w:t>v</w:t>
            </w:r>
            <w:r>
              <w:rPr>
                <w:rFonts w:ascii="Arial" w:eastAsia="Times New Roman" w:hAnsi="Arial" w:cs="Arial"/>
                <w:color w:val="000000"/>
                <w:sz w:val="16"/>
                <w:szCs w:val="16"/>
                <w:lang w:eastAsia="cs-CZ"/>
              </w:rPr>
              <w:t xml:space="preserve"> Úhradovém </w:t>
            </w:r>
            <w:proofErr w:type="spellStart"/>
            <w:r>
              <w:rPr>
                <w:rFonts w:ascii="Arial" w:eastAsia="Times New Roman" w:hAnsi="Arial" w:cs="Arial"/>
                <w:color w:val="000000"/>
                <w:sz w:val="16"/>
                <w:szCs w:val="16"/>
                <w:lang w:eastAsia="cs-CZ"/>
              </w:rPr>
              <w:t>ka</w:t>
            </w:r>
            <w:r w:rsidRPr="005121EC">
              <w:rPr>
                <w:rFonts w:ascii="Arial" w:eastAsia="Times New Roman" w:hAnsi="Arial" w:cs="Arial"/>
                <w:color w:val="000000"/>
                <w:sz w:val="16"/>
                <w:szCs w:val="16"/>
                <w:lang w:eastAsia="cs-CZ"/>
              </w:rPr>
              <w:t>katalogu</w:t>
            </w:r>
            <w:proofErr w:type="spellEnd"/>
            <w:r>
              <w:rPr>
                <w:rFonts w:ascii="Arial" w:eastAsia="Times New Roman" w:hAnsi="Arial" w:cs="Arial"/>
                <w:color w:val="000000"/>
                <w:sz w:val="16"/>
                <w:szCs w:val="16"/>
                <w:lang w:eastAsia="cs-CZ"/>
              </w:rPr>
              <w:t xml:space="preserve"> ZP</w:t>
            </w:r>
            <w:proofErr w:type="gramStart"/>
            <w:r>
              <w:rPr>
                <w:rFonts w:ascii="Arial" w:eastAsia="Times New Roman" w:hAnsi="Arial" w:cs="Arial"/>
                <w:color w:val="000000"/>
                <w:sz w:val="16"/>
                <w:szCs w:val="16"/>
                <w:lang w:eastAsia="cs-CZ"/>
              </w:rPr>
              <w:t xml:space="preserve">- </w:t>
            </w:r>
            <w:r w:rsidRPr="005121EC">
              <w:rPr>
                <w:rFonts w:ascii="Arial" w:eastAsia="Times New Roman" w:hAnsi="Arial" w:cs="Arial"/>
                <w:color w:val="000000"/>
                <w:sz w:val="16"/>
                <w:szCs w:val="16"/>
                <w:lang w:eastAsia="cs-CZ"/>
              </w:rPr>
              <w:t xml:space="preserve"> jaká</w:t>
            </w:r>
            <w:proofErr w:type="gramEnd"/>
            <w:r w:rsidRPr="005121EC">
              <w:rPr>
                <w:rFonts w:ascii="Arial" w:eastAsia="Times New Roman" w:hAnsi="Arial" w:cs="Arial"/>
                <w:color w:val="000000"/>
                <w:sz w:val="16"/>
                <w:szCs w:val="16"/>
                <w:lang w:eastAsia="cs-CZ"/>
              </w:rPr>
              <w:t xml:space="preserve"> je</w:t>
            </w:r>
            <w:r>
              <w:rPr>
                <w:rFonts w:ascii="Arial" w:eastAsia="Times New Roman" w:hAnsi="Arial" w:cs="Arial"/>
                <w:color w:val="000000"/>
                <w:sz w:val="16"/>
                <w:szCs w:val="16"/>
                <w:lang w:eastAsia="cs-CZ"/>
              </w:rPr>
              <w:t xml:space="preserve"> jeho cena </w:t>
            </w:r>
            <w:proofErr w:type="spellStart"/>
            <w:proofErr w:type="gramStart"/>
            <w:r>
              <w:rPr>
                <w:rFonts w:ascii="Arial" w:eastAsia="Times New Roman" w:hAnsi="Arial" w:cs="Arial"/>
                <w:color w:val="000000"/>
                <w:sz w:val="16"/>
                <w:szCs w:val="16"/>
                <w:lang w:eastAsia="cs-CZ"/>
              </w:rPr>
              <w:t>c</w:t>
            </w:r>
            <w:r w:rsidRPr="005121EC">
              <w:rPr>
                <w:rFonts w:ascii="Arial" w:eastAsia="Times New Roman" w:hAnsi="Arial" w:cs="Arial"/>
                <w:color w:val="000000"/>
                <w:sz w:val="16"/>
                <w:szCs w:val="16"/>
                <w:lang w:eastAsia="cs-CZ"/>
              </w:rPr>
              <w:t>ena</w:t>
            </w:r>
            <w:proofErr w:type="spellEnd"/>
            <w:r w:rsidRPr="005121EC">
              <w:rPr>
                <w:rFonts w:ascii="Arial" w:eastAsia="Times New Roman" w:hAnsi="Arial" w:cs="Arial"/>
                <w:color w:val="000000"/>
                <w:sz w:val="16"/>
                <w:szCs w:val="16"/>
                <w:lang w:eastAsia="cs-CZ"/>
              </w:rPr>
              <w:t xml:space="preserve"> ?</w:t>
            </w:r>
            <w:proofErr w:type="gramEnd"/>
            <w:r w:rsidRPr="005121EC">
              <w:rPr>
                <w:rFonts w:ascii="Arial" w:eastAsia="Times New Roman" w:hAnsi="Arial" w:cs="Arial"/>
                <w:color w:val="000000"/>
                <w:sz w:val="16"/>
                <w:szCs w:val="16"/>
                <w:lang w:eastAsia="cs-CZ"/>
              </w:rPr>
              <w:t xml:space="preserve">,  jednorázový? </w:t>
            </w:r>
          </w:p>
          <w:p w14:paraId="4A0C0C93" w14:textId="77777777" w:rsidR="00BB2312" w:rsidRPr="005121EC" w:rsidRDefault="00BB2312" w:rsidP="005121EC">
            <w:pPr>
              <w:pStyle w:val="Odstavecseseznamem"/>
              <w:numPr>
                <w:ilvl w:val="0"/>
                <w:numId w:val="48"/>
              </w:numPr>
              <w:tabs>
                <w:tab w:val="left" w:pos="210"/>
              </w:tabs>
              <w:spacing w:after="0" w:line="240" w:lineRule="auto"/>
              <w:ind w:left="68" w:hanging="68"/>
              <w:rPr>
                <w:rFonts w:ascii="Arial" w:eastAsia="Times New Roman" w:hAnsi="Arial" w:cs="Arial"/>
                <w:color w:val="000000"/>
                <w:sz w:val="16"/>
                <w:szCs w:val="16"/>
                <w:lang w:eastAsia="cs-CZ"/>
              </w:rPr>
            </w:pPr>
            <w:r w:rsidRPr="005121EC">
              <w:rPr>
                <w:rFonts w:ascii="Arial" w:eastAsia="Times New Roman" w:hAnsi="Arial" w:cs="Arial"/>
                <w:color w:val="000000"/>
                <w:sz w:val="16"/>
                <w:szCs w:val="16"/>
                <w:lang w:eastAsia="cs-CZ"/>
              </w:rPr>
              <w:t>Není uveden odhadovaný počet pacientů ročně.</w:t>
            </w:r>
          </w:p>
          <w:p w14:paraId="4B4B33F3" w14:textId="77777777" w:rsidR="00BB2312" w:rsidRPr="005121EC" w:rsidRDefault="00BB2312" w:rsidP="005121EC">
            <w:pPr>
              <w:pStyle w:val="Odstavecseseznamem"/>
              <w:numPr>
                <w:ilvl w:val="0"/>
                <w:numId w:val="48"/>
              </w:numPr>
              <w:tabs>
                <w:tab w:val="left" w:pos="210"/>
              </w:tabs>
              <w:spacing w:after="0" w:line="240" w:lineRule="auto"/>
              <w:ind w:left="68" w:hanging="68"/>
              <w:rPr>
                <w:rFonts w:ascii="Arial" w:eastAsia="Times New Roman" w:hAnsi="Arial" w:cs="Arial"/>
                <w:color w:val="000000"/>
                <w:sz w:val="16"/>
                <w:szCs w:val="16"/>
                <w:lang w:eastAsia="cs-CZ"/>
              </w:rPr>
            </w:pPr>
            <w:r w:rsidRPr="005121EC">
              <w:rPr>
                <w:rFonts w:ascii="Arial" w:eastAsia="Times New Roman" w:hAnsi="Arial" w:cs="Arial"/>
                <w:color w:val="000000"/>
                <w:sz w:val="16"/>
                <w:szCs w:val="16"/>
                <w:lang w:eastAsia="cs-CZ"/>
              </w:rPr>
              <w:t xml:space="preserve">Zdůvodnit, proč se použijí 3ks kalibračního roztoku (A084989). </w:t>
            </w:r>
          </w:p>
          <w:p w14:paraId="1F14D53C" w14:textId="77777777" w:rsidR="00BB2312" w:rsidRPr="005121EC" w:rsidRDefault="00BB2312" w:rsidP="005121EC">
            <w:pPr>
              <w:pStyle w:val="Odstavecseseznamem"/>
              <w:numPr>
                <w:ilvl w:val="0"/>
                <w:numId w:val="48"/>
              </w:numPr>
              <w:tabs>
                <w:tab w:val="left" w:pos="210"/>
              </w:tabs>
              <w:spacing w:after="0" w:line="240" w:lineRule="auto"/>
              <w:ind w:left="68" w:hanging="68"/>
              <w:rPr>
                <w:rFonts w:ascii="Arial" w:eastAsia="Times New Roman" w:hAnsi="Arial" w:cs="Arial"/>
                <w:color w:val="000000"/>
                <w:sz w:val="16"/>
                <w:szCs w:val="16"/>
                <w:lang w:eastAsia="cs-CZ"/>
              </w:rPr>
            </w:pPr>
            <w:r w:rsidRPr="005121EC">
              <w:rPr>
                <w:rFonts w:ascii="Arial" w:eastAsia="Times New Roman" w:hAnsi="Arial" w:cs="Arial"/>
                <w:color w:val="000000"/>
                <w:sz w:val="16"/>
                <w:szCs w:val="16"/>
                <w:lang w:eastAsia="cs-CZ"/>
              </w:rPr>
              <w:t>Odebrat PMAT položku A084992 Baterie alkalické, nejedná se o jednorázově spotřebovaný materiál (baterie se v záznamovém zařízení použije opakovaně</w:t>
            </w:r>
            <w:r>
              <w:rPr>
                <w:rFonts w:ascii="Arial" w:eastAsia="Times New Roman" w:hAnsi="Arial" w:cs="Arial"/>
                <w:color w:val="000000"/>
                <w:sz w:val="16"/>
                <w:szCs w:val="16"/>
                <w:lang w:eastAsia="cs-CZ"/>
              </w:rPr>
              <w:t xml:space="preserve"> a </w:t>
            </w:r>
            <w:r w:rsidRPr="005121EC">
              <w:rPr>
                <w:rFonts w:ascii="Arial" w:eastAsia="Times New Roman" w:hAnsi="Arial" w:cs="Arial"/>
                <w:color w:val="000000"/>
                <w:sz w:val="16"/>
                <w:szCs w:val="16"/>
                <w:lang w:eastAsia="cs-CZ"/>
              </w:rPr>
              <w:t>baterie a jiné zdroje energie jsou součástí minutové režie odbornosti.</w:t>
            </w:r>
          </w:p>
          <w:p w14:paraId="7D451E1C" w14:textId="77777777" w:rsidR="00BB2312" w:rsidRPr="00F6658B" w:rsidRDefault="00BB2312" w:rsidP="000140C8">
            <w:pPr>
              <w:spacing w:after="0" w:line="240" w:lineRule="auto"/>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br/>
            </w:r>
          </w:p>
        </w:tc>
      </w:tr>
      <w:tr w:rsidR="00BB2312" w:rsidRPr="00F6658B" w14:paraId="204C3C34" w14:textId="77777777" w:rsidTr="005A6FF5">
        <w:trPr>
          <w:trHeight w:val="4375"/>
        </w:trPr>
        <w:tc>
          <w:tcPr>
            <w:tcW w:w="993" w:type="dxa"/>
            <w:tcBorders>
              <w:top w:val="nil"/>
              <w:left w:val="single" w:sz="4" w:space="0" w:color="auto"/>
              <w:bottom w:val="single" w:sz="4" w:space="0" w:color="auto"/>
              <w:right w:val="single" w:sz="4" w:space="0" w:color="auto"/>
            </w:tcBorders>
            <w:shd w:val="clear" w:color="auto" w:fill="auto"/>
          </w:tcPr>
          <w:p w14:paraId="3F3CEE8F" w14:textId="77777777" w:rsidR="00BB2312" w:rsidRPr="00F6658B" w:rsidRDefault="00BB2312" w:rsidP="00E2441C">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lastRenderedPageBreak/>
              <w:t>731</w:t>
            </w:r>
          </w:p>
        </w:tc>
        <w:tc>
          <w:tcPr>
            <w:tcW w:w="2268" w:type="dxa"/>
            <w:tcBorders>
              <w:top w:val="nil"/>
              <w:left w:val="nil"/>
              <w:bottom w:val="single" w:sz="4" w:space="0" w:color="auto"/>
              <w:right w:val="single" w:sz="4" w:space="0" w:color="auto"/>
            </w:tcBorders>
            <w:shd w:val="clear" w:color="auto" w:fill="auto"/>
          </w:tcPr>
          <w:p w14:paraId="1F98C702" w14:textId="77777777" w:rsidR="00BB2312" w:rsidRPr="00F6658B" w:rsidRDefault="00BB2312" w:rsidP="00E2441C">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71637</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ZEVNÍ RINOCHIRURGICKÝ VÝKON PRO ONEMOCNĚNÍ DUTINY NOSNÍ, VEDLEJŠÍCH DUTIN NOSNÍCH, OČNICE A SPODINY LEBNÍ</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 xml:space="preserve">změnové řízení: změna názvu, odbornosti (skupiny), doby trvání, obsahu výkonu, nositelů, materiálu, přípravků, přístrojů, </w:t>
            </w:r>
            <w:proofErr w:type="spellStart"/>
            <w:r w:rsidRPr="00F6658B">
              <w:rPr>
                <w:rFonts w:ascii="Arial" w:eastAsia="Times New Roman" w:hAnsi="Arial" w:cs="Arial"/>
                <w:b/>
                <w:bCs/>
                <w:color w:val="000000"/>
                <w:sz w:val="16"/>
                <w:szCs w:val="16"/>
                <w:lang w:eastAsia="cs-CZ"/>
              </w:rPr>
              <w:t>ZUMu</w:t>
            </w:r>
            <w:proofErr w:type="spellEnd"/>
            <w:r w:rsidRPr="00F6658B">
              <w:rPr>
                <w:rFonts w:ascii="Arial" w:eastAsia="Times New Roman" w:hAnsi="Arial" w:cs="Arial"/>
                <w:b/>
                <w:bCs/>
                <w:color w:val="000000"/>
                <w:sz w:val="16"/>
                <w:szCs w:val="16"/>
                <w:lang w:eastAsia="cs-CZ"/>
              </w:rPr>
              <w:t xml:space="preserve"> a bodové hodnoty</w:t>
            </w:r>
          </w:p>
        </w:tc>
        <w:tc>
          <w:tcPr>
            <w:tcW w:w="11624" w:type="dxa"/>
            <w:tcBorders>
              <w:top w:val="nil"/>
              <w:left w:val="nil"/>
              <w:bottom w:val="single" w:sz="4" w:space="0" w:color="auto"/>
              <w:right w:val="single" w:sz="4" w:space="0" w:color="auto"/>
            </w:tcBorders>
            <w:shd w:val="clear" w:color="auto" w:fill="auto"/>
          </w:tcPr>
          <w:p w14:paraId="43175026" w14:textId="77777777" w:rsidR="00BB2312" w:rsidRPr="00D71D1B" w:rsidRDefault="00BB2312" w:rsidP="00D71D1B">
            <w:pPr>
              <w:pStyle w:val="Odstavecseseznamem"/>
              <w:numPr>
                <w:ilvl w:val="0"/>
                <w:numId w:val="49"/>
              </w:numPr>
              <w:spacing w:after="0" w:line="240" w:lineRule="auto"/>
              <w:ind w:left="210" w:hanging="210"/>
              <w:rPr>
                <w:rFonts w:ascii="Arial" w:eastAsia="Times New Roman" w:hAnsi="Arial" w:cs="Arial"/>
                <w:color w:val="000000"/>
                <w:sz w:val="16"/>
                <w:szCs w:val="16"/>
                <w:lang w:eastAsia="cs-CZ"/>
              </w:rPr>
            </w:pPr>
            <w:r w:rsidRPr="00D71D1B">
              <w:rPr>
                <w:rFonts w:ascii="Arial" w:eastAsia="Times New Roman" w:hAnsi="Arial" w:cs="Arial"/>
                <w:color w:val="000000"/>
                <w:sz w:val="16"/>
                <w:szCs w:val="16"/>
                <w:lang w:eastAsia="cs-CZ"/>
              </w:rPr>
              <w:t xml:space="preserve">Výrazná změna koncepce výkonu: navýšení skupiny obtížnosti 721&gt;731, prodlužení doby trvání o třetinu, navýšení bodové hodnoty výkonu o </w:t>
            </w:r>
            <w:proofErr w:type="gramStart"/>
            <w:r w:rsidRPr="00D71D1B">
              <w:rPr>
                <w:rFonts w:ascii="Arial" w:eastAsia="Times New Roman" w:hAnsi="Arial" w:cs="Arial"/>
                <w:color w:val="000000"/>
                <w:sz w:val="16"/>
                <w:szCs w:val="16"/>
                <w:lang w:eastAsia="cs-CZ"/>
              </w:rPr>
              <w:t>400%</w:t>
            </w:r>
            <w:proofErr w:type="gramEnd"/>
            <w:r w:rsidRPr="00D71D1B">
              <w:rPr>
                <w:rFonts w:ascii="Arial" w:eastAsia="Times New Roman" w:hAnsi="Arial" w:cs="Arial"/>
                <w:color w:val="000000"/>
                <w:sz w:val="16"/>
                <w:szCs w:val="16"/>
                <w:lang w:eastAsia="cs-CZ"/>
              </w:rPr>
              <w:t>, zavedení požadavku na přístroje v celkové hodnotě přes 2 mil. Kč, nově povolení ZUM</w:t>
            </w:r>
            <w:r w:rsidRPr="00D71D1B">
              <w:rPr>
                <w:rFonts w:ascii="Arial" w:eastAsia="Times New Roman" w:hAnsi="Arial" w:cs="Arial"/>
                <w:b/>
                <w:color w:val="000000"/>
                <w:sz w:val="16"/>
                <w:szCs w:val="16"/>
                <w:lang w:eastAsia="cs-CZ"/>
              </w:rPr>
              <w:t>. Nebylo by vhodnější zavést nový výkon</w:t>
            </w:r>
            <w:r w:rsidRPr="00D71D1B">
              <w:rPr>
                <w:rFonts w:ascii="Arial" w:eastAsia="Times New Roman" w:hAnsi="Arial" w:cs="Arial"/>
                <w:color w:val="000000"/>
                <w:sz w:val="16"/>
                <w:szCs w:val="16"/>
                <w:lang w:eastAsia="cs-CZ"/>
              </w:rPr>
              <w:t>?</w:t>
            </w:r>
          </w:p>
          <w:p w14:paraId="706A9306" w14:textId="77777777" w:rsidR="00BB2312" w:rsidRPr="00D71D1B" w:rsidRDefault="00BB2312" w:rsidP="00D71D1B">
            <w:pPr>
              <w:pStyle w:val="Odstavecseseznamem"/>
              <w:numPr>
                <w:ilvl w:val="0"/>
                <w:numId w:val="49"/>
              </w:numPr>
              <w:spacing w:after="0" w:line="240" w:lineRule="auto"/>
              <w:ind w:left="210" w:hanging="210"/>
              <w:rPr>
                <w:rFonts w:ascii="Arial" w:eastAsia="Times New Roman" w:hAnsi="Arial" w:cs="Arial"/>
                <w:color w:val="000000"/>
                <w:sz w:val="16"/>
                <w:szCs w:val="16"/>
                <w:lang w:eastAsia="cs-CZ"/>
              </w:rPr>
            </w:pPr>
            <w:r w:rsidRPr="00D71D1B">
              <w:rPr>
                <w:rFonts w:ascii="Arial" w:eastAsia="Times New Roman" w:hAnsi="Arial" w:cs="Arial"/>
                <w:color w:val="000000"/>
                <w:sz w:val="16"/>
                <w:szCs w:val="16"/>
                <w:lang w:eastAsia="cs-CZ"/>
              </w:rPr>
              <w:t>Co je ve skutečnosti zahrnuto do obsahu výkonu? Množství výkonů, které vykazovány navíc.? – nutné odůvodnit</w:t>
            </w:r>
          </w:p>
          <w:p w14:paraId="4397497C" w14:textId="77777777" w:rsidR="00BB2312" w:rsidRPr="00D71D1B" w:rsidRDefault="00BB2312" w:rsidP="00D71D1B">
            <w:pPr>
              <w:pStyle w:val="Odstavecseseznamem"/>
              <w:numPr>
                <w:ilvl w:val="0"/>
                <w:numId w:val="49"/>
              </w:numPr>
              <w:spacing w:after="0" w:line="240" w:lineRule="auto"/>
              <w:ind w:left="210" w:hanging="210"/>
              <w:rPr>
                <w:rFonts w:ascii="Arial" w:eastAsia="Times New Roman" w:hAnsi="Arial" w:cs="Arial"/>
                <w:color w:val="000000"/>
                <w:sz w:val="16"/>
                <w:szCs w:val="16"/>
                <w:lang w:eastAsia="cs-CZ"/>
              </w:rPr>
            </w:pPr>
            <w:r w:rsidRPr="00D71D1B">
              <w:rPr>
                <w:rFonts w:ascii="Arial" w:eastAsia="Times New Roman" w:hAnsi="Arial" w:cs="Arial"/>
                <w:color w:val="000000"/>
                <w:sz w:val="16"/>
                <w:szCs w:val="16"/>
                <w:lang w:eastAsia="cs-CZ"/>
              </w:rPr>
              <w:t xml:space="preserve">Z jakého důvodu, při navýšení času má být vykazována zvlášť přístupová cesta přes VDN – navrhovaná úprava ji nezahrnuje? (název nového výkonu zahrnuje VDN) </w:t>
            </w:r>
          </w:p>
          <w:p w14:paraId="1DEB0113" w14:textId="77777777" w:rsidR="00BB2312" w:rsidRPr="00D71D1B" w:rsidRDefault="00BB2312" w:rsidP="00D71D1B">
            <w:pPr>
              <w:pStyle w:val="Odstavecseseznamem"/>
              <w:numPr>
                <w:ilvl w:val="0"/>
                <w:numId w:val="49"/>
              </w:numPr>
              <w:spacing w:after="0" w:line="240" w:lineRule="auto"/>
              <w:ind w:left="210" w:hanging="210"/>
              <w:rPr>
                <w:rFonts w:ascii="Arial" w:eastAsia="Times New Roman" w:hAnsi="Arial" w:cs="Arial"/>
                <w:color w:val="000000"/>
                <w:sz w:val="16"/>
                <w:szCs w:val="16"/>
                <w:lang w:eastAsia="cs-CZ"/>
              </w:rPr>
            </w:pPr>
            <w:r w:rsidRPr="00D71D1B">
              <w:rPr>
                <w:rFonts w:ascii="Arial" w:eastAsia="Times New Roman" w:hAnsi="Arial" w:cs="Arial"/>
                <w:color w:val="000000"/>
                <w:sz w:val="16"/>
                <w:szCs w:val="16"/>
                <w:lang w:eastAsia="cs-CZ"/>
              </w:rPr>
              <w:t xml:space="preserve">Z jakého důvodu má být vykazován zvlášť endoskopický </w:t>
            </w:r>
            <w:proofErr w:type="spellStart"/>
            <w:r w:rsidRPr="00D71D1B">
              <w:rPr>
                <w:rFonts w:ascii="Arial" w:eastAsia="Times New Roman" w:hAnsi="Arial" w:cs="Arial"/>
                <w:color w:val="000000"/>
                <w:sz w:val="16"/>
                <w:szCs w:val="16"/>
                <w:lang w:eastAsia="cs-CZ"/>
              </w:rPr>
              <w:t>endonasální</w:t>
            </w:r>
            <w:proofErr w:type="spellEnd"/>
            <w:r w:rsidRPr="00D71D1B">
              <w:rPr>
                <w:rFonts w:ascii="Arial" w:eastAsia="Times New Roman" w:hAnsi="Arial" w:cs="Arial"/>
                <w:color w:val="000000"/>
                <w:sz w:val="16"/>
                <w:szCs w:val="16"/>
                <w:lang w:eastAsia="cs-CZ"/>
              </w:rPr>
              <w:t xml:space="preserve"> výkon? (</w:t>
            </w:r>
            <w:proofErr w:type="spellStart"/>
            <w:r w:rsidRPr="00D71D1B">
              <w:rPr>
                <w:rFonts w:ascii="Arial" w:eastAsia="Times New Roman" w:hAnsi="Arial" w:cs="Arial"/>
                <w:color w:val="000000"/>
                <w:sz w:val="16"/>
                <w:szCs w:val="16"/>
                <w:lang w:eastAsia="cs-CZ"/>
              </w:rPr>
              <w:t>antrostomie</w:t>
            </w:r>
            <w:proofErr w:type="spellEnd"/>
            <w:r w:rsidRPr="00D71D1B">
              <w:rPr>
                <w:rFonts w:ascii="Arial" w:eastAsia="Times New Roman" w:hAnsi="Arial" w:cs="Arial"/>
                <w:color w:val="000000"/>
                <w:sz w:val="16"/>
                <w:szCs w:val="16"/>
                <w:lang w:eastAsia="cs-CZ"/>
              </w:rPr>
              <w:t xml:space="preserve"> 71671, </w:t>
            </w:r>
            <w:proofErr w:type="spellStart"/>
            <w:r w:rsidRPr="00D71D1B">
              <w:rPr>
                <w:rFonts w:ascii="Arial" w:eastAsia="Times New Roman" w:hAnsi="Arial" w:cs="Arial"/>
                <w:color w:val="000000"/>
                <w:sz w:val="16"/>
                <w:szCs w:val="16"/>
                <w:lang w:eastAsia="cs-CZ"/>
              </w:rPr>
              <w:t>endonasální</w:t>
            </w:r>
            <w:proofErr w:type="spellEnd"/>
            <w:r w:rsidRPr="00D71D1B">
              <w:rPr>
                <w:rFonts w:ascii="Arial" w:eastAsia="Times New Roman" w:hAnsi="Arial" w:cs="Arial"/>
                <w:color w:val="000000"/>
                <w:sz w:val="16"/>
                <w:szCs w:val="16"/>
                <w:lang w:eastAsia="cs-CZ"/>
              </w:rPr>
              <w:t xml:space="preserve"> </w:t>
            </w:r>
            <w:proofErr w:type="spellStart"/>
            <w:r w:rsidRPr="00D71D1B">
              <w:rPr>
                <w:rFonts w:ascii="Arial" w:eastAsia="Times New Roman" w:hAnsi="Arial" w:cs="Arial"/>
                <w:color w:val="000000"/>
                <w:sz w:val="16"/>
                <w:szCs w:val="16"/>
                <w:lang w:eastAsia="cs-CZ"/>
              </w:rPr>
              <w:t>etmoidektomie</w:t>
            </w:r>
            <w:proofErr w:type="spellEnd"/>
            <w:r w:rsidRPr="00D71D1B">
              <w:rPr>
                <w:rFonts w:ascii="Arial" w:eastAsia="Times New Roman" w:hAnsi="Arial" w:cs="Arial"/>
                <w:color w:val="000000"/>
                <w:sz w:val="16"/>
                <w:szCs w:val="16"/>
                <w:lang w:eastAsia="cs-CZ"/>
              </w:rPr>
              <w:t xml:space="preserve"> 71677) – je zde protiklad, jedná se o zevní přístup</w:t>
            </w:r>
          </w:p>
          <w:p w14:paraId="5B950660" w14:textId="77777777" w:rsidR="00BB2312" w:rsidRPr="00D71D1B" w:rsidRDefault="00BB2312" w:rsidP="00D71D1B">
            <w:pPr>
              <w:pStyle w:val="Odstavecseseznamem"/>
              <w:numPr>
                <w:ilvl w:val="0"/>
                <w:numId w:val="49"/>
              </w:numPr>
              <w:spacing w:after="0" w:line="240" w:lineRule="auto"/>
              <w:ind w:left="210" w:hanging="210"/>
              <w:rPr>
                <w:rFonts w:ascii="Arial" w:eastAsia="Times New Roman" w:hAnsi="Arial" w:cs="Arial"/>
                <w:color w:val="000000"/>
                <w:sz w:val="16"/>
                <w:szCs w:val="16"/>
                <w:lang w:eastAsia="cs-CZ"/>
              </w:rPr>
            </w:pPr>
            <w:r w:rsidRPr="00D71D1B">
              <w:rPr>
                <w:rFonts w:ascii="Arial" w:eastAsia="Times New Roman" w:hAnsi="Arial" w:cs="Arial"/>
                <w:color w:val="000000"/>
                <w:sz w:val="16"/>
                <w:szCs w:val="16"/>
                <w:lang w:eastAsia="cs-CZ"/>
              </w:rPr>
              <w:t>Vhodné omezení SH</w:t>
            </w:r>
          </w:p>
          <w:p w14:paraId="7F226DDC" w14:textId="77777777" w:rsidR="00BB2312" w:rsidRPr="00D71D1B" w:rsidRDefault="00BB2312" w:rsidP="00D71D1B">
            <w:pPr>
              <w:pStyle w:val="Odstavecseseznamem"/>
              <w:numPr>
                <w:ilvl w:val="0"/>
                <w:numId w:val="49"/>
              </w:numPr>
              <w:spacing w:after="0" w:line="240" w:lineRule="auto"/>
              <w:ind w:left="210" w:hanging="210"/>
              <w:rPr>
                <w:rFonts w:ascii="Arial" w:eastAsia="Times New Roman" w:hAnsi="Arial" w:cs="Arial"/>
                <w:color w:val="000000"/>
                <w:sz w:val="16"/>
                <w:szCs w:val="16"/>
                <w:lang w:eastAsia="cs-CZ"/>
              </w:rPr>
            </w:pPr>
            <w:r w:rsidRPr="00D71D1B">
              <w:rPr>
                <w:rFonts w:ascii="Arial" w:eastAsia="Times New Roman" w:hAnsi="Arial" w:cs="Arial"/>
                <w:color w:val="000000"/>
                <w:sz w:val="16"/>
                <w:szCs w:val="16"/>
                <w:lang w:eastAsia="cs-CZ"/>
              </w:rPr>
              <w:t>Počet osob v oper. týmu? Nositelé – kolik lékařů provádí výkon?</w:t>
            </w:r>
          </w:p>
          <w:p w14:paraId="66DD7AB8" w14:textId="77777777" w:rsidR="00BB2312" w:rsidRPr="00D71D1B" w:rsidRDefault="00BB2312" w:rsidP="00D71D1B">
            <w:pPr>
              <w:pStyle w:val="Odstavecseseznamem"/>
              <w:numPr>
                <w:ilvl w:val="0"/>
                <w:numId w:val="49"/>
              </w:numPr>
              <w:spacing w:after="0" w:line="240" w:lineRule="auto"/>
              <w:ind w:left="210" w:hanging="210"/>
              <w:rPr>
                <w:rFonts w:ascii="Arial" w:eastAsia="Times New Roman" w:hAnsi="Arial" w:cs="Arial"/>
                <w:color w:val="000000"/>
                <w:sz w:val="16"/>
                <w:szCs w:val="16"/>
                <w:lang w:eastAsia="cs-CZ"/>
              </w:rPr>
            </w:pPr>
            <w:r w:rsidRPr="00D71D1B">
              <w:rPr>
                <w:rFonts w:ascii="Arial" w:eastAsia="Times New Roman" w:hAnsi="Arial" w:cs="Arial"/>
                <w:color w:val="000000"/>
                <w:sz w:val="16"/>
                <w:szCs w:val="16"/>
                <w:lang w:eastAsia="cs-CZ"/>
              </w:rPr>
              <w:t>revidovat PMAT – např. sterilní rukavice, pláště, čepice 4</w:t>
            </w:r>
            <w:proofErr w:type="gramStart"/>
            <w:r w:rsidRPr="00D71D1B">
              <w:rPr>
                <w:rFonts w:ascii="Arial" w:eastAsia="Times New Roman" w:hAnsi="Arial" w:cs="Arial"/>
                <w:color w:val="000000"/>
                <w:sz w:val="16"/>
                <w:szCs w:val="16"/>
                <w:lang w:eastAsia="cs-CZ"/>
              </w:rPr>
              <w:t>x?,</w:t>
            </w:r>
            <w:proofErr w:type="gramEnd"/>
            <w:r w:rsidRPr="00D71D1B">
              <w:rPr>
                <w:rFonts w:ascii="Arial" w:eastAsia="Times New Roman" w:hAnsi="Arial" w:cs="Arial"/>
                <w:color w:val="000000"/>
                <w:sz w:val="16"/>
                <w:szCs w:val="16"/>
                <w:lang w:eastAsia="cs-CZ"/>
              </w:rPr>
              <w:t xml:space="preserve">  v  PMAT uvedeny: Adrenalin, Noradrenalin, Dopamin a </w:t>
            </w:r>
            <w:proofErr w:type="spellStart"/>
            <w:r w:rsidRPr="00D71D1B">
              <w:rPr>
                <w:rFonts w:ascii="Arial" w:eastAsia="Times New Roman" w:hAnsi="Arial" w:cs="Arial"/>
                <w:color w:val="000000"/>
                <w:sz w:val="16"/>
                <w:szCs w:val="16"/>
                <w:lang w:eastAsia="cs-CZ"/>
              </w:rPr>
              <w:t>Beriplast</w:t>
            </w:r>
            <w:proofErr w:type="spellEnd"/>
            <w:r w:rsidRPr="00D71D1B">
              <w:rPr>
                <w:rFonts w:ascii="Arial" w:eastAsia="Times New Roman" w:hAnsi="Arial" w:cs="Arial"/>
                <w:color w:val="000000"/>
                <w:sz w:val="16"/>
                <w:szCs w:val="16"/>
                <w:lang w:eastAsia="cs-CZ"/>
              </w:rPr>
              <w:t xml:space="preserve">. Jedná se </w:t>
            </w:r>
            <w:proofErr w:type="gramStart"/>
            <w:r w:rsidRPr="00D71D1B">
              <w:rPr>
                <w:rFonts w:ascii="Arial" w:eastAsia="Times New Roman" w:hAnsi="Arial" w:cs="Arial"/>
                <w:color w:val="000000"/>
                <w:sz w:val="16"/>
                <w:szCs w:val="16"/>
                <w:lang w:eastAsia="cs-CZ"/>
              </w:rPr>
              <w:t>LP - mělo</w:t>
            </w:r>
            <w:proofErr w:type="gramEnd"/>
            <w:r w:rsidRPr="00D71D1B">
              <w:rPr>
                <w:rFonts w:ascii="Arial" w:eastAsia="Times New Roman" w:hAnsi="Arial" w:cs="Arial"/>
                <w:color w:val="000000"/>
                <w:sz w:val="16"/>
                <w:szCs w:val="16"/>
                <w:lang w:eastAsia="cs-CZ"/>
              </w:rPr>
              <w:t xml:space="preserve"> by být uvedeno v rámci PLP, </w:t>
            </w:r>
            <w:proofErr w:type="gramStart"/>
            <w:r w:rsidRPr="00D71D1B">
              <w:rPr>
                <w:rFonts w:ascii="Arial" w:eastAsia="Times New Roman" w:hAnsi="Arial" w:cs="Arial"/>
                <w:color w:val="000000"/>
                <w:sz w:val="16"/>
                <w:szCs w:val="16"/>
                <w:lang w:eastAsia="cs-CZ"/>
              </w:rPr>
              <w:t>nutné .odůvodnit</w:t>
            </w:r>
            <w:proofErr w:type="gramEnd"/>
            <w:r w:rsidRPr="00D71D1B">
              <w:rPr>
                <w:rFonts w:ascii="Arial" w:eastAsia="Times New Roman" w:hAnsi="Arial" w:cs="Arial"/>
                <w:color w:val="000000"/>
                <w:sz w:val="16"/>
                <w:szCs w:val="16"/>
                <w:lang w:eastAsia="cs-CZ"/>
              </w:rPr>
              <w:t xml:space="preserve">  významný nárůst materiálů i LP </w:t>
            </w:r>
          </w:p>
          <w:p w14:paraId="59B9D0F7" w14:textId="77777777" w:rsidR="00BB2312" w:rsidRPr="00D71D1B" w:rsidRDefault="00BB2312" w:rsidP="00D71D1B">
            <w:pPr>
              <w:pStyle w:val="Odstavecseseznamem"/>
              <w:numPr>
                <w:ilvl w:val="0"/>
                <w:numId w:val="49"/>
              </w:numPr>
              <w:spacing w:after="0" w:line="240" w:lineRule="auto"/>
              <w:ind w:left="210" w:hanging="210"/>
              <w:rPr>
                <w:rFonts w:ascii="Arial" w:eastAsia="Times New Roman" w:hAnsi="Arial" w:cs="Arial"/>
                <w:color w:val="000000"/>
                <w:sz w:val="16"/>
                <w:szCs w:val="16"/>
                <w:lang w:eastAsia="cs-CZ"/>
              </w:rPr>
            </w:pPr>
            <w:r w:rsidRPr="00D71D1B">
              <w:rPr>
                <w:rFonts w:ascii="Arial" w:eastAsia="Times New Roman" w:hAnsi="Arial" w:cs="Arial"/>
                <w:color w:val="000000"/>
                <w:sz w:val="16"/>
                <w:szCs w:val="16"/>
                <w:lang w:eastAsia="cs-CZ"/>
              </w:rPr>
              <w:t xml:space="preserve">Lupové brýle jsou potřeba po celou dobu výkonu? </w:t>
            </w:r>
          </w:p>
          <w:p w14:paraId="489271B1" w14:textId="77777777" w:rsidR="00BB2312" w:rsidRPr="00D71D1B" w:rsidRDefault="00BB2312" w:rsidP="00D71D1B">
            <w:pPr>
              <w:pStyle w:val="Odstavecseseznamem"/>
              <w:numPr>
                <w:ilvl w:val="0"/>
                <w:numId w:val="49"/>
              </w:numPr>
              <w:spacing w:after="0" w:line="240" w:lineRule="auto"/>
              <w:ind w:left="210" w:hanging="210"/>
              <w:rPr>
                <w:rFonts w:ascii="Arial" w:eastAsia="Times New Roman" w:hAnsi="Arial" w:cs="Arial"/>
                <w:b/>
                <w:color w:val="00B050"/>
                <w:sz w:val="16"/>
                <w:szCs w:val="16"/>
                <w:lang w:eastAsia="cs-CZ"/>
              </w:rPr>
            </w:pPr>
            <w:r w:rsidRPr="00D71D1B">
              <w:rPr>
                <w:rFonts w:ascii="Arial" w:eastAsia="Times New Roman" w:hAnsi="Arial" w:cs="Arial"/>
                <w:color w:val="000000"/>
                <w:sz w:val="16"/>
                <w:szCs w:val="16"/>
                <w:lang w:eastAsia="cs-CZ"/>
              </w:rPr>
              <w:t xml:space="preserve">Mnoho nových </w:t>
            </w:r>
            <w:proofErr w:type="spellStart"/>
            <w:r w:rsidRPr="00D71D1B">
              <w:rPr>
                <w:rFonts w:ascii="Arial" w:eastAsia="Times New Roman" w:hAnsi="Arial" w:cs="Arial"/>
                <w:color w:val="000000"/>
                <w:sz w:val="16"/>
                <w:szCs w:val="16"/>
                <w:lang w:eastAsia="cs-CZ"/>
              </w:rPr>
              <w:t>ZUMů</w:t>
            </w:r>
            <w:proofErr w:type="spellEnd"/>
            <w:r w:rsidRPr="00D71D1B">
              <w:rPr>
                <w:rFonts w:ascii="Arial" w:eastAsia="Times New Roman" w:hAnsi="Arial" w:cs="Arial"/>
                <w:color w:val="000000"/>
                <w:sz w:val="16"/>
                <w:szCs w:val="16"/>
                <w:lang w:eastAsia="cs-CZ"/>
              </w:rPr>
              <w:t xml:space="preserve">? – je </w:t>
            </w:r>
            <w:proofErr w:type="gramStart"/>
            <w:r w:rsidRPr="00D71D1B">
              <w:rPr>
                <w:rFonts w:ascii="Arial" w:eastAsia="Times New Roman" w:hAnsi="Arial" w:cs="Arial"/>
                <w:color w:val="000000"/>
                <w:sz w:val="16"/>
                <w:szCs w:val="16"/>
                <w:lang w:eastAsia="cs-CZ"/>
              </w:rPr>
              <w:t>potřeba  odůvodnit</w:t>
            </w:r>
            <w:proofErr w:type="gramEnd"/>
            <w:r w:rsidRPr="00D71D1B">
              <w:rPr>
                <w:rFonts w:ascii="Arial" w:eastAsia="Times New Roman" w:hAnsi="Arial" w:cs="Arial"/>
                <w:color w:val="000000"/>
                <w:sz w:val="16"/>
                <w:szCs w:val="16"/>
                <w:lang w:eastAsia="cs-CZ"/>
              </w:rPr>
              <w:t xml:space="preserve">  </w:t>
            </w:r>
          </w:p>
          <w:p w14:paraId="35206499" w14:textId="77777777" w:rsidR="00BB2312" w:rsidRPr="00D71D1B" w:rsidRDefault="00BB2312" w:rsidP="00D71D1B">
            <w:pPr>
              <w:pStyle w:val="Odstavecseseznamem"/>
              <w:numPr>
                <w:ilvl w:val="0"/>
                <w:numId w:val="49"/>
              </w:numPr>
              <w:spacing w:after="0" w:line="240" w:lineRule="auto"/>
              <w:ind w:left="210" w:hanging="210"/>
              <w:rPr>
                <w:rFonts w:ascii="Arial" w:eastAsia="Times New Roman" w:hAnsi="Arial" w:cs="Arial"/>
                <w:sz w:val="16"/>
                <w:szCs w:val="16"/>
                <w:highlight w:val="lightGray"/>
                <w:lang w:eastAsia="cs-CZ"/>
              </w:rPr>
            </w:pPr>
            <w:r w:rsidRPr="00D71D1B">
              <w:rPr>
                <w:rFonts w:ascii="Arial" w:eastAsia="Times New Roman" w:hAnsi="Arial" w:cs="Arial"/>
                <w:sz w:val="16"/>
                <w:szCs w:val="16"/>
                <w:highlight w:val="lightGray"/>
                <w:lang w:eastAsia="cs-CZ"/>
              </w:rPr>
              <w:t xml:space="preserve">Z jakého důvodu byly přidány léčivé přípravky: BETADINE, INFUSIO NATRII CHLORATI ISOTONICA IMUNA, PEROXID VODÍKU </w:t>
            </w:r>
            <w:proofErr w:type="gramStart"/>
            <w:r w:rsidRPr="00D71D1B">
              <w:rPr>
                <w:rFonts w:ascii="Arial" w:eastAsia="Times New Roman" w:hAnsi="Arial" w:cs="Arial"/>
                <w:sz w:val="16"/>
                <w:szCs w:val="16"/>
                <w:highlight w:val="lightGray"/>
                <w:lang w:eastAsia="cs-CZ"/>
              </w:rPr>
              <w:t>3%</w:t>
            </w:r>
            <w:proofErr w:type="gramEnd"/>
            <w:r w:rsidRPr="00D71D1B">
              <w:rPr>
                <w:rFonts w:ascii="Arial" w:eastAsia="Times New Roman" w:hAnsi="Arial" w:cs="Arial"/>
                <w:sz w:val="16"/>
                <w:szCs w:val="16"/>
                <w:highlight w:val="lightGray"/>
                <w:lang w:eastAsia="cs-CZ"/>
              </w:rPr>
              <w:t xml:space="preserve">, FRAMYKOIN a Framykoin </w:t>
            </w:r>
            <w:proofErr w:type="spellStart"/>
            <w:r w:rsidRPr="00D71D1B">
              <w:rPr>
                <w:rFonts w:ascii="Arial" w:eastAsia="Times New Roman" w:hAnsi="Arial" w:cs="Arial"/>
                <w:sz w:val="16"/>
                <w:szCs w:val="16"/>
                <w:highlight w:val="lightGray"/>
                <w:lang w:eastAsia="cs-CZ"/>
              </w:rPr>
              <w:t>pulv</w:t>
            </w:r>
            <w:proofErr w:type="spellEnd"/>
            <w:r w:rsidRPr="00D71D1B">
              <w:rPr>
                <w:rFonts w:ascii="Arial" w:eastAsia="Times New Roman" w:hAnsi="Arial" w:cs="Arial"/>
                <w:sz w:val="16"/>
                <w:szCs w:val="16"/>
                <w:highlight w:val="lightGray"/>
                <w:lang w:eastAsia="cs-CZ"/>
              </w:rPr>
              <w:t>? Celková částka: 287,78 Kč.</w:t>
            </w:r>
          </w:p>
          <w:p w14:paraId="36C01E7E" w14:textId="77777777" w:rsidR="00BB2312" w:rsidRPr="00D71D1B" w:rsidRDefault="00BB2312" w:rsidP="00D71D1B">
            <w:pPr>
              <w:pStyle w:val="Odstavecseseznamem"/>
              <w:numPr>
                <w:ilvl w:val="0"/>
                <w:numId w:val="49"/>
              </w:numPr>
              <w:spacing w:after="0" w:line="240" w:lineRule="auto"/>
              <w:ind w:left="210" w:hanging="210"/>
              <w:rPr>
                <w:rFonts w:ascii="Arial" w:eastAsia="Times New Roman" w:hAnsi="Arial" w:cs="Arial"/>
                <w:sz w:val="16"/>
                <w:szCs w:val="16"/>
                <w:highlight w:val="lightGray"/>
                <w:lang w:eastAsia="cs-CZ"/>
              </w:rPr>
            </w:pPr>
            <w:r w:rsidRPr="00D71D1B">
              <w:rPr>
                <w:rFonts w:ascii="Arial" w:eastAsia="Times New Roman" w:hAnsi="Arial" w:cs="Arial"/>
                <w:b/>
                <w:sz w:val="16"/>
                <w:szCs w:val="16"/>
                <w:highlight w:val="lightGray"/>
                <w:lang w:eastAsia="cs-CZ"/>
              </w:rPr>
              <w:t xml:space="preserve">ZUM </w:t>
            </w:r>
            <w:r w:rsidRPr="00D71D1B">
              <w:rPr>
                <w:rFonts w:ascii="Arial" w:eastAsia="Times New Roman" w:hAnsi="Arial" w:cs="Arial"/>
                <w:sz w:val="16"/>
                <w:szCs w:val="16"/>
                <w:highlight w:val="lightGray"/>
                <w:lang w:eastAsia="cs-CZ"/>
              </w:rPr>
              <w:t xml:space="preserve">  - A000637-Materiál fixační (nutné specifikovat)</w:t>
            </w:r>
          </w:p>
          <w:p w14:paraId="035EAA9C" w14:textId="77777777" w:rsidR="00BB2312" w:rsidRPr="00D71D1B" w:rsidRDefault="00BB2312" w:rsidP="00D71D1B">
            <w:pPr>
              <w:pStyle w:val="Odstavecseseznamem"/>
              <w:numPr>
                <w:ilvl w:val="0"/>
                <w:numId w:val="49"/>
              </w:numPr>
              <w:spacing w:after="0" w:line="240" w:lineRule="auto"/>
              <w:ind w:left="210" w:hanging="210"/>
              <w:rPr>
                <w:rFonts w:ascii="Arial" w:eastAsia="Times New Roman" w:hAnsi="Arial" w:cs="Arial"/>
                <w:sz w:val="16"/>
                <w:szCs w:val="16"/>
                <w:highlight w:val="lightGray"/>
                <w:lang w:eastAsia="cs-CZ"/>
              </w:rPr>
            </w:pPr>
            <w:r w:rsidRPr="00D71D1B">
              <w:rPr>
                <w:rFonts w:ascii="Arial" w:eastAsia="Times New Roman" w:hAnsi="Arial" w:cs="Arial"/>
                <w:sz w:val="16"/>
                <w:szCs w:val="16"/>
                <w:highlight w:val="lightGray"/>
                <w:lang w:eastAsia="cs-CZ"/>
              </w:rPr>
              <w:t xml:space="preserve">A000641-Materiál </w:t>
            </w:r>
            <w:proofErr w:type="spellStart"/>
            <w:r w:rsidRPr="00D71D1B">
              <w:rPr>
                <w:rFonts w:ascii="Arial" w:eastAsia="Times New Roman" w:hAnsi="Arial" w:cs="Arial"/>
                <w:sz w:val="16"/>
                <w:szCs w:val="16"/>
                <w:highlight w:val="lightGray"/>
                <w:lang w:eastAsia="cs-CZ"/>
              </w:rPr>
              <w:t>osteosyntetický</w:t>
            </w:r>
            <w:proofErr w:type="spellEnd"/>
            <w:r w:rsidRPr="00D71D1B">
              <w:rPr>
                <w:rFonts w:ascii="Arial" w:eastAsia="Times New Roman" w:hAnsi="Arial" w:cs="Arial"/>
                <w:sz w:val="16"/>
                <w:szCs w:val="16"/>
                <w:highlight w:val="lightGray"/>
                <w:lang w:eastAsia="cs-CZ"/>
              </w:rPr>
              <w:t xml:space="preserve"> (nutné specifikovat)</w:t>
            </w:r>
            <w:r w:rsidRPr="00D71D1B">
              <w:rPr>
                <w:rFonts w:ascii="Arial" w:eastAsia="Times New Roman" w:hAnsi="Arial" w:cs="Arial"/>
                <w:sz w:val="16"/>
                <w:szCs w:val="16"/>
                <w:highlight w:val="lightGray"/>
                <w:lang w:eastAsia="cs-CZ"/>
              </w:rPr>
              <w:br/>
              <w:t>A084692-Náhrada kostního defektu individuálně zhotovená-</w:t>
            </w:r>
            <w:proofErr w:type="spellStart"/>
            <w:r w:rsidRPr="00D71D1B">
              <w:rPr>
                <w:rFonts w:ascii="Arial" w:eastAsia="Times New Roman" w:hAnsi="Arial" w:cs="Arial"/>
                <w:sz w:val="16"/>
                <w:szCs w:val="16"/>
                <w:highlight w:val="lightGray"/>
                <w:lang w:eastAsia="cs-CZ"/>
              </w:rPr>
              <w:t>kranioimplantát</w:t>
            </w:r>
            <w:proofErr w:type="spellEnd"/>
            <w:r w:rsidRPr="00D71D1B">
              <w:rPr>
                <w:rFonts w:ascii="Arial" w:eastAsia="Times New Roman" w:hAnsi="Arial" w:cs="Arial"/>
                <w:sz w:val="16"/>
                <w:szCs w:val="16"/>
                <w:highlight w:val="lightGray"/>
                <w:lang w:eastAsia="cs-CZ"/>
              </w:rPr>
              <w:t xml:space="preserve"> (v číselníku 2x, </w:t>
            </w:r>
            <w:proofErr w:type="gramStart"/>
            <w:r w:rsidRPr="00D71D1B">
              <w:rPr>
                <w:rFonts w:ascii="Arial" w:eastAsia="Times New Roman" w:hAnsi="Arial" w:cs="Arial"/>
                <w:sz w:val="16"/>
                <w:szCs w:val="16"/>
                <w:highlight w:val="lightGray"/>
                <w:lang w:eastAsia="cs-CZ"/>
              </w:rPr>
              <w:t>pozor - není</w:t>
            </w:r>
            <w:proofErr w:type="gramEnd"/>
            <w:r w:rsidRPr="00D71D1B">
              <w:rPr>
                <w:rFonts w:ascii="Arial" w:eastAsia="Times New Roman" w:hAnsi="Arial" w:cs="Arial"/>
                <w:sz w:val="16"/>
                <w:szCs w:val="16"/>
                <w:highlight w:val="lightGray"/>
                <w:lang w:eastAsia="cs-CZ"/>
              </w:rPr>
              <w:t xml:space="preserve"> stanovena </w:t>
            </w:r>
            <w:proofErr w:type="gramStart"/>
            <w:r w:rsidRPr="00D71D1B">
              <w:rPr>
                <w:rFonts w:ascii="Arial" w:eastAsia="Times New Roman" w:hAnsi="Arial" w:cs="Arial"/>
                <w:sz w:val="16"/>
                <w:szCs w:val="16"/>
                <w:highlight w:val="lightGray"/>
                <w:lang w:eastAsia="cs-CZ"/>
              </w:rPr>
              <w:t>úhrada )</w:t>
            </w:r>
            <w:proofErr w:type="gramEnd"/>
          </w:p>
          <w:p w14:paraId="61C3C630" w14:textId="77777777" w:rsidR="00BB2312" w:rsidRPr="00D71D1B" w:rsidRDefault="00BB2312" w:rsidP="00D71D1B">
            <w:pPr>
              <w:pStyle w:val="Odstavecseseznamem"/>
              <w:numPr>
                <w:ilvl w:val="0"/>
                <w:numId w:val="49"/>
              </w:numPr>
              <w:spacing w:after="0" w:line="240" w:lineRule="auto"/>
              <w:ind w:left="210" w:hanging="210"/>
              <w:rPr>
                <w:rFonts w:ascii="Arial" w:eastAsia="Times New Roman" w:hAnsi="Arial" w:cs="Arial"/>
                <w:sz w:val="16"/>
                <w:szCs w:val="16"/>
                <w:highlight w:val="lightGray"/>
                <w:lang w:eastAsia="cs-CZ"/>
              </w:rPr>
            </w:pPr>
            <w:r w:rsidRPr="00D71D1B">
              <w:rPr>
                <w:rFonts w:ascii="Arial" w:eastAsia="Times New Roman" w:hAnsi="Arial" w:cs="Arial"/>
                <w:sz w:val="16"/>
                <w:szCs w:val="16"/>
                <w:highlight w:val="lightGray"/>
                <w:lang w:eastAsia="cs-CZ"/>
              </w:rPr>
              <w:t xml:space="preserve">A084628-osteosyntetické dráty </w:t>
            </w:r>
            <w:proofErr w:type="gramStart"/>
            <w:r w:rsidRPr="00D71D1B">
              <w:rPr>
                <w:rFonts w:ascii="Arial" w:eastAsia="Times New Roman" w:hAnsi="Arial" w:cs="Arial"/>
                <w:sz w:val="16"/>
                <w:szCs w:val="16"/>
                <w:highlight w:val="lightGray"/>
                <w:lang w:eastAsia="cs-CZ"/>
              </w:rPr>
              <w:t>( v</w:t>
            </w:r>
            <w:proofErr w:type="gramEnd"/>
            <w:r w:rsidRPr="00D71D1B">
              <w:rPr>
                <w:rFonts w:ascii="Arial" w:eastAsia="Times New Roman" w:hAnsi="Arial" w:cs="Arial"/>
                <w:sz w:val="16"/>
                <w:szCs w:val="16"/>
                <w:highlight w:val="lightGray"/>
                <w:lang w:eastAsia="cs-CZ"/>
              </w:rPr>
              <w:t xml:space="preserve"> číselníku 203x, cena od 36 Kč- 3198 Kč)</w:t>
            </w:r>
          </w:p>
          <w:p w14:paraId="2E96FD06" w14:textId="77777777" w:rsidR="00BB2312" w:rsidRPr="00D71D1B" w:rsidRDefault="00BB2312" w:rsidP="00D71D1B">
            <w:pPr>
              <w:pStyle w:val="Odstavecseseznamem"/>
              <w:numPr>
                <w:ilvl w:val="0"/>
                <w:numId w:val="49"/>
              </w:numPr>
              <w:spacing w:after="0" w:line="240" w:lineRule="auto"/>
              <w:ind w:left="210" w:hanging="210"/>
              <w:rPr>
                <w:rFonts w:ascii="Arial" w:eastAsia="Times New Roman" w:hAnsi="Arial" w:cs="Arial"/>
                <w:sz w:val="16"/>
                <w:szCs w:val="16"/>
                <w:highlight w:val="lightGray"/>
                <w:lang w:eastAsia="cs-CZ"/>
              </w:rPr>
            </w:pPr>
            <w:r w:rsidRPr="00D71D1B">
              <w:rPr>
                <w:rFonts w:ascii="Arial" w:eastAsia="Times New Roman" w:hAnsi="Arial" w:cs="Arial"/>
                <w:sz w:val="16"/>
                <w:szCs w:val="16"/>
                <w:highlight w:val="lightGray"/>
                <w:lang w:eastAsia="cs-CZ"/>
              </w:rPr>
              <w:t xml:space="preserve">A084691-Forma pro individuální vyhotovení náhrady z kostního </w:t>
            </w:r>
            <w:proofErr w:type="gramStart"/>
            <w:r w:rsidRPr="00D71D1B">
              <w:rPr>
                <w:rFonts w:ascii="Arial" w:eastAsia="Times New Roman" w:hAnsi="Arial" w:cs="Arial"/>
                <w:sz w:val="16"/>
                <w:szCs w:val="16"/>
                <w:highlight w:val="lightGray"/>
                <w:lang w:eastAsia="cs-CZ"/>
              </w:rPr>
              <w:t>cementu - v</w:t>
            </w:r>
            <w:proofErr w:type="gramEnd"/>
            <w:r w:rsidRPr="00D71D1B">
              <w:rPr>
                <w:rFonts w:ascii="Arial" w:eastAsia="Times New Roman" w:hAnsi="Arial" w:cs="Arial"/>
                <w:sz w:val="16"/>
                <w:szCs w:val="16"/>
                <w:highlight w:val="lightGray"/>
                <w:lang w:eastAsia="cs-CZ"/>
              </w:rPr>
              <w:t xml:space="preserve"> ÚK </w:t>
            </w:r>
            <w:proofErr w:type="gramStart"/>
            <w:r w:rsidRPr="00D71D1B">
              <w:rPr>
                <w:rFonts w:ascii="Arial" w:eastAsia="Times New Roman" w:hAnsi="Arial" w:cs="Arial"/>
                <w:sz w:val="16"/>
                <w:szCs w:val="16"/>
                <w:highlight w:val="lightGray"/>
                <w:lang w:eastAsia="cs-CZ"/>
              </w:rPr>
              <w:t>VZP - ZP</w:t>
            </w:r>
            <w:proofErr w:type="gramEnd"/>
            <w:r w:rsidRPr="00D71D1B">
              <w:rPr>
                <w:rFonts w:ascii="Arial" w:eastAsia="Times New Roman" w:hAnsi="Arial" w:cs="Arial"/>
                <w:sz w:val="16"/>
                <w:szCs w:val="16"/>
                <w:highlight w:val="lightGray"/>
                <w:lang w:eastAsia="cs-CZ"/>
              </w:rPr>
              <w:t xml:space="preserve"> kód 0143180 KRANIOIMPLANTÁT INDIVIDUÁLNĚ ZHOTOVENÁ </w:t>
            </w:r>
            <w:proofErr w:type="gramStart"/>
            <w:r w:rsidRPr="00D71D1B">
              <w:rPr>
                <w:rFonts w:ascii="Arial" w:eastAsia="Times New Roman" w:hAnsi="Arial" w:cs="Arial"/>
                <w:sz w:val="16"/>
                <w:szCs w:val="16"/>
                <w:highlight w:val="lightGray"/>
                <w:lang w:eastAsia="cs-CZ"/>
              </w:rPr>
              <w:t>FORMA - bez</w:t>
            </w:r>
            <w:proofErr w:type="gramEnd"/>
            <w:r w:rsidRPr="00D71D1B">
              <w:rPr>
                <w:rFonts w:ascii="Arial" w:eastAsia="Times New Roman" w:hAnsi="Arial" w:cs="Arial"/>
                <w:sz w:val="16"/>
                <w:szCs w:val="16"/>
                <w:highlight w:val="lightGray"/>
                <w:lang w:eastAsia="cs-CZ"/>
              </w:rPr>
              <w:t xml:space="preserve"> UHR1 a MFC. Tyto kódy pro individuálně </w:t>
            </w:r>
            <w:proofErr w:type="spellStart"/>
            <w:r w:rsidRPr="00D71D1B">
              <w:rPr>
                <w:rFonts w:ascii="Arial" w:eastAsia="Times New Roman" w:hAnsi="Arial" w:cs="Arial"/>
                <w:sz w:val="16"/>
                <w:szCs w:val="16"/>
                <w:highlight w:val="lightGray"/>
                <w:lang w:eastAsia="cs-CZ"/>
              </w:rPr>
              <w:t>zhotvené</w:t>
            </w:r>
            <w:proofErr w:type="spellEnd"/>
            <w:r w:rsidRPr="00D71D1B">
              <w:rPr>
                <w:rFonts w:ascii="Arial" w:eastAsia="Times New Roman" w:hAnsi="Arial" w:cs="Arial"/>
                <w:sz w:val="16"/>
                <w:szCs w:val="16"/>
                <w:highlight w:val="lightGray"/>
                <w:lang w:eastAsia="cs-CZ"/>
              </w:rPr>
              <w:t xml:space="preserve"> ZP bez UHR a MFC plánujeme eliminovat (nyní jich je 9). VZP jedná s OS i se zástupci výrobce i poskytovatele. </w:t>
            </w:r>
            <w:r w:rsidRPr="00D71D1B">
              <w:rPr>
                <w:rFonts w:ascii="Arial" w:eastAsia="Times New Roman" w:hAnsi="Arial" w:cs="Arial"/>
                <w:b/>
                <w:sz w:val="16"/>
                <w:szCs w:val="16"/>
                <w:highlight w:val="lightGray"/>
                <w:u w:val="single"/>
                <w:lang w:eastAsia="cs-CZ"/>
              </w:rPr>
              <w:t>Prosíme o dodání ceníku / metodiky kalkulace</w:t>
            </w:r>
            <w:r w:rsidRPr="00D71D1B">
              <w:rPr>
                <w:rFonts w:ascii="Arial" w:eastAsia="Times New Roman" w:hAnsi="Arial" w:cs="Arial"/>
                <w:sz w:val="16"/>
                <w:szCs w:val="16"/>
                <w:highlight w:val="lightGray"/>
                <w:u w:val="single"/>
                <w:lang w:eastAsia="cs-CZ"/>
              </w:rPr>
              <w:t>.</w:t>
            </w:r>
          </w:p>
          <w:p w14:paraId="7175A3FF" w14:textId="77777777" w:rsidR="00BB2312" w:rsidRPr="00D71D1B" w:rsidRDefault="00BB2312" w:rsidP="00D71D1B">
            <w:pPr>
              <w:pStyle w:val="Odstavecseseznamem"/>
              <w:numPr>
                <w:ilvl w:val="0"/>
                <w:numId w:val="49"/>
              </w:numPr>
              <w:spacing w:after="0" w:line="240" w:lineRule="auto"/>
              <w:ind w:left="210" w:hanging="210"/>
              <w:rPr>
                <w:rFonts w:ascii="Arial" w:eastAsia="Times New Roman" w:hAnsi="Arial" w:cs="Arial"/>
                <w:sz w:val="16"/>
                <w:szCs w:val="16"/>
                <w:highlight w:val="lightGray"/>
                <w:lang w:eastAsia="cs-CZ"/>
              </w:rPr>
            </w:pPr>
            <w:r w:rsidRPr="00D71D1B">
              <w:rPr>
                <w:rFonts w:ascii="Arial" w:eastAsia="Times New Roman" w:hAnsi="Arial" w:cs="Arial"/>
                <w:sz w:val="16"/>
                <w:szCs w:val="16"/>
                <w:highlight w:val="lightGray"/>
                <w:lang w:eastAsia="cs-CZ"/>
              </w:rPr>
              <w:t xml:space="preserve">A001354-Kraniofaciální implantát – </w:t>
            </w:r>
            <w:proofErr w:type="spellStart"/>
            <w:r w:rsidRPr="00D71D1B">
              <w:rPr>
                <w:rFonts w:ascii="Arial" w:eastAsia="Times New Roman" w:hAnsi="Arial" w:cs="Arial"/>
                <w:sz w:val="16"/>
                <w:szCs w:val="16"/>
                <w:highlight w:val="lightGray"/>
                <w:lang w:eastAsia="cs-CZ"/>
              </w:rPr>
              <w:t>medpor</w:t>
            </w:r>
            <w:proofErr w:type="spellEnd"/>
            <w:r w:rsidRPr="00D71D1B">
              <w:rPr>
                <w:rFonts w:ascii="Arial" w:eastAsia="Times New Roman" w:hAnsi="Arial" w:cs="Arial"/>
                <w:sz w:val="16"/>
                <w:szCs w:val="16"/>
                <w:highlight w:val="lightGray"/>
                <w:lang w:eastAsia="cs-CZ"/>
              </w:rPr>
              <w:t xml:space="preserve"> </w:t>
            </w:r>
            <w:proofErr w:type="gramStart"/>
            <w:r w:rsidRPr="00D71D1B">
              <w:rPr>
                <w:rFonts w:ascii="Arial" w:eastAsia="Times New Roman" w:hAnsi="Arial" w:cs="Arial"/>
                <w:sz w:val="16"/>
                <w:szCs w:val="16"/>
                <w:highlight w:val="lightGray"/>
                <w:lang w:eastAsia="cs-CZ"/>
              </w:rPr>
              <w:t>ceny ?</w:t>
            </w:r>
            <w:proofErr w:type="gramEnd"/>
          </w:p>
          <w:p w14:paraId="49215F27" w14:textId="10663A5C" w:rsidR="00BB2312" w:rsidRPr="00F6658B" w:rsidRDefault="00BB2312" w:rsidP="00E2441C">
            <w:pPr>
              <w:spacing w:after="0" w:line="240" w:lineRule="auto"/>
              <w:rPr>
                <w:rFonts w:ascii="Arial" w:eastAsia="Times New Roman" w:hAnsi="Arial" w:cs="Arial"/>
                <w:b/>
                <w:color w:val="00B050"/>
                <w:sz w:val="16"/>
                <w:szCs w:val="16"/>
                <w:lang w:eastAsia="cs-CZ"/>
              </w:rPr>
            </w:pPr>
          </w:p>
        </w:tc>
      </w:tr>
      <w:tr w:rsidR="00BB2312" w:rsidRPr="00F6658B" w14:paraId="6A8B96DF" w14:textId="77777777" w:rsidTr="005A6FF5">
        <w:trPr>
          <w:trHeight w:val="1540"/>
        </w:trPr>
        <w:tc>
          <w:tcPr>
            <w:tcW w:w="993" w:type="dxa"/>
            <w:tcBorders>
              <w:top w:val="nil"/>
              <w:left w:val="single" w:sz="4" w:space="0" w:color="auto"/>
              <w:bottom w:val="single" w:sz="4" w:space="0" w:color="auto"/>
              <w:right w:val="single" w:sz="4" w:space="0" w:color="auto"/>
            </w:tcBorders>
            <w:shd w:val="clear" w:color="auto" w:fill="auto"/>
            <w:hideMark/>
          </w:tcPr>
          <w:p w14:paraId="27AE52FC"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711</w:t>
            </w:r>
          </w:p>
        </w:tc>
        <w:tc>
          <w:tcPr>
            <w:tcW w:w="2268" w:type="dxa"/>
            <w:tcBorders>
              <w:top w:val="nil"/>
              <w:left w:val="nil"/>
              <w:bottom w:val="single" w:sz="4" w:space="0" w:color="auto"/>
              <w:right w:val="single" w:sz="4" w:space="0" w:color="auto"/>
            </w:tcBorders>
            <w:shd w:val="clear" w:color="auto" w:fill="auto"/>
            <w:hideMark/>
          </w:tcPr>
          <w:p w14:paraId="65B25AF2"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71535</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PARACENTÉZA VČETNĚ ASPIRACE SE ZAVEDENÍM DRENÁŽE</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změnové řízení: změna popisu výkonu</w:t>
            </w:r>
          </w:p>
        </w:tc>
        <w:tc>
          <w:tcPr>
            <w:tcW w:w="11624" w:type="dxa"/>
            <w:tcBorders>
              <w:top w:val="nil"/>
              <w:left w:val="nil"/>
              <w:bottom w:val="single" w:sz="4" w:space="0" w:color="auto"/>
              <w:right w:val="single" w:sz="4" w:space="0" w:color="auto"/>
            </w:tcBorders>
            <w:shd w:val="clear" w:color="auto" w:fill="auto"/>
            <w:hideMark/>
          </w:tcPr>
          <w:p w14:paraId="0657E81C" w14:textId="0390851B" w:rsidR="00BB2312" w:rsidRPr="008529B1" w:rsidRDefault="005A6FF5" w:rsidP="00C82506">
            <w:pPr>
              <w:pStyle w:val="Odstavecseseznamem"/>
              <w:numPr>
                <w:ilvl w:val="0"/>
                <w:numId w:val="36"/>
              </w:numPr>
              <w:spacing w:after="0" w:line="240" w:lineRule="auto"/>
              <w:ind w:left="179" w:hanging="179"/>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P</w:t>
            </w:r>
            <w:r w:rsidR="00BB2312" w:rsidRPr="008529B1">
              <w:rPr>
                <w:rFonts w:ascii="Arial" w:eastAsia="Times New Roman" w:hAnsi="Arial" w:cs="Arial"/>
                <w:color w:val="000000"/>
                <w:sz w:val="16"/>
                <w:szCs w:val="16"/>
                <w:lang w:eastAsia="cs-CZ"/>
              </w:rPr>
              <w:t xml:space="preserve">onechat OM BOM, ale v textu </w:t>
            </w:r>
            <w:proofErr w:type="gramStart"/>
            <w:r w:rsidR="00BB2312" w:rsidRPr="008529B1">
              <w:rPr>
                <w:rFonts w:ascii="Arial" w:eastAsia="Times New Roman" w:hAnsi="Arial" w:cs="Arial"/>
                <w:color w:val="000000"/>
                <w:sz w:val="16"/>
                <w:szCs w:val="16"/>
                <w:lang w:eastAsia="cs-CZ"/>
              </w:rPr>
              <w:t>RL  dopl</w:t>
            </w:r>
            <w:proofErr w:type="gramEnd"/>
            <w:r w:rsidR="00BB2312" w:rsidRPr="008529B1">
              <w:rPr>
                <w:rFonts w:ascii="Arial" w:eastAsia="Times New Roman" w:hAnsi="Arial" w:cs="Arial"/>
                <w:color w:val="000000"/>
                <w:sz w:val="16"/>
                <w:szCs w:val="16"/>
                <w:lang w:eastAsia="cs-CZ"/>
              </w:rPr>
              <w:t>. "</w:t>
            </w:r>
            <w:r w:rsidR="00BB2312" w:rsidRPr="008529B1">
              <w:rPr>
                <w:rFonts w:ascii="Arial" w:eastAsia="Times New Roman" w:hAnsi="Arial" w:cs="Arial"/>
                <w:i/>
                <w:color w:val="000000"/>
                <w:sz w:val="16"/>
                <w:szCs w:val="16"/>
                <w:lang w:eastAsia="cs-CZ"/>
              </w:rPr>
              <w:t>U dětí do 12 let jen v jednodenní péči nebo při hospitalizaci."</w:t>
            </w:r>
            <w:r w:rsidR="00BB2312" w:rsidRPr="008529B1">
              <w:rPr>
                <w:rFonts w:ascii="Arial" w:eastAsia="Times New Roman" w:hAnsi="Arial" w:cs="Arial"/>
                <w:color w:val="000000"/>
                <w:sz w:val="16"/>
                <w:szCs w:val="16"/>
                <w:lang w:eastAsia="cs-CZ"/>
              </w:rPr>
              <w:t xml:space="preserve"> </w:t>
            </w:r>
          </w:p>
          <w:p w14:paraId="757026C0" w14:textId="77777777" w:rsidR="00BB2312" w:rsidRPr="00A06EF5" w:rsidRDefault="00BB2312" w:rsidP="00C82506">
            <w:pPr>
              <w:pStyle w:val="Odstavecseseznamem"/>
              <w:numPr>
                <w:ilvl w:val="0"/>
                <w:numId w:val="36"/>
              </w:numPr>
              <w:spacing w:after="0" w:line="240" w:lineRule="auto"/>
              <w:ind w:left="179" w:hanging="179"/>
              <w:rPr>
                <w:rFonts w:ascii="Arial" w:eastAsia="Times New Roman" w:hAnsi="Arial" w:cs="Arial"/>
                <w:color w:val="000000"/>
                <w:sz w:val="16"/>
                <w:szCs w:val="16"/>
                <w:lang w:eastAsia="cs-CZ"/>
              </w:rPr>
            </w:pPr>
            <w:r w:rsidRPr="008529B1">
              <w:rPr>
                <w:rFonts w:ascii="Arial" w:eastAsia="Times New Roman" w:hAnsi="Arial" w:cs="Arial"/>
                <w:color w:val="000000"/>
                <w:sz w:val="16"/>
                <w:szCs w:val="16"/>
                <w:lang w:eastAsia="cs-CZ"/>
              </w:rPr>
              <w:t>OM 1x/den/ 1 ucho</w:t>
            </w:r>
            <w:r w:rsidRPr="00A06EF5">
              <w:rPr>
                <w:rFonts w:ascii="Arial" w:eastAsia="Times New Roman" w:hAnsi="Arial" w:cs="Arial"/>
                <w:color w:val="000000"/>
                <w:sz w:val="16"/>
                <w:szCs w:val="16"/>
                <w:lang w:eastAsia="cs-CZ"/>
              </w:rPr>
              <w:br/>
            </w:r>
          </w:p>
        </w:tc>
      </w:tr>
      <w:tr w:rsidR="00BB2312" w:rsidRPr="00F6658B" w14:paraId="20E4C4F0" w14:textId="77777777" w:rsidTr="005A6FF5">
        <w:trPr>
          <w:trHeight w:val="1399"/>
        </w:trPr>
        <w:tc>
          <w:tcPr>
            <w:tcW w:w="993" w:type="dxa"/>
            <w:tcBorders>
              <w:top w:val="nil"/>
              <w:left w:val="single" w:sz="4" w:space="0" w:color="auto"/>
              <w:bottom w:val="single" w:sz="4" w:space="0" w:color="auto"/>
              <w:right w:val="single" w:sz="4" w:space="0" w:color="auto"/>
            </w:tcBorders>
            <w:shd w:val="clear" w:color="auto" w:fill="auto"/>
            <w:hideMark/>
          </w:tcPr>
          <w:p w14:paraId="0827E46C"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711</w:t>
            </w:r>
          </w:p>
        </w:tc>
        <w:tc>
          <w:tcPr>
            <w:tcW w:w="2268" w:type="dxa"/>
            <w:tcBorders>
              <w:top w:val="nil"/>
              <w:left w:val="nil"/>
              <w:bottom w:val="single" w:sz="4" w:space="0" w:color="auto"/>
              <w:right w:val="single" w:sz="4" w:space="0" w:color="auto"/>
            </w:tcBorders>
            <w:shd w:val="clear" w:color="auto" w:fill="auto"/>
            <w:hideMark/>
          </w:tcPr>
          <w:p w14:paraId="7D72BCED"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71649</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RESEKCE SPINY NEBO KRISTY NOSNÍ PŘEPÁŽKY</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změnové řízení: změna OM, změna popisu (lze i v jednodenní péči)</w:t>
            </w:r>
          </w:p>
        </w:tc>
        <w:tc>
          <w:tcPr>
            <w:tcW w:w="11624" w:type="dxa"/>
            <w:tcBorders>
              <w:top w:val="nil"/>
              <w:left w:val="nil"/>
              <w:bottom w:val="single" w:sz="4" w:space="0" w:color="auto"/>
              <w:right w:val="single" w:sz="4" w:space="0" w:color="auto"/>
            </w:tcBorders>
            <w:shd w:val="clear" w:color="auto" w:fill="auto"/>
            <w:hideMark/>
          </w:tcPr>
          <w:tbl>
            <w:tblPr>
              <w:tblW w:w="0" w:type="auto"/>
              <w:tblBorders>
                <w:top w:val="nil"/>
                <w:left w:val="nil"/>
                <w:bottom w:val="nil"/>
                <w:right w:val="nil"/>
              </w:tblBorders>
              <w:tblLayout w:type="fixed"/>
              <w:tblLook w:val="0000" w:firstRow="0" w:lastRow="0" w:firstColumn="0" w:lastColumn="0" w:noHBand="0" w:noVBand="0"/>
            </w:tblPr>
            <w:tblGrid>
              <w:gridCol w:w="6456"/>
            </w:tblGrid>
            <w:tr w:rsidR="00BB2312" w:rsidRPr="00A06EF5" w14:paraId="19EBDDDC" w14:textId="77777777" w:rsidTr="005F3337">
              <w:trPr>
                <w:trHeight w:val="211"/>
              </w:trPr>
              <w:tc>
                <w:tcPr>
                  <w:tcW w:w="6456" w:type="dxa"/>
                </w:tcPr>
                <w:p w14:paraId="35C6CB0E" w14:textId="27D9FF0E" w:rsidR="00BB2312" w:rsidRPr="00A06EF5" w:rsidRDefault="005A6FF5" w:rsidP="00C82506">
                  <w:pPr>
                    <w:pStyle w:val="Odstavecseseznamem"/>
                    <w:numPr>
                      <w:ilvl w:val="0"/>
                      <w:numId w:val="35"/>
                    </w:numPr>
                    <w:autoSpaceDE w:val="0"/>
                    <w:autoSpaceDN w:val="0"/>
                    <w:adjustRightInd w:val="0"/>
                    <w:spacing w:after="0" w:line="240" w:lineRule="auto"/>
                    <w:ind w:left="71" w:hanging="142"/>
                    <w:rPr>
                      <w:rFonts w:ascii="Arial" w:hAnsi="Arial" w:cs="Arial"/>
                      <w:color w:val="000000"/>
                      <w:sz w:val="16"/>
                      <w:szCs w:val="16"/>
                    </w:rPr>
                  </w:pPr>
                  <w:r>
                    <w:rPr>
                      <w:rFonts w:ascii="Arial" w:hAnsi="Arial" w:cs="Arial"/>
                      <w:color w:val="323232"/>
                      <w:sz w:val="16"/>
                      <w:szCs w:val="16"/>
                    </w:rPr>
                    <w:t>A</w:t>
                  </w:r>
                  <w:r w:rsidR="00BB2312" w:rsidRPr="00A06EF5">
                    <w:rPr>
                      <w:rFonts w:ascii="Arial" w:hAnsi="Arial" w:cs="Arial"/>
                      <w:color w:val="323232"/>
                      <w:sz w:val="16"/>
                      <w:szCs w:val="16"/>
                    </w:rPr>
                    <w:t xml:space="preserve">ktuálně OM </w:t>
                  </w:r>
                  <w:proofErr w:type="gramStart"/>
                  <w:r w:rsidR="00BB2312" w:rsidRPr="00A06EF5">
                    <w:rPr>
                      <w:rFonts w:ascii="Arial" w:hAnsi="Arial" w:cs="Arial"/>
                      <w:color w:val="323232"/>
                      <w:sz w:val="16"/>
                      <w:szCs w:val="16"/>
                    </w:rPr>
                    <w:t>S  -</w:t>
                  </w:r>
                  <w:proofErr w:type="gramEnd"/>
                  <w:r w:rsidR="00BB2312" w:rsidRPr="00A06EF5">
                    <w:rPr>
                      <w:rFonts w:ascii="Arial" w:hAnsi="Arial" w:cs="Arial"/>
                      <w:color w:val="323232"/>
                      <w:sz w:val="16"/>
                      <w:szCs w:val="16"/>
                    </w:rPr>
                    <w:t xml:space="preserve"> nový návrh </w:t>
                  </w:r>
                  <w:r w:rsidR="00BB2312" w:rsidRPr="00A06EF5">
                    <w:rPr>
                      <w:rFonts w:ascii="Arial" w:hAnsi="Arial" w:cs="Arial"/>
                      <w:b/>
                      <w:bCs/>
                      <w:color w:val="323232"/>
                      <w:sz w:val="16"/>
                      <w:szCs w:val="16"/>
                      <w:u w:val="single"/>
                    </w:rPr>
                    <w:t>OM na H</w:t>
                  </w:r>
                  <w:r w:rsidR="00BB2312" w:rsidRPr="00A06EF5">
                    <w:rPr>
                      <w:rFonts w:ascii="Arial" w:hAnsi="Arial" w:cs="Arial"/>
                      <w:bCs/>
                      <w:color w:val="323232"/>
                      <w:sz w:val="16"/>
                      <w:szCs w:val="16"/>
                    </w:rPr>
                    <w:t xml:space="preserve"> (plus do RL doplnit, že lze i v jednodenní péči) </w:t>
                  </w:r>
                </w:p>
                <w:p w14:paraId="2668B4C6" w14:textId="77777777" w:rsidR="00BB2312" w:rsidRPr="00A06EF5" w:rsidRDefault="00BB2312" w:rsidP="00A06EF5">
                  <w:pPr>
                    <w:autoSpaceDE w:val="0"/>
                    <w:autoSpaceDN w:val="0"/>
                    <w:adjustRightInd w:val="0"/>
                    <w:spacing w:after="0" w:line="240" w:lineRule="auto"/>
                    <w:rPr>
                      <w:rFonts w:ascii="Arial" w:hAnsi="Arial" w:cs="Arial"/>
                      <w:color w:val="000000"/>
                      <w:sz w:val="16"/>
                      <w:szCs w:val="16"/>
                    </w:rPr>
                  </w:pPr>
                </w:p>
              </w:tc>
            </w:tr>
          </w:tbl>
          <w:p w14:paraId="08AAF0CE" w14:textId="77777777" w:rsidR="00BB2312" w:rsidRPr="00A06EF5" w:rsidRDefault="00BB2312" w:rsidP="000140C8">
            <w:pPr>
              <w:spacing w:after="0" w:line="240" w:lineRule="auto"/>
              <w:rPr>
                <w:rFonts w:ascii="Arial" w:eastAsia="Times New Roman" w:hAnsi="Arial" w:cs="Arial"/>
                <w:color w:val="000000"/>
                <w:sz w:val="16"/>
                <w:szCs w:val="16"/>
                <w:lang w:eastAsia="cs-CZ"/>
              </w:rPr>
            </w:pPr>
          </w:p>
        </w:tc>
      </w:tr>
      <w:tr w:rsidR="00BB2312" w:rsidRPr="00F6658B" w14:paraId="5F4293EC" w14:textId="77777777" w:rsidTr="005A6FF5">
        <w:trPr>
          <w:trHeight w:val="1138"/>
        </w:trPr>
        <w:tc>
          <w:tcPr>
            <w:tcW w:w="993" w:type="dxa"/>
            <w:tcBorders>
              <w:top w:val="nil"/>
              <w:left w:val="single" w:sz="4" w:space="0" w:color="auto"/>
              <w:bottom w:val="single" w:sz="4" w:space="0" w:color="auto"/>
              <w:right w:val="single" w:sz="4" w:space="0" w:color="auto"/>
            </w:tcBorders>
            <w:shd w:val="clear" w:color="auto" w:fill="auto"/>
            <w:hideMark/>
          </w:tcPr>
          <w:p w14:paraId="0363E436"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lastRenderedPageBreak/>
              <w:t>721</w:t>
            </w:r>
          </w:p>
        </w:tc>
        <w:tc>
          <w:tcPr>
            <w:tcW w:w="2268" w:type="dxa"/>
            <w:tcBorders>
              <w:top w:val="nil"/>
              <w:left w:val="nil"/>
              <w:bottom w:val="single" w:sz="4" w:space="0" w:color="auto"/>
              <w:right w:val="single" w:sz="4" w:space="0" w:color="auto"/>
            </w:tcBorders>
            <w:shd w:val="clear" w:color="auto" w:fill="auto"/>
            <w:hideMark/>
          </w:tcPr>
          <w:p w14:paraId="2A36A7DC"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71555</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MOBILIZACE TŘMÍNKU</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zrušení výkonu</w:t>
            </w:r>
          </w:p>
        </w:tc>
        <w:tc>
          <w:tcPr>
            <w:tcW w:w="11624" w:type="dxa"/>
            <w:tcBorders>
              <w:top w:val="nil"/>
              <w:left w:val="nil"/>
              <w:bottom w:val="single" w:sz="4" w:space="0" w:color="auto"/>
              <w:right w:val="single" w:sz="4" w:space="0" w:color="auto"/>
            </w:tcBorders>
            <w:shd w:val="clear" w:color="auto" w:fill="auto"/>
            <w:hideMark/>
          </w:tcPr>
          <w:p w14:paraId="0DD27E43" w14:textId="1EBAF30A" w:rsidR="00BB2312" w:rsidRPr="00A06EF5" w:rsidRDefault="005A6FF5" w:rsidP="00C82506">
            <w:pPr>
              <w:pStyle w:val="Odstavecseseznamem"/>
              <w:numPr>
                <w:ilvl w:val="0"/>
                <w:numId w:val="35"/>
              </w:numPr>
              <w:spacing w:after="0" w:line="240" w:lineRule="auto"/>
              <w:ind w:left="179" w:hanging="142"/>
              <w:rPr>
                <w:rFonts w:ascii="Arial" w:eastAsia="Times New Roman" w:hAnsi="Arial" w:cs="Arial"/>
                <w:i/>
                <w:color w:val="000000"/>
                <w:sz w:val="16"/>
                <w:szCs w:val="16"/>
                <w:lang w:eastAsia="cs-CZ"/>
              </w:rPr>
            </w:pPr>
            <w:r>
              <w:rPr>
                <w:rFonts w:ascii="Arial" w:eastAsia="Times New Roman" w:hAnsi="Arial" w:cs="Arial"/>
                <w:color w:val="000000"/>
                <w:sz w:val="16"/>
                <w:szCs w:val="16"/>
                <w:lang w:eastAsia="cs-CZ"/>
              </w:rPr>
              <w:t>N</w:t>
            </w:r>
            <w:r w:rsidR="00BB2312" w:rsidRPr="00A06EF5">
              <w:rPr>
                <w:rFonts w:ascii="Arial" w:eastAsia="Times New Roman" w:hAnsi="Arial" w:cs="Arial"/>
                <w:color w:val="000000"/>
                <w:sz w:val="16"/>
                <w:szCs w:val="16"/>
                <w:lang w:eastAsia="cs-CZ"/>
              </w:rPr>
              <w:t xml:space="preserve">ávrh na zrušení výkonu  </w:t>
            </w:r>
          </w:p>
        </w:tc>
      </w:tr>
      <w:tr w:rsidR="00BB2312" w:rsidRPr="00F6658B" w14:paraId="770A5EC4" w14:textId="77777777" w:rsidTr="005A6FF5">
        <w:trPr>
          <w:trHeight w:val="1527"/>
        </w:trPr>
        <w:tc>
          <w:tcPr>
            <w:tcW w:w="993" w:type="dxa"/>
            <w:tcBorders>
              <w:top w:val="nil"/>
              <w:left w:val="single" w:sz="4" w:space="0" w:color="auto"/>
              <w:bottom w:val="single" w:sz="4" w:space="0" w:color="auto"/>
              <w:right w:val="single" w:sz="4" w:space="0" w:color="auto"/>
            </w:tcBorders>
            <w:shd w:val="clear" w:color="auto" w:fill="auto"/>
            <w:hideMark/>
          </w:tcPr>
          <w:p w14:paraId="1831BECC"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721</w:t>
            </w:r>
          </w:p>
        </w:tc>
        <w:tc>
          <w:tcPr>
            <w:tcW w:w="2268" w:type="dxa"/>
            <w:tcBorders>
              <w:top w:val="nil"/>
              <w:left w:val="nil"/>
              <w:bottom w:val="single" w:sz="4" w:space="0" w:color="auto"/>
              <w:right w:val="single" w:sz="4" w:space="0" w:color="auto"/>
            </w:tcBorders>
            <w:shd w:val="clear" w:color="auto" w:fill="auto"/>
            <w:hideMark/>
          </w:tcPr>
          <w:p w14:paraId="47714777"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71635</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MUKOTOMIE NEBO KONCHEKTOMIE</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změnové řízení: změna OM, změna popisu a obsahu výkonu</w:t>
            </w:r>
          </w:p>
        </w:tc>
        <w:tc>
          <w:tcPr>
            <w:tcW w:w="11624" w:type="dxa"/>
            <w:tcBorders>
              <w:top w:val="nil"/>
              <w:left w:val="nil"/>
              <w:bottom w:val="single" w:sz="4" w:space="0" w:color="auto"/>
              <w:right w:val="single" w:sz="4" w:space="0" w:color="auto"/>
            </w:tcBorders>
            <w:shd w:val="clear" w:color="auto" w:fill="auto"/>
            <w:hideMark/>
          </w:tcPr>
          <w:tbl>
            <w:tblPr>
              <w:tblW w:w="0" w:type="auto"/>
              <w:tblBorders>
                <w:top w:val="nil"/>
                <w:left w:val="nil"/>
                <w:bottom w:val="nil"/>
                <w:right w:val="nil"/>
              </w:tblBorders>
              <w:tblLayout w:type="fixed"/>
              <w:tblLook w:val="0000" w:firstRow="0" w:lastRow="0" w:firstColumn="0" w:lastColumn="0" w:noHBand="0" w:noVBand="0"/>
            </w:tblPr>
            <w:tblGrid>
              <w:gridCol w:w="9605"/>
            </w:tblGrid>
            <w:tr w:rsidR="00BB2312" w:rsidRPr="00A06EF5" w14:paraId="5D3083F0" w14:textId="77777777" w:rsidTr="005F3337">
              <w:trPr>
                <w:trHeight w:val="671"/>
              </w:trPr>
              <w:tc>
                <w:tcPr>
                  <w:tcW w:w="9605" w:type="dxa"/>
                </w:tcPr>
                <w:p w14:paraId="5FCF7246" w14:textId="4896C464" w:rsidR="00BB2312" w:rsidRPr="003B75F3" w:rsidRDefault="00BB2312" w:rsidP="00C82506">
                  <w:pPr>
                    <w:pStyle w:val="Odstavecseseznamem"/>
                    <w:numPr>
                      <w:ilvl w:val="0"/>
                      <w:numId w:val="35"/>
                    </w:numPr>
                    <w:autoSpaceDE w:val="0"/>
                    <w:autoSpaceDN w:val="0"/>
                    <w:adjustRightInd w:val="0"/>
                    <w:spacing w:after="0" w:line="240" w:lineRule="auto"/>
                    <w:ind w:left="71" w:hanging="142"/>
                    <w:rPr>
                      <w:rFonts w:ascii="Arial" w:hAnsi="Arial" w:cs="Arial"/>
                      <w:color w:val="000000"/>
                      <w:sz w:val="16"/>
                      <w:szCs w:val="16"/>
                    </w:rPr>
                  </w:pPr>
                  <w:r w:rsidRPr="003B75F3">
                    <w:rPr>
                      <w:rFonts w:ascii="Arial" w:hAnsi="Arial" w:cs="Arial"/>
                      <w:color w:val="000000"/>
                      <w:sz w:val="16"/>
                      <w:szCs w:val="16"/>
                    </w:rPr>
                    <w:t xml:space="preserve">Aktuálně </w:t>
                  </w:r>
                  <w:proofErr w:type="gramStart"/>
                  <w:r w:rsidRPr="003B75F3">
                    <w:rPr>
                      <w:rFonts w:ascii="Arial" w:hAnsi="Arial" w:cs="Arial"/>
                      <w:color w:val="000000"/>
                      <w:sz w:val="16"/>
                      <w:szCs w:val="16"/>
                    </w:rPr>
                    <w:t xml:space="preserve">OM - </w:t>
                  </w:r>
                  <w:r w:rsidRPr="003B75F3">
                    <w:rPr>
                      <w:rFonts w:ascii="Arial" w:hAnsi="Arial" w:cs="Arial"/>
                      <w:color w:val="323232"/>
                      <w:sz w:val="16"/>
                      <w:szCs w:val="16"/>
                    </w:rPr>
                    <w:t>H</w:t>
                  </w:r>
                  <w:proofErr w:type="gramEnd"/>
                  <w:r w:rsidRPr="003B75F3">
                    <w:rPr>
                      <w:rFonts w:ascii="Arial" w:hAnsi="Arial" w:cs="Arial"/>
                      <w:color w:val="323232"/>
                      <w:sz w:val="16"/>
                      <w:szCs w:val="16"/>
                    </w:rPr>
                    <w:t xml:space="preserve"> - pouze při hospitalizaci, návrh na </w:t>
                  </w:r>
                  <w:proofErr w:type="gramStart"/>
                  <w:r w:rsidRPr="003B75F3">
                    <w:rPr>
                      <w:rFonts w:ascii="Arial" w:hAnsi="Arial" w:cs="Arial"/>
                      <w:b/>
                      <w:bCs/>
                      <w:color w:val="323232"/>
                      <w:sz w:val="16"/>
                      <w:szCs w:val="16"/>
                    </w:rPr>
                    <w:t>OF - nově</w:t>
                  </w:r>
                  <w:proofErr w:type="gramEnd"/>
                  <w:r w:rsidRPr="003B75F3">
                    <w:rPr>
                      <w:rFonts w:ascii="Arial" w:hAnsi="Arial" w:cs="Arial"/>
                      <w:b/>
                      <w:bCs/>
                      <w:color w:val="323232"/>
                      <w:sz w:val="16"/>
                      <w:szCs w:val="16"/>
                    </w:rPr>
                    <w:t xml:space="preserve"> </w:t>
                  </w:r>
                  <w:r w:rsidRPr="003B75F3">
                    <w:rPr>
                      <w:rFonts w:ascii="Arial" w:hAnsi="Arial" w:cs="Arial"/>
                      <w:b/>
                      <w:bCs/>
                      <w:color w:val="000000"/>
                      <w:sz w:val="16"/>
                      <w:szCs w:val="16"/>
                    </w:rPr>
                    <w:t>BOM</w:t>
                  </w:r>
                  <w:r w:rsidRPr="003B75F3">
                    <w:rPr>
                      <w:rFonts w:ascii="Arial" w:hAnsi="Arial" w:cs="Arial"/>
                      <w:color w:val="000000"/>
                      <w:sz w:val="16"/>
                      <w:szCs w:val="16"/>
                    </w:rPr>
                    <w:t xml:space="preserve">, změna na BOM umožní provést výkon v lok. </w:t>
                  </w:r>
                  <w:proofErr w:type="spellStart"/>
                  <w:r w:rsidRPr="003B75F3">
                    <w:rPr>
                      <w:rFonts w:ascii="Arial" w:hAnsi="Arial" w:cs="Arial"/>
                      <w:color w:val="000000"/>
                      <w:sz w:val="16"/>
                      <w:szCs w:val="16"/>
                    </w:rPr>
                    <w:t>anest</w:t>
                  </w:r>
                  <w:proofErr w:type="spellEnd"/>
                  <w:r w:rsidRPr="003B75F3">
                    <w:rPr>
                      <w:rFonts w:ascii="Arial" w:hAnsi="Arial" w:cs="Arial"/>
                      <w:color w:val="000000"/>
                      <w:sz w:val="16"/>
                      <w:szCs w:val="16"/>
                    </w:rPr>
                    <w:t>. ambulantně</w:t>
                  </w:r>
                  <w:r w:rsidR="005A6FF5">
                    <w:rPr>
                      <w:rFonts w:ascii="Arial" w:hAnsi="Arial" w:cs="Arial"/>
                      <w:color w:val="000000"/>
                      <w:sz w:val="16"/>
                      <w:szCs w:val="16"/>
                    </w:rPr>
                    <w:t>.</w:t>
                  </w:r>
                </w:p>
                <w:p w14:paraId="345FE3A9" w14:textId="77777777" w:rsidR="00BB2312" w:rsidRPr="003B75F3" w:rsidRDefault="00BB2312" w:rsidP="00C82506">
                  <w:pPr>
                    <w:pStyle w:val="Odstavecseseznamem"/>
                    <w:numPr>
                      <w:ilvl w:val="0"/>
                      <w:numId w:val="35"/>
                    </w:numPr>
                    <w:autoSpaceDE w:val="0"/>
                    <w:autoSpaceDN w:val="0"/>
                    <w:adjustRightInd w:val="0"/>
                    <w:spacing w:after="0" w:line="240" w:lineRule="auto"/>
                    <w:ind w:left="71" w:hanging="142"/>
                    <w:rPr>
                      <w:rFonts w:ascii="Arial" w:hAnsi="Arial" w:cs="Arial"/>
                      <w:color w:val="000000"/>
                      <w:sz w:val="16"/>
                      <w:szCs w:val="16"/>
                    </w:rPr>
                  </w:pPr>
                  <w:r w:rsidRPr="003B75F3">
                    <w:rPr>
                      <w:rFonts w:ascii="Arial" w:hAnsi="Arial" w:cs="Arial"/>
                      <w:color w:val="000000"/>
                      <w:sz w:val="16"/>
                      <w:szCs w:val="16"/>
                    </w:rPr>
                    <w:t xml:space="preserve">Do popisu </w:t>
                  </w:r>
                  <w:proofErr w:type="gramStart"/>
                  <w:r w:rsidRPr="003B75F3">
                    <w:rPr>
                      <w:rFonts w:ascii="Arial" w:hAnsi="Arial" w:cs="Arial"/>
                      <w:color w:val="000000"/>
                      <w:sz w:val="16"/>
                      <w:szCs w:val="16"/>
                    </w:rPr>
                    <w:t>ukotvit - Nelze</w:t>
                  </w:r>
                  <w:proofErr w:type="gramEnd"/>
                  <w:r w:rsidRPr="003B75F3">
                    <w:rPr>
                      <w:rFonts w:ascii="Arial" w:hAnsi="Arial" w:cs="Arial"/>
                      <w:color w:val="000000"/>
                      <w:sz w:val="16"/>
                      <w:szCs w:val="16"/>
                    </w:rPr>
                    <w:t xml:space="preserve"> současně vykázat s 71614 </w:t>
                  </w:r>
                  <w:r w:rsidRPr="003B75F3">
                    <w:rPr>
                      <w:rFonts w:ascii="Arial" w:hAnsi="Arial" w:cs="Arial"/>
                      <w:color w:val="323232"/>
                      <w:sz w:val="16"/>
                      <w:szCs w:val="16"/>
                    </w:rPr>
                    <w:t>ANEMIZACE S ODSÁVÁNÍM Z VEDLEJŠÍCH NOSNÍCH DUTIN, s 71625 PŘEDNÍ TAMPONÁDA NOSNÍ PROVEDENÁ OTORINOLARYNGOLOGEM</w:t>
                  </w:r>
                </w:p>
                <w:p w14:paraId="5DADAA60" w14:textId="77777777" w:rsidR="00BB2312" w:rsidRPr="003B75F3" w:rsidRDefault="00BB2312" w:rsidP="00C82506">
                  <w:pPr>
                    <w:pStyle w:val="Odstavecseseznamem"/>
                    <w:numPr>
                      <w:ilvl w:val="0"/>
                      <w:numId w:val="35"/>
                    </w:numPr>
                    <w:autoSpaceDE w:val="0"/>
                    <w:autoSpaceDN w:val="0"/>
                    <w:adjustRightInd w:val="0"/>
                    <w:spacing w:after="0" w:line="240" w:lineRule="auto"/>
                    <w:ind w:left="71" w:hanging="142"/>
                    <w:rPr>
                      <w:rFonts w:ascii="Arial" w:hAnsi="Arial" w:cs="Arial"/>
                      <w:color w:val="000000"/>
                      <w:sz w:val="16"/>
                      <w:szCs w:val="16"/>
                    </w:rPr>
                  </w:pPr>
                  <w:r>
                    <w:rPr>
                      <w:rFonts w:ascii="Arial" w:hAnsi="Arial" w:cs="Arial"/>
                      <w:color w:val="000000"/>
                      <w:sz w:val="16"/>
                      <w:szCs w:val="16"/>
                    </w:rPr>
                    <w:t>V</w:t>
                  </w:r>
                  <w:r w:rsidRPr="003B75F3">
                    <w:rPr>
                      <w:rFonts w:ascii="Arial" w:hAnsi="Arial" w:cs="Arial"/>
                      <w:color w:val="000000"/>
                      <w:sz w:val="16"/>
                      <w:szCs w:val="16"/>
                    </w:rPr>
                    <w:t xml:space="preserve">yjasnit </w:t>
                  </w:r>
                  <w:proofErr w:type="gramStart"/>
                  <w:r w:rsidRPr="003B75F3">
                    <w:rPr>
                      <w:rFonts w:ascii="Arial" w:hAnsi="Arial" w:cs="Arial"/>
                      <w:color w:val="000000"/>
                      <w:sz w:val="16"/>
                      <w:szCs w:val="16"/>
                    </w:rPr>
                    <w:t xml:space="preserve">ZUM - </w:t>
                  </w:r>
                  <w:r w:rsidRPr="003B75F3">
                    <w:rPr>
                      <w:rFonts w:ascii="Arial" w:hAnsi="Arial" w:cs="Arial"/>
                      <w:color w:val="333333"/>
                      <w:sz w:val="16"/>
                      <w:szCs w:val="16"/>
                    </w:rPr>
                    <w:t>A000616</w:t>
                  </w:r>
                  <w:proofErr w:type="gramEnd"/>
                  <w:r w:rsidRPr="003B75F3">
                    <w:rPr>
                      <w:rFonts w:ascii="Arial" w:hAnsi="Arial" w:cs="Arial"/>
                      <w:color w:val="333333"/>
                      <w:sz w:val="16"/>
                      <w:szCs w:val="16"/>
                    </w:rPr>
                    <w:t xml:space="preserve"> </w:t>
                  </w:r>
                  <w:proofErr w:type="gramStart"/>
                  <w:r w:rsidRPr="003B75F3">
                    <w:rPr>
                      <w:rFonts w:ascii="Arial" w:hAnsi="Arial" w:cs="Arial"/>
                      <w:color w:val="333333"/>
                      <w:sz w:val="16"/>
                      <w:szCs w:val="16"/>
                    </w:rPr>
                    <w:t>katetr - typ</w:t>
                  </w:r>
                  <w:proofErr w:type="gramEnd"/>
                  <w:r w:rsidRPr="003B75F3">
                    <w:rPr>
                      <w:rFonts w:ascii="Arial" w:hAnsi="Arial" w:cs="Arial"/>
                      <w:color w:val="333333"/>
                      <w:sz w:val="16"/>
                      <w:szCs w:val="16"/>
                    </w:rPr>
                    <w:t xml:space="preserve"> dle obsahu výkonu – ideálně ZUM 0 </w:t>
                  </w:r>
                </w:p>
                <w:p w14:paraId="6A6E18DD" w14:textId="77777777" w:rsidR="00BB2312" w:rsidRPr="003B75F3" w:rsidRDefault="00BB2312" w:rsidP="00C82506">
                  <w:pPr>
                    <w:pStyle w:val="Odstavecseseznamem"/>
                    <w:numPr>
                      <w:ilvl w:val="0"/>
                      <w:numId w:val="35"/>
                    </w:numPr>
                    <w:autoSpaceDE w:val="0"/>
                    <w:autoSpaceDN w:val="0"/>
                    <w:adjustRightInd w:val="0"/>
                    <w:spacing w:after="0" w:line="240" w:lineRule="auto"/>
                    <w:ind w:left="71" w:hanging="142"/>
                    <w:rPr>
                      <w:rFonts w:ascii="Arial" w:hAnsi="Arial" w:cs="Arial"/>
                      <w:color w:val="000000"/>
                      <w:sz w:val="16"/>
                      <w:szCs w:val="16"/>
                    </w:rPr>
                  </w:pPr>
                  <w:r>
                    <w:rPr>
                      <w:rFonts w:ascii="Arial" w:hAnsi="Arial" w:cs="Arial"/>
                      <w:color w:val="000000"/>
                      <w:sz w:val="16"/>
                      <w:szCs w:val="16"/>
                    </w:rPr>
                    <w:t>Z</w:t>
                  </w:r>
                  <w:r w:rsidRPr="003B75F3">
                    <w:rPr>
                      <w:rFonts w:ascii="Arial" w:hAnsi="Arial" w:cs="Arial"/>
                      <w:color w:val="000000"/>
                      <w:sz w:val="16"/>
                      <w:szCs w:val="16"/>
                    </w:rPr>
                    <w:t xml:space="preserve"> jakého důvodu v PLP </w:t>
                  </w:r>
                  <w:proofErr w:type="spellStart"/>
                  <w:r w:rsidRPr="00447480">
                    <w:rPr>
                      <w:rFonts w:ascii="Arial" w:eastAsia="Times New Roman" w:hAnsi="Arial" w:cs="Arial"/>
                      <w:color w:val="333333"/>
                      <w:sz w:val="16"/>
                      <w:szCs w:val="16"/>
                      <w:lang w:eastAsia="cs-CZ"/>
                    </w:rPr>
                    <w:t>Cocaini</w:t>
                  </w:r>
                  <w:proofErr w:type="spellEnd"/>
                  <w:r w:rsidRPr="00447480">
                    <w:rPr>
                      <w:rFonts w:ascii="Arial" w:eastAsia="Times New Roman" w:hAnsi="Arial" w:cs="Arial"/>
                      <w:color w:val="333333"/>
                      <w:sz w:val="16"/>
                      <w:szCs w:val="16"/>
                      <w:lang w:eastAsia="cs-CZ"/>
                    </w:rPr>
                    <w:t>, sol</w:t>
                  </w:r>
                  <w:r w:rsidRPr="003B75F3">
                    <w:rPr>
                      <w:rFonts w:ascii="Arial" w:eastAsia="Times New Roman" w:hAnsi="Arial" w:cs="Arial"/>
                      <w:color w:val="333333"/>
                      <w:sz w:val="16"/>
                      <w:szCs w:val="16"/>
                      <w:lang w:eastAsia="cs-CZ"/>
                    </w:rPr>
                    <w:t xml:space="preserve"> 2,5 x???</w:t>
                  </w:r>
                </w:p>
                <w:p w14:paraId="1CBCB705" w14:textId="5AF90046" w:rsidR="00BB2312" w:rsidRPr="003B75F3" w:rsidRDefault="00BB2312" w:rsidP="00C82506">
                  <w:pPr>
                    <w:pStyle w:val="Odstavecseseznamem"/>
                    <w:numPr>
                      <w:ilvl w:val="0"/>
                      <w:numId w:val="35"/>
                    </w:numPr>
                    <w:autoSpaceDE w:val="0"/>
                    <w:autoSpaceDN w:val="0"/>
                    <w:adjustRightInd w:val="0"/>
                    <w:spacing w:after="0" w:line="240" w:lineRule="auto"/>
                    <w:ind w:left="71" w:hanging="142"/>
                    <w:rPr>
                      <w:rFonts w:ascii="Arial" w:hAnsi="Arial" w:cs="Arial"/>
                      <w:color w:val="000000"/>
                      <w:sz w:val="16"/>
                      <w:szCs w:val="16"/>
                    </w:rPr>
                  </w:pPr>
                  <w:r>
                    <w:rPr>
                      <w:rFonts w:ascii="Arial" w:hAnsi="Arial" w:cs="Arial"/>
                      <w:color w:val="000000"/>
                      <w:sz w:val="16"/>
                      <w:szCs w:val="16"/>
                    </w:rPr>
                    <w:t>E</w:t>
                  </w:r>
                  <w:r w:rsidRPr="003B75F3">
                    <w:rPr>
                      <w:rFonts w:ascii="Arial" w:hAnsi="Arial" w:cs="Arial"/>
                      <w:color w:val="000000"/>
                      <w:sz w:val="16"/>
                      <w:szCs w:val="16"/>
                    </w:rPr>
                    <w:t xml:space="preserve">vent. další upřesnění obsahu </w:t>
                  </w:r>
                  <w:proofErr w:type="gramStart"/>
                  <w:r w:rsidRPr="003B75F3">
                    <w:rPr>
                      <w:rFonts w:ascii="Arial" w:hAnsi="Arial" w:cs="Arial"/>
                      <w:color w:val="000000"/>
                      <w:sz w:val="16"/>
                      <w:szCs w:val="16"/>
                    </w:rPr>
                    <w:t xml:space="preserve">výkonu - </w:t>
                  </w:r>
                  <w:r w:rsidRPr="003B75F3">
                    <w:rPr>
                      <w:rFonts w:ascii="Arial" w:hAnsi="Arial" w:cs="Arial"/>
                      <w:b/>
                      <w:bCs/>
                      <w:color w:val="000000"/>
                      <w:sz w:val="16"/>
                      <w:szCs w:val="16"/>
                    </w:rPr>
                    <w:t>další</w:t>
                  </w:r>
                  <w:proofErr w:type="gramEnd"/>
                  <w:r w:rsidRPr="003B75F3">
                    <w:rPr>
                      <w:rFonts w:ascii="Arial" w:hAnsi="Arial" w:cs="Arial"/>
                      <w:b/>
                      <w:bCs/>
                      <w:color w:val="000000"/>
                      <w:sz w:val="16"/>
                      <w:szCs w:val="16"/>
                    </w:rPr>
                    <w:t xml:space="preserve"> návrh úpravy ponecháváme v gesci odborné spol</w:t>
                  </w:r>
                  <w:r w:rsidRPr="003B75F3">
                    <w:rPr>
                      <w:rFonts w:ascii="Arial" w:hAnsi="Arial" w:cs="Arial"/>
                      <w:color w:val="000000"/>
                      <w:sz w:val="16"/>
                      <w:szCs w:val="16"/>
                    </w:rPr>
                    <w:t xml:space="preserve">. </w:t>
                  </w:r>
                </w:p>
                <w:p w14:paraId="0EC60167" w14:textId="77777777" w:rsidR="00BB2312" w:rsidRPr="00A06EF5" w:rsidRDefault="00BB2312" w:rsidP="00A06EF5">
                  <w:pPr>
                    <w:autoSpaceDE w:val="0"/>
                    <w:autoSpaceDN w:val="0"/>
                    <w:adjustRightInd w:val="0"/>
                    <w:spacing w:after="0" w:line="240" w:lineRule="auto"/>
                    <w:rPr>
                      <w:rFonts w:ascii="Arial" w:hAnsi="Arial" w:cs="Arial"/>
                      <w:color w:val="000000"/>
                      <w:sz w:val="20"/>
                      <w:szCs w:val="20"/>
                    </w:rPr>
                  </w:pPr>
                </w:p>
              </w:tc>
            </w:tr>
          </w:tbl>
          <w:p w14:paraId="29427EE2" w14:textId="77777777" w:rsidR="00BB2312" w:rsidRPr="00447480" w:rsidRDefault="00BB2312" w:rsidP="00447480">
            <w:pPr>
              <w:spacing w:after="0" w:line="240" w:lineRule="auto"/>
              <w:rPr>
                <w:rFonts w:ascii="Arial" w:eastAsia="Times New Roman" w:hAnsi="Arial" w:cs="Arial"/>
                <w:color w:val="000000"/>
                <w:sz w:val="16"/>
                <w:szCs w:val="16"/>
                <w:lang w:eastAsia="cs-CZ"/>
              </w:rPr>
            </w:pPr>
          </w:p>
        </w:tc>
      </w:tr>
      <w:tr w:rsidR="00BB2312" w:rsidRPr="00F6658B" w14:paraId="647E4966" w14:textId="77777777" w:rsidTr="005A6FF5">
        <w:trPr>
          <w:trHeight w:val="1238"/>
        </w:trPr>
        <w:tc>
          <w:tcPr>
            <w:tcW w:w="993" w:type="dxa"/>
            <w:tcBorders>
              <w:top w:val="nil"/>
              <w:left w:val="single" w:sz="4" w:space="0" w:color="auto"/>
              <w:bottom w:val="single" w:sz="4" w:space="0" w:color="auto"/>
              <w:right w:val="single" w:sz="4" w:space="0" w:color="auto"/>
            </w:tcBorders>
            <w:shd w:val="clear" w:color="auto" w:fill="auto"/>
            <w:hideMark/>
          </w:tcPr>
          <w:p w14:paraId="63E28E05"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731</w:t>
            </w:r>
          </w:p>
        </w:tc>
        <w:tc>
          <w:tcPr>
            <w:tcW w:w="2268" w:type="dxa"/>
            <w:tcBorders>
              <w:top w:val="nil"/>
              <w:left w:val="nil"/>
              <w:bottom w:val="single" w:sz="4" w:space="0" w:color="auto"/>
              <w:right w:val="single" w:sz="4" w:space="0" w:color="auto"/>
            </w:tcBorders>
            <w:shd w:val="clear" w:color="auto" w:fill="auto"/>
            <w:hideMark/>
          </w:tcPr>
          <w:p w14:paraId="056F49BC"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71639</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ENDOSKOPICKÁ OPERACE V NOSNÍ DUTINĚ</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změnové řízení: změna popisu a obsahu výkonu</w:t>
            </w:r>
          </w:p>
        </w:tc>
        <w:tc>
          <w:tcPr>
            <w:tcW w:w="11624" w:type="dxa"/>
            <w:tcBorders>
              <w:top w:val="nil"/>
              <w:left w:val="nil"/>
              <w:bottom w:val="single" w:sz="4" w:space="0" w:color="auto"/>
              <w:right w:val="single" w:sz="4" w:space="0" w:color="auto"/>
            </w:tcBorders>
            <w:shd w:val="clear" w:color="auto" w:fill="auto"/>
            <w:hideMark/>
          </w:tcPr>
          <w:tbl>
            <w:tblPr>
              <w:tblW w:w="0" w:type="auto"/>
              <w:tblBorders>
                <w:top w:val="nil"/>
                <w:left w:val="nil"/>
                <w:bottom w:val="nil"/>
                <w:right w:val="nil"/>
              </w:tblBorders>
              <w:tblLayout w:type="fixed"/>
              <w:tblLook w:val="0000" w:firstRow="0" w:lastRow="0" w:firstColumn="0" w:lastColumn="0" w:noHBand="0" w:noVBand="0"/>
            </w:tblPr>
            <w:tblGrid>
              <w:gridCol w:w="9605"/>
            </w:tblGrid>
            <w:tr w:rsidR="00BB2312" w:rsidRPr="00E86678" w14:paraId="342A2F01" w14:textId="77777777" w:rsidTr="005F3337">
              <w:trPr>
                <w:trHeight w:val="208"/>
              </w:trPr>
              <w:tc>
                <w:tcPr>
                  <w:tcW w:w="9605" w:type="dxa"/>
                </w:tcPr>
                <w:tbl>
                  <w:tblPr>
                    <w:tblW w:w="0" w:type="auto"/>
                    <w:tblBorders>
                      <w:top w:val="nil"/>
                      <w:left w:val="nil"/>
                      <w:bottom w:val="nil"/>
                      <w:right w:val="nil"/>
                    </w:tblBorders>
                    <w:tblLayout w:type="fixed"/>
                    <w:tblLook w:val="0000" w:firstRow="0" w:lastRow="0" w:firstColumn="0" w:lastColumn="0" w:noHBand="0" w:noVBand="0"/>
                  </w:tblPr>
                  <w:tblGrid>
                    <w:gridCol w:w="9389"/>
                  </w:tblGrid>
                  <w:tr w:rsidR="00BB2312" w:rsidRPr="00E86678" w14:paraId="7CE74545" w14:textId="77777777" w:rsidTr="005F3337">
                    <w:trPr>
                      <w:trHeight w:val="323"/>
                    </w:trPr>
                    <w:tc>
                      <w:tcPr>
                        <w:tcW w:w="9389" w:type="dxa"/>
                      </w:tcPr>
                      <w:p w14:paraId="196C64B3" w14:textId="77777777" w:rsidR="00BB2312" w:rsidRDefault="00BB2312" w:rsidP="00C82506">
                        <w:pPr>
                          <w:pStyle w:val="Odstavecseseznamem"/>
                          <w:numPr>
                            <w:ilvl w:val="0"/>
                            <w:numId w:val="37"/>
                          </w:numPr>
                          <w:autoSpaceDE w:val="0"/>
                          <w:autoSpaceDN w:val="0"/>
                          <w:adjustRightInd w:val="0"/>
                          <w:spacing w:after="0" w:line="240" w:lineRule="auto"/>
                          <w:ind w:left="106" w:hanging="142"/>
                          <w:rPr>
                            <w:rFonts w:ascii="Arial" w:hAnsi="Arial" w:cs="Arial"/>
                            <w:color w:val="000000"/>
                            <w:sz w:val="16"/>
                            <w:szCs w:val="16"/>
                          </w:rPr>
                        </w:pPr>
                        <w:r>
                          <w:rPr>
                            <w:rFonts w:ascii="Arial" w:hAnsi="Arial" w:cs="Arial"/>
                            <w:color w:val="323232"/>
                            <w:sz w:val="16"/>
                            <w:szCs w:val="16"/>
                          </w:rPr>
                          <w:t>N</w:t>
                        </w:r>
                        <w:r w:rsidRPr="00E86678">
                          <w:rPr>
                            <w:rFonts w:ascii="Arial" w:hAnsi="Arial" w:cs="Arial"/>
                            <w:color w:val="323232"/>
                            <w:sz w:val="16"/>
                            <w:szCs w:val="16"/>
                          </w:rPr>
                          <w:t xml:space="preserve">ávrh na úpravu obsahu </w:t>
                        </w:r>
                        <w:proofErr w:type="gramStart"/>
                        <w:r w:rsidRPr="00E86678">
                          <w:rPr>
                            <w:rFonts w:ascii="Arial" w:hAnsi="Arial" w:cs="Arial"/>
                            <w:color w:val="323232"/>
                            <w:sz w:val="16"/>
                            <w:szCs w:val="16"/>
                          </w:rPr>
                          <w:t xml:space="preserve">výkonu </w:t>
                        </w:r>
                        <w:r w:rsidRPr="00E86678">
                          <w:rPr>
                            <w:rFonts w:ascii="Arial" w:hAnsi="Arial" w:cs="Arial"/>
                            <w:b/>
                            <w:bCs/>
                            <w:color w:val="323232"/>
                            <w:sz w:val="16"/>
                            <w:szCs w:val="16"/>
                          </w:rPr>
                          <w:t xml:space="preserve">- </w:t>
                        </w:r>
                        <w:r w:rsidRPr="00E86678">
                          <w:rPr>
                            <w:rFonts w:ascii="Arial" w:hAnsi="Arial" w:cs="Arial"/>
                            <w:b/>
                            <w:color w:val="000000"/>
                            <w:sz w:val="16"/>
                            <w:szCs w:val="16"/>
                          </w:rPr>
                          <w:t>vyřazení</w:t>
                        </w:r>
                        <w:proofErr w:type="gramEnd"/>
                        <w:r w:rsidRPr="00E86678">
                          <w:rPr>
                            <w:rFonts w:ascii="Arial" w:hAnsi="Arial" w:cs="Arial"/>
                            <w:b/>
                            <w:color w:val="000000"/>
                            <w:sz w:val="16"/>
                            <w:szCs w:val="16"/>
                          </w:rPr>
                          <w:t xml:space="preserve"> endoskopické AT,</w:t>
                        </w:r>
                        <w:r w:rsidRPr="00E86678">
                          <w:rPr>
                            <w:rFonts w:ascii="Arial" w:hAnsi="Arial" w:cs="Arial"/>
                            <w:color w:val="000000"/>
                            <w:sz w:val="16"/>
                            <w:szCs w:val="16"/>
                          </w:rPr>
                          <w:t xml:space="preserve"> </w:t>
                        </w:r>
                      </w:p>
                      <w:p w14:paraId="6E5FF1BA" w14:textId="77777777" w:rsidR="00BB2312" w:rsidRDefault="00BB2312" w:rsidP="00C82506">
                        <w:pPr>
                          <w:pStyle w:val="Odstavecseseznamem"/>
                          <w:numPr>
                            <w:ilvl w:val="0"/>
                            <w:numId w:val="37"/>
                          </w:numPr>
                          <w:autoSpaceDE w:val="0"/>
                          <w:autoSpaceDN w:val="0"/>
                          <w:adjustRightInd w:val="0"/>
                          <w:spacing w:after="0" w:line="240" w:lineRule="auto"/>
                          <w:ind w:left="106" w:hanging="142"/>
                          <w:rPr>
                            <w:rFonts w:ascii="Arial" w:hAnsi="Arial" w:cs="Arial"/>
                            <w:color w:val="000000"/>
                            <w:sz w:val="16"/>
                            <w:szCs w:val="16"/>
                          </w:rPr>
                        </w:pPr>
                        <w:r>
                          <w:rPr>
                            <w:rFonts w:ascii="Arial" w:hAnsi="Arial" w:cs="Arial"/>
                            <w:color w:val="323232"/>
                            <w:sz w:val="16"/>
                            <w:szCs w:val="16"/>
                          </w:rPr>
                          <w:t xml:space="preserve">návrh na úpravu </w:t>
                        </w:r>
                        <w:proofErr w:type="gramStart"/>
                        <w:r w:rsidRPr="00E86678">
                          <w:rPr>
                            <w:rFonts w:ascii="Arial" w:hAnsi="Arial" w:cs="Arial"/>
                            <w:color w:val="000000"/>
                            <w:sz w:val="16"/>
                            <w:szCs w:val="16"/>
                          </w:rPr>
                          <w:t>popisu- obsahu</w:t>
                        </w:r>
                        <w:proofErr w:type="gramEnd"/>
                        <w:r w:rsidRPr="00E86678">
                          <w:rPr>
                            <w:rFonts w:ascii="Arial" w:hAnsi="Arial" w:cs="Arial"/>
                            <w:color w:val="000000"/>
                            <w:sz w:val="16"/>
                            <w:szCs w:val="16"/>
                          </w:rPr>
                          <w:t xml:space="preserve"> výkonu tak, aby odpovídal „malému </w:t>
                        </w:r>
                        <w:proofErr w:type="spellStart"/>
                        <w:r w:rsidRPr="00E86678">
                          <w:rPr>
                            <w:rFonts w:ascii="Arial" w:hAnsi="Arial" w:cs="Arial"/>
                            <w:color w:val="000000"/>
                            <w:sz w:val="16"/>
                            <w:szCs w:val="16"/>
                          </w:rPr>
                          <w:t>endonasálnímu</w:t>
                        </w:r>
                        <w:proofErr w:type="spellEnd"/>
                        <w:r w:rsidRPr="00E86678">
                          <w:rPr>
                            <w:rFonts w:ascii="Arial" w:hAnsi="Arial" w:cs="Arial"/>
                            <w:color w:val="000000"/>
                            <w:sz w:val="16"/>
                            <w:szCs w:val="16"/>
                          </w:rPr>
                          <w:t xml:space="preserve"> výkonu“ – </w:t>
                        </w:r>
                        <w:r w:rsidRPr="00E86678">
                          <w:rPr>
                            <w:rFonts w:ascii="Arial" w:hAnsi="Arial" w:cs="Arial"/>
                            <w:b/>
                            <w:bCs/>
                            <w:color w:val="000000"/>
                            <w:sz w:val="16"/>
                            <w:szCs w:val="16"/>
                          </w:rPr>
                          <w:t>návrh úpravy ponecháváme v gesci odbor. spol</w:t>
                        </w:r>
                        <w:r w:rsidRPr="00E86678">
                          <w:rPr>
                            <w:rFonts w:ascii="Arial" w:hAnsi="Arial" w:cs="Arial"/>
                            <w:color w:val="000000"/>
                            <w:sz w:val="16"/>
                            <w:szCs w:val="16"/>
                          </w:rPr>
                          <w:t xml:space="preserve">., </w:t>
                        </w:r>
                      </w:p>
                      <w:p w14:paraId="71C97071" w14:textId="77777777" w:rsidR="00BB2312" w:rsidRDefault="00BB2312" w:rsidP="00C82506">
                        <w:pPr>
                          <w:pStyle w:val="Odstavecseseznamem"/>
                          <w:numPr>
                            <w:ilvl w:val="0"/>
                            <w:numId w:val="37"/>
                          </w:numPr>
                          <w:autoSpaceDE w:val="0"/>
                          <w:autoSpaceDN w:val="0"/>
                          <w:adjustRightInd w:val="0"/>
                          <w:spacing w:after="0" w:line="240" w:lineRule="auto"/>
                          <w:ind w:left="106" w:hanging="142"/>
                          <w:rPr>
                            <w:rFonts w:ascii="Arial" w:hAnsi="Arial" w:cs="Arial"/>
                            <w:color w:val="000000"/>
                            <w:sz w:val="16"/>
                            <w:szCs w:val="16"/>
                          </w:rPr>
                        </w:pPr>
                        <w:r>
                          <w:rPr>
                            <w:rFonts w:ascii="Arial" w:hAnsi="Arial" w:cs="Arial"/>
                            <w:color w:val="323232"/>
                            <w:sz w:val="16"/>
                            <w:szCs w:val="16"/>
                          </w:rPr>
                          <w:t>Je nutné OM SH, nepostačuje H?</w:t>
                        </w:r>
                      </w:p>
                      <w:p w14:paraId="57EB9343" w14:textId="77777777" w:rsidR="00BB2312" w:rsidRPr="00E86678" w:rsidRDefault="00BB2312" w:rsidP="00C82506">
                        <w:pPr>
                          <w:pStyle w:val="Odstavecseseznamem"/>
                          <w:numPr>
                            <w:ilvl w:val="0"/>
                            <w:numId w:val="37"/>
                          </w:numPr>
                          <w:autoSpaceDE w:val="0"/>
                          <w:autoSpaceDN w:val="0"/>
                          <w:adjustRightInd w:val="0"/>
                          <w:spacing w:after="0" w:line="240" w:lineRule="auto"/>
                          <w:ind w:left="106" w:hanging="142"/>
                          <w:rPr>
                            <w:rFonts w:ascii="Arial" w:hAnsi="Arial" w:cs="Arial"/>
                            <w:color w:val="000000"/>
                            <w:sz w:val="16"/>
                            <w:szCs w:val="16"/>
                          </w:rPr>
                        </w:pPr>
                        <w:r>
                          <w:rPr>
                            <w:rFonts w:ascii="Arial" w:hAnsi="Arial" w:cs="Arial"/>
                            <w:color w:val="323232"/>
                            <w:sz w:val="16"/>
                            <w:szCs w:val="16"/>
                          </w:rPr>
                          <w:t>Z jakého důvodu chirurgické rukavice 3x?</w:t>
                        </w:r>
                      </w:p>
                      <w:p w14:paraId="037D670E" w14:textId="77777777" w:rsidR="00BB2312" w:rsidRPr="00E86678" w:rsidRDefault="00BB2312" w:rsidP="00C82506">
                        <w:pPr>
                          <w:pStyle w:val="Odstavecseseznamem"/>
                          <w:numPr>
                            <w:ilvl w:val="0"/>
                            <w:numId w:val="37"/>
                          </w:numPr>
                          <w:autoSpaceDE w:val="0"/>
                          <w:autoSpaceDN w:val="0"/>
                          <w:adjustRightInd w:val="0"/>
                          <w:spacing w:after="0" w:line="240" w:lineRule="auto"/>
                          <w:ind w:left="106" w:hanging="142"/>
                          <w:rPr>
                            <w:rFonts w:ascii="Arial" w:hAnsi="Arial" w:cs="Arial"/>
                            <w:color w:val="000000"/>
                            <w:sz w:val="16"/>
                            <w:szCs w:val="16"/>
                          </w:rPr>
                        </w:pPr>
                        <w:r>
                          <w:rPr>
                            <w:rFonts w:ascii="Arial" w:hAnsi="Arial" w:cs="Arial"/>
                            <w:color w:val="000000"/>
                            <w:sz w:val="16"/>
                            <w:szCs w:val="16"/>
                          </w:rPr>
                          <w:t xml:space="preserve">Časová dotace 60 </w:t>
                        </w:r>
                        <w:proofErr w:type="gramStart"/>
                        <w:r>
                          <w:rPr>
                            <w:rFonts w:ascii="Arial" w:hAnsi="Arial" w:cs="Arial"/>
                            <w:color w:val="000000"/>
                            <w:sz w:val="16"/>
                            <w:szCs w:val="16"/>
                          </w:rPr>
                          <w:t>min ?</w:t>
                        </w:r>
                        <w:proofErr w:type="gramEnd"/>
                      </w:p>
                    </w:tc>
                  </w:tr>
                </w:tbl>
                <w:p w14:paraId="4F596951" w14:textId="77777777" w:rsidR="00BB2312" w:rsidRPr="00E86678" w:rsidRDefault="00BB2312" w:rsidP="00E86678">
                  <w:pPr>
                    <w:autoSpaceDE w:val="0"/>
                    <w:autoSpaceDN w:val="0"/>
                    <w:adjustRightInd w:val="0"/>
                    <w:spacing w:after="0" w:line="240" w:lineRule="auto"/>
                    <w:rPr>
                      <w:rFonts w:ascii="Arial" w:hAnsi="Arial" w:cs="Arial"/>
                      <w:color w:val="000000"/>
                      <w:sz w:val="16"/>
                      <w:szCs w:val="16"/>
                    </w:rPr>
                  </w:pPr>
                </w:p>
              </w:tc>
            </w:tr>
          </w:tbl>
          <w:p w14:paraId="515A0664" w14:textId="77777777" w:rsidR="00BB2312" w:rsidRDefault="00BB2312" w:rsidP="000140C8">
            <w:pPr>
              <w:spacing w:after="0" w:line="240" w:lineRule="auto"/>
              <w:rPr>
                <w:rFonts w:ascii="Arial" w:eastAsia="Times New Roman" w:hAnsi="Arial" w:cs="Arial"/>
                <w:color w:val="000000"/>
                <w:sz w:val="16"/>
                <w:szCs w:val="16"/>
                <w:lang w:eastAsia="cs-CZ"/>
              </w:rPr>
            </w:pPr>
          </w:p>
          <w:p w14:paraId="05B3F9AE" w14:textId="77777777" w:rsidR="00BB2312" w:rsidRPr="00F6658B" w:rsidRDefault="00BB2312" w:rsidP="000140C8">
            <w:pPr>
              <w:spacing w:after="0" w:line="240" w:lineRule="auto"/>
              <w:rPr>
                <w:rFonts w:ascii="Arial" w:eastAsia="Times New Roman" w:hAnsi="Arial" w:cs="Arial"/>
                <w:color w:val="000000"/>
                <w:sz w:val="16"/>
                <w:szCs w:val="16"/>
                <w:lang w:eastAsia="cs-CZ"/>
              </w:rPr>
            </w:pPr>
          </w:p>
        </w:tc>
      </w:tr>
      <w:tr w:rsidR="00BB2312" w:rsidRPr="00F6658B" w14:paraId="7BD0EBB1" w14:textId="77777777" w:rsidTr="005A6FF5">
        <w:trPr>
          <w:trHeight w:val="64"/>
        </w:trPr>
        <w:tc>
          <w:tcPr>
            <w:tcW w:w="993" w:type="dxa"/>
            <w:tcBorders>
              <w:top w:val="nil"/>
              <w:left w:val="single" w:sz="4" w:space="0" w:color="auto"/>
              <w:bottom w:val="single" w:sz="4" w:space="0" w:color="auto"/>
              <w:right w:val="single" w:sz="4" w:space="0" w:color="auto"/>
            </w:tcBorders>
            <w:shd w:val="clear" w:color="auto" w:fill="auto"/>
            <w:hideMark/>
          </w:tcPr>
          <w:p w14:paraId="5BD2A8F1"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709</w:t>
            </w:r>
          </w:p>
        </w:tc>
        <w:tc>
          <w:tcPr>
            <w:tcW w:w="2268" w:type="dxa"/>
            <w:tcBorders>
              <w:top w:val="nil"/>
              <w:left w:val="nil"/>
              <w:bottom w:val="single" w:sz="4" w:space="0" w:color="auto"/>
              <w:right w:val="single" w:sz="4" w:space="0" w:color="auto"/>
            </w:tcBorders>
            <w:shd w:val="clear" w:color="auto" w:fill="auto"/>
            <w:hideMark/>
          </w:tcPr>
          <w:p w14:paraId="3BA80C0E"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06713</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PŘEDNEMOCNIČNÍ NEODKLADNÁ PÉČE, SLEDOVÁNÍ, PŘÍPADNĚ TRANSPORT PACIENTA ZDRAVOTNICKÝM ZÁCHRANÁŘEM NEBO SESTROU PRO INTENZIVNÍ PÉČI Á 15 MINUT</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změnové řízení: změna obsahu výkonu</w:t>
            </w:r>
          </w:p>
        </w:tc>
        <w:tc>
          <w:tcPr>
            <w:tcW w:w="11624" w:type="dxa"/>
            <w:tcBorders>
              <w:top w:val="nil"/>
              <w:left w:val="nil"/>
              <w:bottom w:val="single" w:sz="4" w:space="0" w:color="auto"/>
              <w:right w:val="single" w:sz="4" w:space="0" w:color="auto"/>
            </w:tcBorders>
            <w:shd w:val="clear" w:color="auto" w:fill="auto"/>
            <w:hideMark/>
          </w:tcPr>
          <w:p w14:paraId="38E33B25" w14:textId="77777777" w:rsidR="00BB2312" w:rsidRPr="005965CC" w:rsidRDefault="00BB2312" w:rsidP="00C82506">
            <w:pPr>
              <w:pStyle w:val="Odstavecseseznamem"/>
              <w:numPr>
                <w:ilvl w:val="0"/>
                <w:numId w:val="38"/>
              </w:numPr>
              <w:spacing w:after="0" w:line="240" w:lineRule="auto"/>
              <w:ind w:left="179" w:hanging="179"/>
              <w:rPr>
                <w:rFonts w:ascii="Arial" w:hAnsi="Arial" w:cs="Arial"/>
                <w:sz w:val="16"/>
                <w:szCs w:val="16"/>
              </w:rPr>
            </w:pPr>
            <w:r w:rsidRPr="00A57E84">
              <w:rPr>
                <w:rFonts w:ascii="Arial" w:eastAsia="Times New Roman" w:hAnsi="Arial" w:cs="Arial"/>
                <w:b/>
                <w:bCs/>
                <w:color w:val="FF0000"/>
                <w:sz w:val="16"/>
                <w:szCs w:val="16"/>
                <w:lang w:eastAsia="cs-CZ"/>
              </w:rPr>
              <w:t xml:space="preserve">Předložené podklady </w:t>
            </w:r>
            <w:r>
              <w:rPr>
                <w:rFonts w:ascii="Arial" w:eastAsia="Times New Roman" w:hAnsi="Arial" w:cs="Arial"/>
                <w:b/>
                <w:bCs/>
                <w:color w:val="FF0000"/>
                <w:sz w:val="16"/>
                <w:szCs w:val="16"/>
                <w:lang w:eastAsia="cs-CZ"/>
              </w:rPr>
              <w:t>v </w:t>
            </w:r>
            <w:proofErr w:type="spellStart"/>
            <w:r>
              <w:rPr>
                <w:rFonts w:ascii="Arial" w:eastAsia="Times New Roman" w:hAnsi="Arial" w:cs="Arial"/>
                <w:b/>
                <w:bCs/>
                <w:color w:val="FF0000"/>
                <w:sz w:val="16"/>
                <w:szCs w:val="16"/>
                <w:lang w:eastAsia="cs-CZ"/>
              </w:rPr>
              <w:t>odb</w:t>
            </w:r>
            <w:proofErr w:type="spellEnd"/>
            <w:r>
              <w:rPr>
                <w:rFonts w:ascii="Arial" w:eastAsia="Times New Roman" w:hAnsi="Arial" w:cs="Arial"/>
                <w:b/>
                <w:bCs/>
                <w:color w:val="FF0000"/>
                <w:sz w:val="16"/>
                <w:szCs w:val="16"/>
                <w:lang w:eastAsia="cs-CZ"/>
              </w:rPr>
              <w:t xml:space="preserve">. 709 </w:t>
            </w:r>
            <w:r w:rsidRPr="00A57E84">
              <w:rPr>
                <w:rFonts w:ascii="Arial" w:eastAsia="Times New Roman" w:hAnsi="Arial" w:cs="Arial"/>
                <w:b/>
                <w:bCs/>
                <w:color w:val="FF0000"/>
                <w:sz w:val="16"/>
                <w:szCs w:val="16"/>
                <w:lang w:eastAsia="cs-CZ"/>
              </w:rPr>
              <w:t xml:space="preserve">neodpovídají znění v databázi MZ </w:t>
            </w:r>
            <w:proofErr w:type="gramStart"/>
            <w:r w:rsidRPr="00A57E84">
              <w:rPr>
                <w:rFonts w:ascii="Arial" w:eastAsia="Times New Roman" w:hAnsi="Arial" w:cs="Arial"/>
                <w:b/>
                <w:bCs/>
                <w:color w:val="FF0000"/>
                <w:sz w:val="16"/>
                <w:szCs w:val="16"/>
                <w:lang w:eastAsia="cs-CZ"/>
              </w:rPr>
              <w:t>ČR</w:t>
            </w:r>
            <w:r>
              <w:rPr>
                <w:rFonts w:ascii="Arial" w:eastAsia="Times New Roman" w:hAnsi="Arial" w:cs="Arial"/>
                <w:b/>
                <w:bCs/>
                <w:color w:val="FF0000"/>
                <w:sz w:val="16"/>
                <w:szCs w:val="16"/>
                <w:lang w:eastAsia="cs-CZ"/>
              </w:rPr>
              <w:t xml:space="preserve"> ?</w:t>
            </w:r>
            <w:proofErr w:type="gramEnd"/>
            <w:r>
              <w:rPr>
                <w:rFonts w:ascii="Arial" w:eastAsia="Times New Roman" w:hAnsi="Arial" w:cs="Arial"/>
                <w:b/>
                <w:bCs/>
                <w:color w:val="FF0000"/>
                <w:sz w:val="16"/>
                <w:szCs w:val="16"/>
                <w:lang w:eastAsia="cs-CZ"/>
              </w:rPr>
              <w:t xml:space="preserve"> jaký je návrh úpravy?</w:t>
            </w:r>
          </w:p>
          <w:p w14:paraId="0060CDEA" w14:textId="77777777" w:rsidR="00BB2312" w:rsidRPr="005965CC" w:rsidRDefault="00BB2312" w:rsidP="005965CC">
            <w:pPr>
              <w:spacing w:after="0" w:line="240" w:lineRule="auto"/>
              <w:rPr>
                <w:rFonts w:ascii="Arial" w:hAnsi="Arial" w:cs="Arial"/>
                <w:sz w:val="16"/>
                <w:szCs w:val="16"/>
              </w:rPr>
            </w:pPr>
          </w:p>
          <w:p w14:paraId="1CC84AD3" w14:textId="77777777" w:rsidR="00BB2312" w:rsidRPr="00A57E84" w:rsidRDefault="00BB2312" w:rsidP="00C82506">
            <w:pPr>
              <w:pStyle w:val="Odstavecseseznamem"/>
              <w:numPr>
                <w:ilvl w:val="0"/>
                <w:numId w:val="38"/>
              </w:numPr>
              <w:spacing w:after="0" w:line="240" w:lineRule="auto"/>
              <w:ind w:left="179" w:hanging="179"/>
              <w:rPr>
                <w:rFonts w:ascii="Arial" w:hAnsi="Arial" w:cs="Arial"/>
                <w:sz w:val="16"/>
                <w:szCs w:val="16"/>
              </w:rPr>
            </w:pPr>
            <w:r w:rsidRPr="00A57E84">
              <w:rPr>
                <w:rFonts w:ascii="Arial" w:hAnsi="Arial" w:cs="Arial"/>
                <w:sz w:val="16"/>
                <w:szCs w:val="16"/>
              </w:rPr>
              <w:t>V obecné rovině:</w:t>
            </w:r>
          </w:p>
          <w:p w14:paraId="4AEB38B3" w14:textId="77777777" w:rsidR="00BB2312" w:rsidRDefault="00BB2312" w:rsidP="00A57E84">
            <w:pPr>
              <w:jc w:val="both"/>
              <w:rPr>
                <w:rFonts w:ascii="Arial" w:hAnsi="Arial" w:cs="Arial"/>
                <w:sz w:val="16"/>
                <w:szCs w:val="16"/>
              </w:rPr>
            </w:pPr>
            <w:r w:rsidRPr="00A57E84">
              <w:rPr>
                <w:rFonts w:ascii="Arial" w:hAnsi="Arial" w:cs="Arial"/>
                <w:sz w:val="16"/>
                <w:szCs w:val="16"/>
              </w:rPr>
              <w:t xml:space="preserve">Nelze vykázat výkon, který je naplněný pouze částečně, tedy nesouhlasíme s doplněním co se považuje „pro </w:t>
            </w:r>
            <w:r w:rsidRPr="00A57E84">
              <w:rPr>
                <w:rFonts w:ascii="Arial" w:hAnsi="Arial" w:cs="Arial"/>
                <w:b/>
                <w:bCs/>
                <w:sz w:val="16"/>
                <w:szCs w:val="16"/>
              </w:rPr>
              <w:t>účely</w:t>
            </w:r>
            <w:r w:rsidRPr="00A57E84">
              <w:rPr>
                <w:rFonts w:ascii="Arial" w:hAnsi="Arial" w:cs="Arial"/>
                <w:sz w:val="16"/>
                <w:szCs w:val="16"/>
              </w:rPr>
              <w:t xml:space="preserve"> </w:t>
            </w:r>
            <w:r w:rsidRPr="00A57E84">
              <w:rPr>
                <w:rFonts w:ascii="Arial" w:hAnsi="Arial" w:cs="Arial"/>
                <w:b/>
                <w:bCs/>
                <w:sz w:val="16"/>
                <w:szCs w:val="16"/>
              </w:rPr>
              <w:t>úhrady</w:t>
            </w:r>
            <w:r w:rsidRPr="00A57E84">
              <w:rPr>
                <w:rFonts w:ascii="Arial" w:hAnsi="Arial" w:cs="Arial"/>
                <w:sz w:val="16"/>
                <w:szCs w:val="16"/>
              </w:rPr>
              <w:t xml:space="preserve"> zdravotní péče“, neboť z názvu výkonů je zřejmé, že poskytování péče pacientovi je základní předpoklad </w:t>
            </w:r>
            <w:r w:rsidRPr="00A57E84">
              <w:rPr>
                <w:rFonts w:ascii="Arial" w:hAnsi="Arial" w:cs="Arial"/>
                <w:sz w:val="16"/>
                <w:szCs w:val="16"/>
                <w:u w:val="single"/>
              </w:rPr>
              <w:t>naplnění obsahu výkonu</w:t>
            </w:r>
            <w:r w:rsidRPr="00A57E84">
              <w:rPr>
                <w:rFonts w:ascii="Arial" w:hAnsi="Arial" w:cs="Arial"/>
                <w:sz w:val="16"/>
                <w:szCs w:val="16"/>
              </w:rPr>
              <w:t xml:space="preserve"> (Lékařské vyšetření..., Přednemocniční neodkladná péče, sledování, případně transport....)…..Navrhovanou změnou podle požadavku AZZS nedojde k žádnému zlepšení poskytování péče našim pojištěncům, pouze </w:t>
            </w:r>
            <w:r w:rsidRPr="00A57E84">
              <w:rPr>
                <w:rFonts w:ascii="Arial" w:hAnsi="Arial" w:cs="Arial"/>
                <w:b/>
                <w:sz w:val="16"/>
                <w:szCs w:val="16"/>
              </w:rPr>
              <w:t xml:space="preserve">ke zvýšení úhrad poskytovatelům ZZS za </w:t>
            </w:r>
            <w:r w:rsidRPr="00A57E84">
              <w:rPr>
                <w:rFonts w:ascii="Arial" w:hAnsi="Arial" w:cs="Arial"/>
                <w:b/>
                <w:sz w:val="16"/>
                <w:szCs w:val="16"/>
                <w:u w:val="single"/>
              </w:rPr>
              <w:t xml:space="preserve">výjezdy bez poskytování </w:t>
            </w:r>
            <w:proofErr w:type="spellStart"/>
            <w:r w:rsidRPr="00A57E84">
              <w:rPr>
                <w:rFonts w:ascii="Arial" w:hAnsi="Arial" w:cs="Arial"/>
                <w:b/>
                <w:sz w:val="16"/>
                <w:szCs w:val="16"/>
                <w:u w:val="single"/>
              </w:rPr>
              <w:t>řednemocniční</w:t>
            </w:r>
            <w:proofErr w:type="spellEnd"/>
            <w:r w:rsidRPr="00A57E84">
              <w:rPr>
                <w:rFonts w:ascii="Arial" w:hAnsi="Arial" w:cs="Arial"/>
                <w:b/>
                <w:sz w:val="16"/>
                <w:szCs w:val="16"/>
                <w:u w:val="single"/>
              </w:rPr>
              <w:t xml:space="preserve"> neodkladné péče.  </w:t>
            </w:r>
            <w:r w:rsidRPr="00A57E84">
              <w:rPr>
                <w:rFonts w:ascii="Arial" w:hAnsi="Arial" w:cs="Arial"/>
                <w:sz w:val="16"/>
                <w:szCs w:val="16"/>
                <w:u w:val="single"/>
              </w:rPr>
              <w:t xml:space="preserve">Vzhledem k tomu, že </w:t>
            </w:r>
            <w:r w:rsidRPr="00A57E84">
              <w:rPr>
                <w:rFonts w:ascii="Arial" w:hAnsi="Arial" w:cs="Arial"/>
                <w:sz w:val="16"/>
                <w:szCs w:val="16"/>
              </w:rPr>
              <w:t xml:space="preserve">ZZS má </w:t>
            </w:r>
            <w:proofErr w:type="spellStart"/>
            <w:r w:rsidRPr="00A57E84">
              <w:rPr>
                <w:rFonts w:ascii="Arial" w:hAnsi="Arial" w:cs="Arial"/>
                <w:sz w:val="16"/>
                <w:szCs w:val="16"/>
              </w:rPr>
              <w:t>multizdrojové</w:t>
            </w:r>
            <w:proofErr w:type="spellEnd"/>
            <w:r w:rsidRPr="00A57E84">
              <w:rPr>
                <w:rFonts w:ascii="Arial" w:hAnsi="Arial" w:cs="Arial"/>
                <w:sz w:val="16"/>
                <w:szCs w:val="16"/>
              </w:rPr>
              <w:t xml:space="preserve"> financování, tak není důvod RL výkonů upravovat. </w:t>
            </w:r>
          </w:p>
          <w:p w14:paraId="3CEB0E28" w14:textId="77777777" w:rsidR="00BB2312" w:rsidRPr="00C82506" w:rsidRDefault="00BB2312" w:rsidP="00C82506">
            <w:pPr>
              <w:pStyle w:val="Odstavecseseznamem"/>
              <w:numPr>
                <w:ilvl w:val="0"/>
                <w:numId w:val="41"/>
              </w:numPr>
              <w:spacing w:after="0" w:line="240" w:lineRule="auto"/>
              <w:ind w:left="179" w:hanging="179"/>
              <w:rPr>
                <w:rFonts w:ascii="Arial" w:eastAsia="Times New Roman" w:hAnsi="Arial" w:cs="Arial"/>
                <w:color w:val="000000"/>
                <w:sz w:val="16"/>
                <w:szCs w:val="16"/>
                <w:lang w:eastAsia="cs-CZ"/>
              </w:rPr>
            </w:pPr>
            <w:r w:rsidRPr="00C82506">
              <w:rPr>
                <w:rFonts w:ascii="Arial" w:eastAsia="Times New Roman" w:hAnsi="Arial" w:cs="Arial"/>
                <w:color w:val="000000"/>
                <w:sz w:val="16"/>
                <w:szCs w:val="16"/>
                <w:lang w:eastAsia="cs-CZ"/>
              </w:rPr>
              <w:t>Z Jakého důvodu byl odstraněn text info</w:t>
            </w:r>
            <w:r>
              <w:rPr>
                <w:rFonts w:ascii="Arial" w:eastAsia="Times New Roman" w:hAnsi="Arial" w:cs="Arial"/>
                <w:color w:val="000000"/>
                <w:sz w:val="16"/>
                <w:szCs w:val="16"/>
                <w:lang w:eastAsia="cs-CZ"/>
              </w:rPr>
              <w:t>r</w:t>
            </w:r>
            <w:r w:rsidRPr="00C82506">
              <w:rPr>
                <w:rFonts w:ascii="Arial" w:eastAsia="Times New Roman" w:hAnsi="Arial" w:cs="Arial"/>
                <w:color w:val="000000"/>
                <w:sz w:val="16"/>
                <w:szCs w:val="16"/>
                <w:lang w:eastAsia="cs-CZ"/>
              </w:rPr>
              <w:t>mující o předání pacienta do ZZ nebo jiné posádce? Skutečně má výkon končit převzetím nové výzvy? To má být pacient ponechán na místě?</w:t>
            </w:r>
          </w:p>
          <w:p w14:paraId="208AFA49" w14:textId="77777777" w:rsidR="00BB2312" w:rsidRPr="00A57E84" w:rsidRDefault="00BB2312" w:rsidP="00A57E84">
            <w:pPr>
              <w:jc w:val="both"/>
              <w:rPr>
                <w:rFonts w:ascii="Arial" w:hAnsi="Arial" w:cs="Arial"/>
                <w:sz w:val="16"/>
                <w:szCs w:val="16"/>
              </w:rPr>
            </w:pPr>
          </w:p>
          <w:p w14:paraId="0EB08FA0" w14:textId="77777777" w:rsidR="00BB2312" w:rsidRPr="005965CC" w:rsidRDefault="00BB2312" w:rsidP="00C82506">
            <w:pPr>
              <w:pStyle w:val="Odstavecseseznamem"/>
              <w:numPr>
                <w:ilvl w:val="0"/>
                <w:numId w:val="40"/>
              </w:numPr>
              <w:spacing w:after="0" w:line="240" w:lineRule="auto"/>
              <w:ind w:left="179" w:hanging="179"/>
              <w:rPr>
                <w:rFonts w:ascii="Arial" w:eastAsia="Times New Roman" w:hAnsi="Arial" w:cs="Arial"/>
                <w:color w:val="000000"/>
                <w:sz w:val="16"/>
                <w:szCs w:val="16"/>
                <w:lang w:eastAsia="cs-CZ"/>
              </w:rPr>
            </w:pPr>
            <w:r w:rsidRPr="005965CC">
              <w:rPr>
                <w:rFonts w:ascii="Arial" w:hAnsi="Arial" w:cs="Arial"/>
                <w:sz w:val="16"/>
                <w:szCs w:val="16"/>
              </w:rPr>
              <w:t xml:space="preserve">V návaznosti na žádost a v této souvislosti si dovolujeme navrhnout úpravu </w:t>
            </w:r>
            <w:r w:rsidRPr="005965CC">
              <w:rPr>
                <w:rFonts w:ascii="Arial" w:hAnsi="Arial" w:cs="Arial"/>
                <w:b/>
                <w:sz w:val="16"/>
                <w:szCs w:val="16"/>
                <w:u w:val="single"/>
              </w:rPr>
              <w:t xml:space="preserve">Obsahu a </w:t>
            </w:r>
            <w:proofErr w:type="spellStart"/>
            <w:r w:rsidRPr="005965CC">
              <w:rPr>
                <w:rFonts w:ascii="Arial" w:hAnsi="Arial" w:cs="Arial"/>
                <w:b/>
                <w:sz w:val="16"/>
                <w:szCs w:val="16"/>
                <w:u w:val="single"/>
              </w:rPr>
              <w:t>rozshahu</w:t>
            </w:r>
            <w:proofErr w:type="spellEnd"/>
            <w:r w:rsidRPr="005965CC">
              <w:rPr>
                <w:rFonts w:ascii="Arial" w:hAnsi="Arial" w:cs="Arial"/>
                <w:sz w:val="16"/>
                <w:szCs w:val="16"/>
              </w:rPr>
              <w:t xml:space="preserve">: </w:t>
            </w:r>
            <w:r w:rsidRPr="005965CC">
              <w:rPr>
                <w:rFonts w:ascii="Arial" w:eastAsia="Times New Roman" w:hAnsi="Arial" w:cs="Arial"/>
                <w:i/>
                <w:color w:val="000000"/>
                <w:sz w:val="16"/>
                <w:szCs w:val="16"/>
                <w:lang w:eastAsia="cs-CZ"/>
              </w:rPr>
              <w:t>Neodkladná péče poskytovaná pacientovi samostatnou posádkou RZP na místě události, případně během jeho přepravy k cílovému poskytovateli akutní lůžkové péče v případě, že zdravotní stav není možno řešit na místě události. Nelze vykázat současně s výkonem 79111.</w:t>
            </w:r>
            <w:r w:rsidRPr="005965CC">
              <w:rPr>
                <w:rFonts w:ascii="Arial" w:eastAsia="Times New Roman" w:hAnsi="Arial" w:cs="Arial"/>
                <w:i/>
                <w:color w:val="000000"/>
                <w:sz w:val="16"/>
                <w:szCs w:val="16"/>
                <w:lang w:eastAsia="cs-CZ"/>
              </w:rPr>
              <w:br/>
            </w:r>
          </w:p>
          <w:p w14:paraId="26829D15" w14:textId="77777777" w:rsidR="00BB2312" w:rsidRPr="005965CC" w:rsidRDefault="00BB2312" w:rsidP="00C82506">
            <w:pPr>
              <w:pStyle w:val="Odstavecseseznamem"/>
              <w:numPr>
                <w:ilvl w:val="0"/>
                <w:numId w:val="39"/>
              </w:numPr>
              <w:spacing w:after="0" w:line="240" w:lineRule="auto"/>
              <w:ind w:left="179" w:hanging="179"/>
              <w:rPr>
                <w:rFonts w:ascii="Arial" w:eastAsia="Times New Roman" w:hAnsi="Arial" w:cs="Arial"/>
                <w:color w:val="000000"/>
                <w:sz w:val="16"/>
                <w:szCs w:val="16"/>
                <w:lang w:eastAsia="cs-CZ"/>
              </w:rPr>
            </w:pPr>
            <w:r w:rsidRPr="005965CC">
              <w:rPr>
                <w:rFonts w:ascii="Arial" w:eastAsia="Times New Roman" w:hAnsi="Arial" w:cs="Arial"/>
                <w:color w:val="000000"/>
                <w:sz w:val="16"/>
                <w:szCs w:val="16"/>
                <w:lang w:eastAsia="cs-CZ"/>
              </w:rPr>
              <w:t xml:space="preserve">V ZUM uvedeno: cévka odsávací a </w:t>
            </w:r>
            <w:proofErr w:type="spellStart"/>
            <w:r w:rsidRPr="005965CC">
              <w:rPr>
                <w:rFonts w:ascii="Arial" w:eastAsia="Times New Roman" w:hAnsi="Arial" w:cs="Arial"/>
                <w:color w:val="000000"/>
                <w:sz w:val="16"/>
                <w:szCs w:val="16"/>
                <w:lang w:eastAsia="cs-CZ"/>
              </w:rPr>
              <w:t>i.v</w:t>
            </w:r>
            <w:proofErr w:type="spellEnd"/>
            <w:r w:rsidRPr="005965CC">
              <w:rPr>
                <w:rFonts w:ascii="Arial" w:eastAsia="Times New Roman" w:hAnsi="Arial" w:cs="Arial"/>
                <w:color w:val="000000"/>
                <w:sz w:val="16"/>
                <w:szCs w:val="16"/>
                <w:lang w:eastAsia="cs-CZ"/>
              </w:rPr>
              <w:t xml:space="preserve">. kanyla. Nejedená se o ZUM. </w:t>
            </w:r>
            <w:r w:rsidRPr="005965CC">
              <w:rPr>
                <w:rFonts w:ascii="Arial" w:eastAsia="Times New Roman" w:hAnsi="Arial" w:cs="Arial"/>
                <w:color w:val="000000"/>
                <w:sz w:val="16"/>
                <w:szCs w:val="16"/>
                <w:lang w:eastAsia="cs-CZ"/>
              </w:rPr>
              <w:br/>
            </w:r>
          </w:p>
        </w:tc>
      </w:tr>
      <w:tr w:rsidR="00BB2312" w:rsidRPr="00F6658B" w14:paraId="70FC0A97" w14:textId="77777777" w:rsidTr="005A6FF5">
        <w:trPr>
          <w:trHeight w:val="1886"/>
        </w:trPr>
        <w:tc>
          <w:tcPr>
            <w:tcW w:w="993" w:type="dxa"/>
            <w:tcBorders>
              <w:top w:val="nil"/>
              <w:left w:val="single" w:sz="4" w:space="0" w:color="auto"/>
              <w:bottom w:val="single" w:sz="4" w:space="0" w:color="auto"/>
              <w:right w:val="single" w:sz="4" w:space="0" w:color="auto"/>
            </w:tcBorders>
            <w:shd w:val="clear" w:color="auto" w:fill="auto"/>
            <w:hideMark/>
          </w:tcPr>
          <w:p w14:paraId="18EEE6EE"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lastRenderedPageBreak/>
              <w:t>709</w:t>
            </w:r>
          </w:p>
        </w:tc>
        <w:tc>
          <w:tcPr>
            <w:tcW w:w="2268" w:type="dxa"/>
            <w:tcBorders>
              <w:top w:val="nil"/>
              <w:left w:val="nil"/>
              <w:bottom w:val="single" w:sz="4" w:space="0" w:color="auto"/>
              <w:right w:val="single" w:sz="4" w:space="0" w:color="auto"/>
            </w:tcBorders>
            <w:shd w:val="clear" w:color="auto" w:fill="auto"/>
            <w:hideMark/>
          </w:tcPr>
          <w:p w14:paraId="201DF53B"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06715</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 xml:space="preserve">PŘEDNEMOCNIČNÍ NEODKLADNÁ PÉČE, SLEDOVÁNÍ EV. TRANSPORT PACIENTA ZDRAVOTNICKÝM ZÁCHRANÁŘEM NEBO SESTROU PRO INTENZIVNÍ PÉČI Á 15 </w:t>
            </w:r>
            <w:proofErr w:type="gramStart"/>
            <w:r w:rsidRPr="00F6658B">
              <w:rPr>
                <w:rFonts w:ascii="Arial" w:eastAsia="Times New Roman" w:hAnsi="Arial" w:cs="Arial"/>
                <w:b/>
                <w:bCs/>
                <w:color w:val="000000"/>
                <w:sz w:val="16"/>
                <w:szCs w:val="16"/>
                <w:lang w:eastAsia="cs-CZ"/>
              </w:rPr>
              <w:t>MINUT - SETKÁVACÍ</w:t>
            </w:r>
            <w:proofErr w:type="gramEnd"/>
            <w:r w:rsidRPr="00F6658B">
              <w:rPr>
                <w:rFonts w:ascii="Arial" w:eastAsia="Times New Roman" w:hAnsi="Arial" w:cs="Arial"/>
                <w:b/>
                <w:bCs/>
                <w:color w:val="000000"/>
                <w:sz w:val="16"/>
                <w:szCs w:val="16"/>
                <w:lang w:eastAsia="cs-CZ"/>
              </w:rPr>
              <w:t xml:space="preserve"> SYSTÉM</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 xml:space="preserve">změnové řízení: </w:t>
            </w:r>
          </w:p>
        </w:tc>
        <w:tc>
          <w:tcPr>
            <w:tcW w:w="11624" w:type="dxa"/>
            <w:tcBorders>
              <w:top w:val="nil"/>
              <w:left w:val="nil"/>
              <w:bottom w:val="single" w:sz="4" w:space="0" w:color="auto"/>
              <w:right w:val="single" w:sz="4" w:space="0" w:color="auto"/>
            </w:tcBorders>
            <w:shd w:val="clear" w:color="auto" w:fill="auto"/>
            <w:hideMark/>
          </w:tcPr>
          <w:p w14:paraId="385597D3" w14:textId="77777777" w:rsidR="00BB2312" w:rsidRPr="005965CC" w:rsidRDefault="00BB2312" w:rsidP="00C82506">
            <w:pPr>
              <w:pStyle w:val="Odstavecseseznamem"/>
              <w:numPr>
                <w:ilvl w:val="0"/>
                <w:numId w:val="39"/>
              </w:numPr>
              <w:tabs>
                <w:tab w:val="left" w:pos="179"/>
              </w:tabs>
              <w:spacing w:after="0" w:line="240" w:lineRule="auto"/>
              <w:ind w:left="37" w:hanging="37"/>
              <w:rPr>
                <w:rFonts w:ascii="Arial" w:eastAsia="Times New Roman" w:hAnsi="Arial" w:cs="Arial"/>
                <w:b/>
                <w:sz w:val="16"/>
                <w:szCs w:val="16"/>
                <w:lang w:eastAsia="cs-CZ"/>
              </w:rPr>
            </w:pPr>
            <w:r w:rsidRPr="005965CC">
              <w:rPr>
                <w:rFonts w:ascii="Arial" w:eastAsia="Times New Roman" w:hAnsi="Arial" w:cs="Arial"/>
                <w:b/>
                <w:sz w:val="16"/>
                <w:szCs w:val="16"/>
                <w:lang w:eastAsia="cs-CZ"/>
              </w:rPr>
              <w:t>Viz výše obecná připomínka</w:t>
            </w:r>
          </w:p>
          <w:p w14:paraId="46AE46C1" w14:textId="77777777" w:rsidR="00BB2312" w:rsidRPr="005965CC" w:rsidRDefault="00BB2312" w:rsidP="00C82506">
            <w:pPr>
              <w:pStyle w:val="Odstavecseseznamem"/>
              <w:numPr>
                <w:ilvl w:val="0"/>
                <w:numId w:val="39"/>
              </w:numPr>
              <w:tabs>
                <w:tab w:val="left" w:pos="179"/>
              </w:tabs>
              <w:spacing w:after="0" w:line="240" w:lineRule="auto"/>
              <w:ind w:left="37" w:hanging="37"/>
              <w:rPr>
                <w:rFonts w:eastAsia="Times New Roman"/>
              </w:rPr>
            </w:pPr>
            <w:r w:rsidRPr="005965CC">
              <w:rPr>
                <w:rFonts w:ascii="Arial" w:hAnsi="Arial" w:cs="Arial"/>
                <w:sz w:val="16"/>
                <w:szCs w:val="16"/>
              </w:rPr>
              <w:t xml:space="preserve">V návaznosti na žádost a v této souvislosti si dovolujeme navrhnout úpravu </w:t>
            </w:r>
            <w:r w:rsidRPr="005965CC">
              <w:rPr>
                <w:rFonts w:ascii="Arial" w:hAnsi="Arial" w:cs="Arial"/>
                <w:b/>
                <w:sz w:val="16"/>
                <w:szCs w:val="16"/>
                <w:u w:val="single"/>
              </w:rPr>
              <w:t xml:space="preserve">Obsahu a </w:t>
            </w:r>
            <w:proofErr w:type="spellStart"/>
            <w:r w:rsidRPr="005965CC">
              <w:rPr>
                <w:rFonts w:ascii="Arial" w:hAnsi="Arial" w:cs="Arial"/>
                <w:b/>
                <w:sz w:val="16"/>
                <w:szCs w:val="16"/>
                <w:u w:val="single"/>
              </w:rPr>
              <w:t>rozshahu</w:t>
            </w:r>
            <w:proofErr w:type="spellEnd"/>
            <w:r w:rsidRPr="005965CC">
              <w:rPr>
                <w:rFonts w:ascii="Arial" w:hAnsi="Arial" w:cs="Arial"/>
                <w:sz w:val="16"/>
                <w:szCs w:val="16"/>
              </w:rPr>
              <w:t xml:space="preserve">: </w:t>
            </w:r>
            <w:r w:rsidRPr="005965CC">
              <w:rPr>
                <w:rFonts w:ascii="Arial" w:hAnsi="Arial" w:cs="Arial"/>
                <w:i/>
                <w:sz w:val="16"/>
                <w:szCs w:val="16"/>
              </w:rPr>
              <w:t>Neodkladná péče poskytovaná pacientovi posádkou RZP ve spolupráci s lékařem v systému rendez-vous (RV) na místě události, případně během jeho přepravy k cílovému poskytovateli akutní lůžkové péče v případě, že zdravotní stav není možno řešit na místě události. Nelze vykázat současně s výkonem 06713.</w:t>
            </w:r>
          </w:p>
          <w:p w14:paraId="26DD306F" w14:textId="77777777" w:rsidR="00BB2312" w:rsidRDefault="00BB2312" w:rsidP="000140C8">
            <w:pPr>
              <w:spacing w:after="0" w:line="240" w:lineRule="auto"/>
              <w:rPr>
                <w:rFonts w:ascii="Arial" w:eastAsia="Times New Roman" w:hAnsi="Arial" w:cs="Arial"/>
                <w:b/>
                <w:color w:val="00B050"/>
                <w:sz w:val="16"/>
                <w:szCs w:val="16"/>
                <w:lang w:eastAsia="cs-CZ"/>
              </w:rPr>
            </w:pPr>
          </w:p>
          <w:p w14:paraId="0E97CF65" w14:textId="77777777" w:rsidR="00BB2312" w:rsidRPr="00F6658B" w:rsidRDefault="00BB2312" w:rsidP="000140C8">
            <w:pPr>
              <w:spacing w:after="0" w:line="240" w:lineRule="auto"/>
              <w:rPr>
                <w:rFonts w:ascii="Arial" w:eastAsia="Times New Roman" w:hAnsi="Arial" w:cs="Arial"/>
                <w:color w:val="000000"/>
                <w:sz w:val="16"/>
                <w:szCs w:val="16"/>
                <w:lang w:eastAsia="cs-CZ"/>
              </w:rPr>
            </w:pPr>
          </w:p>
        </w:tc>
      </w:tr>
      <w:tr w:rsidR="00BB2312" w:rsidRPr="00F6658B" w14:paraId="38870B1F" w14:textId="77777777" w:rsidTr="005A6FF5">
        <w:trPr>
          <w:trHeight w:val="1824"/>
        </w:trPr>
        <w:tc>
          <w:tcPr>
            <w:tcW w:w="993" w:type="dxa"/>
            <w:tcBorders>
              <w:top w:val="nil"/>
              <w:left w:val="single" w:sz="4" w:space="0" w:color="auto"/>
              <w:bottom w:val="single" w:sz="4" w:space="0" w:color="auto"/>
              <w:right w:val="single" w:sz="4" w:space="0" w:color="auto"/>
            </w:tcBorders>
            <w:shd w:val="clear" w:color="auto" w:fill="auto"/>
            <w:hideMark/>
          </w:tcPr>
          <w:p w14:paraId="102F25D7"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709</w:t>
            </w:r>
          </w:p>
        </w:tc>
        <w:tc>
          <w:tcPr>
            <w:tcW w:w="2268" w:type="dxa"/>
            <w:tcBorders>
              <w:top w:val="nil"/>
              <w:left w:val="nil"/>
              <w:bottom w:val="single" w:sz="4" w:space="0" w:color="auto"/>
              <w:right w:val="single" w:sz="4" w:space="0" w:color="auto"/>
            </w:tcBorders>
            <w:shd w:val="clear" w:color="auto" w:fill="auto"/>
            <w:hideMark/>
          </w:tcPr>
          <w:p w14:paraId="7BCB5AA1"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79111</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LÉKAŘSKÉ VYŠETŘENÍ A ODBORNÁ PŘEDNEMOCNIČNÍ NEODKLADNÁ PÉČE Á 15 MINUT, POSKYTOVANÉ LÉKAŘEM ZDRAVOTNICKÉ ZÁCHRANNÉ SLUŽBY</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změnové řízení: změna obsahu výkonu</w:t>
            </w:r>
          </w:p>
        </w:tc>
        <w:tc>
          <w:tcPr>
            <w:tcW w:w="11624" w:type="dxa"/>
            <w:tcBorders>
              <w:top w:val="nil"/>
              <w:left w:val="nil"/>
              <w:bottom w:val="single" w:sz="4" w:space="0" w:color="auto"/>
              <w:right w:val="single" w:sz="4" w:space="0" w:color="auto"/>
            </w:tcBorders>
            <w:shd w:val="clear" w:color="auto" w:fill="auto"/>
            <w:hideMark/>
          </w:tcPr>
          <w:p w14:paraId="4360D52A" w14:textId="77777777" w:rsidR="00BB2312" w:rsidRPr="005965CC" w:rsidRDefault="00BB2312" w:rsidP="00C82506">
            <w:pPr>
              <w:pStyle w:val="Odstavecseseznamem"/>
              <w:numPr>
                <w:ilvl w:val="0"/>
                <w:numId w:val="39"/>
              </w:numPr>
              <w:tabs>
                <w:tab w:val="left" w:pos="179"/>
              </w:tabs>
              <w:spacing w:after="0" w:line="240" w:lineRule="auto"/>
              <w:ind w:left="179" w:hanging="179"/>
              <w:rPr>
                <w:rFonts w:ascii="Arial" w:eastAsia="Times New Roman" w:hAnsi="Arial" w:cs="Arial"/>
                <w:color w:val="000000"/>
                <w:sz w:val="16"/>
                <w:szCs w:val="16"/>
                <w:lang w:eastAsia="cs-CZ"/>
              </w:rPr>
            </w:pPr>
            <w:r w:rsidRPr="005965CC">
              <w:rPr>
                <w:rFonts w:ascii="Arial" w:eastAsia="Times New Roman" w:hAnsi="Arial" w:cs="Arial"/>
                <w:b/>
                <w:sz w:val="16"/>
                <w:szCs w:val="16"/>
                <w:lang w:eastAsia="cs-CZ"/>
              </w:rPr>
              <w:t>Viz výše obecná připomínka</w:t>
            </w:r>
          </w:p>
          <w:p w14:paraId="74DE7DB4" w14:textId="77777777" w:rsidR="00BB2312" w:rsidRPr="00C82506" w:rsidRDefault="00BB2312" w:rsidP="00C82506">
            <w:pPr>
              <w:pStyle w:val="Odstavecseseznamem"/>
              <w:numPr>
                <w:ilvl w:val="0"/>
                <w:numId w:val="39"/>
              </w:numPr>
              <w:tabs>
                <w:tab w:val="left" w:pos="179"/>
              </w:tabs>
              <w:spacing w:after="0" w:line="240" w:lineRule="auto"/>
              <w:ind w:left="179" w:hanging="179"/>
              <w:rPr>
                <w:rFonts w:ascii="Arial" w:eastAsia="Times New Roman" w:hAnsi="Arial" w:cs="Arial"/>
                <w:color w:val="000000"/>
                <w:sz w:val="16"/>
                <w:szCs w:val="16"/>
                <w:lang w:eastAsia="cs-CZ"/>
              </w:rPr>
            </w:pPr>
            <w:r w:rsidRPr="005965CC">
              <w:rPr>
                <w:rFonts w:ascii="Arial" w:hAnsi="Arial" w:cs="Arial"/>
                <w:sz w:val="16"/>
                <w:szCs w:val="16"/>
              </w:rPr>
              <w:t xml:space="preserve">V návaznosti na žádost a v této souvislosti si dovolujeme navrhnout úpravu </w:t>
            </w:r>
            <w:r w:rsidRPr="005965CC">
              <w:rPr>
                <w:rFonts w:ascii="Arial" w:hAnsi="Arial" w:cs="Arial"/>
                <w:b/>
                <w:sz w:val="16"/>
                <w:szCs w:val="16"/>
                <w:u w:val="single"/>
              </w:rPr>
              <w:t xml:space="preserve">Obsahu a </w:t>
            </w:r>
            <w:proofErr w:type="spellStart"/>
            <w:r w:rsidRPr="005965CC">
              <w:rPr>
                <w:rFonts w:ascii="Arial" w:hAnsi="Arial" w:cs="Arial"/>
                <w:b/>
                <w:sz w:val="16"/>
                <w:szCs w:val="16"/>
                <w:u w:val="single"/>
              </w:rPr>
              <w:t>rozshahu</w:t>
            </w:r>
            <w:proofErr w:type="spellEnd"/>
            <w:r>
              <w:rPr>
                <w:rFonts w:ascii="Arial" w:hAnsi="Arial" w:cs="Arial"/>
                <w:b/>
                <w:sz w:val="16"/>
                <w:szCs w:val="16"/>
                <w:u w:val="single"/>
              </w:rPr>
              <w:t xml:space="preserve">: </w:t>
            </w:r>
            <w:r w:rsidRPr="005965CC">
              <w:rPr>
                <w:rFonts w:ascii="Arial" w:eastAsia="Times New Roman" w:hAnsi="Arial" w:cs="Arial"/>
                <w:i/>
                <w:color w:val="000000"/>
                <w:sz w:val="16"/>
                <w:szCs w:val="16"/>
                <w:lang w:eastAsia="cs-CZ"/>
              </w:rPr>
              <w:t>Veškeré úkony přednemocniční neodkladné péče prováděné lékařem posádky RLP směřující k zajištění a podpoře životních funkcí pacienta, zmírnění nebo odstranění bolesti, případně veškeré úkony prováděné s cílem realizace bezpečného transportu pacienta k poskytovateli akutní lůžkové péče v případě, že zdravotní stav není možno řešit na místě události.</w:t>
            </w:r>
          </w:p>
          <w:p w14:paraId="16894D3E" w14:textId="77777777" w:rsidR="00BB2312" w:rsidRPr="00C82506" w:rsidRDefault="00BB2312" w:rsidP="00C82506">
            <w:pPr>
              <w:pStyle w:val="Odstavecseseznamem"/>
              <w:numPr>
                <w:ilvl w:val="0"/>
                <w:numId w:val="39"/>
              </w:numPr>
              <w:spacing w:after="0" w:line="240" w:lineRule="auto"/>
              <w:ind w:left="179" w:hanging="179"/>
              <w:rPr>
                <w:rFonts w:ascii="Arial" w:eastAsia="Times New Roman" w:hAnsi="Arial" w:cs="Arial"/>
                <w:color w:val="000000"/>
                <w:sz w:val="16"/>
                <w:szCs w:val="16"/>
                <w:lang w:eastAsia="cs-CZ"/>
              </w:rPr>
            </w:pPr>
            <w:r w:rsidRPr="00C82506">
              <w:rPr>
                <w:rFonts w:ascii="Arial" w:eastAsia="Times New Roman" w:hAnsi="Arial" w:cs="Arial"/>
                <w:color w:val="000000"/>
                <w:sz w:val="16"/>
                <w:szCs w:val="16"/>
                <w:lang w:eastAsia="cs-CZ"/>
              </w:rPr>
              <w:t>Z Jakého důvodu byl odstraněn text info</w:t>
            </w:r>
            <w:r>
              <w:rPr>
                <w:rFonts w:ascii="Arial" w:eastAsia="Times New Roman" w:hAnsi="Arial" w:cs="Arial"/>
                <w:color w:val="000000"/>
                <w:sz w:val="16"/>
                <w:szCs w:val="16"/>
                <w:lang w:eastAsia="cs-CZ"/>
              </w:rPr>
              <w:t>r</w:t>
            </w:r>
            <w:r w:rsidRPr="00C82506">
              <w:rPr>
                <w:rFonts w:ascii="Arial" w:eastAsia="Times New Roman" w:hAnsi="Arial" w:cs="Arial"/>
                <w:color w:val="000000"/>
                <w:sz w:val="16"/>
                <w:szCs w:val="16"/>
                <w:lang w:eastAsia="cs-CZ"/>
              </w:rPr>
              <w:t>mující o předání pacienta do ZZ nebo jiné posádce? Skutečně má výkon končit převzetím nové výzvy? To má být pacient ponechán na místě?</w:t>
            </w:r>
          </w:p>
          <w:p w14:paraId="2C64F7E6" w14:textId="77777777" w:rsidR="00BB2312" w:rsidRPr="00C82506" w:rsidRDefault="00BB2312" w:rsidP="00C82506">
            <w:pPr>
              <w:tabs>
                <w:tab w:val="left" w:pos="179"/>
              </w:tabs>
              <w:spacing w:after="0" w:line="240" w:lineRule="auto"/>
              <w:rPr>
                <w:rFonts w:ascii="Arial" w:eastAsia="Times New Roman" w:hAnsi="Arial" w:cs="Arial"/>
                <w:color w:val="000000"/>
                <w:sz w:val="16"/>
                <w:szCs w:val="16"/>
                <w:lang w:eastAsia="cs-CZ"/>
              </w:rPr>
            </w:pPr>
            <w:r w:rsidRPr="00C82506">
              <w:rPr>
                <w:rFonts w:ascii="Arial" w:eastAsia="Times New Roman" w:hAnsi="Arial" w:cs="Arial"/>
                <w:i/>
                <w:color w:val="000000"/>
                <w:sz w:val="16"/>
                <w:szCs w:val="16"/>
                <w:lang w:eastAsia="cs-CZ"/>
              </w:rPr>
              <w:br/>
            </w:r>
            <w:r w:rsidRPr="00C82506">
              <w:rPr>
                <w:rFonts w:ascii="Arial" w:eastAsia="Times New Roman" w:hAnsi="Arial" w:cs="Arial"/>
                <w:color w:val="000000"/>
                <w:sz w:val="16"/>
                <w:szCs w:val="16"/>
                <w:lang w:eastAsia="cs-CZ"/>
              </w:rPr>
              <w:br/>
            </w:r>
            <w:r w:rsidRPr="00C82506">
              <w:rPr>
                <w:rFonts w:ascii="Arial" w:eastAsia="Times New Roman" w:hAnsi="Arial" w:cs="Arial"/>
                <w:color w:val="000000"/>
                <w:sz w:val="16"/>
                <w:szCs w:val="16"/>
                <w:lang w:eastAsia="cs-CZ"/>
              </w:rPr>
              <w:br/>
            </w:r>
          </w:p>
        </w:tc>
      </w:tr>
      <w:tr w:rsidR="00BB2312" w:rsidRPr="00F6658B" w14:paraId="2B2D8B7C" w14:textId="77777777" w:rsidTr="005A6FF5">
        <w:trPr>
          <w:trHeight w:val="123"/>
        </w:trPr>
        <w:tc>
          <w:tcPr>
            <w:tcW w:w="993" w:type="dxa"/>
            <w:tcBorders>
              <w:top w:val="nil"/>
              <w:left w:val="single" w:sz="4" w:space="0" w:color="auto"/>
              <w:bottom w:val="single" w:sz="4" w:space="0" w:color="auto"/>
              <w:right w:val="single" w:sz="4" w:space="0" w:color="auto"/>
            </w:tcBorders>
            <w:shd w:val="clear" w:color="auto" w:fill="auto"/>
            <w:hideMark/>
          </w:tcPr>
          <w:p w14:paraId="2FC27290"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709</w:t>
            </w:r>
          </w:p>
        </w:tc>
        <w:tc>
          <w:tcPr>
            <w:tcW w:w="2268" w:type="dxa"/>
            <w:tcBorders>
              <w:top w:val="nil"/>
              <w:left w:val="nil"/>
              <w:bottom w:val="single" w:sz="4" w:space="0" w:color="auto"/>
              <w:right w:val="single" w:sz="4" w:space="0" w:color="auto"/>
            </w:tcBorders>
            <w:shd w:val="clear" w:color="auto" w:fill="auto"/>
            <w:hideMark/>
          </w:tcPr>
          <w:p w14:paraId="51B1D108"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79203</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SIGNÁLNÍ VÝKON PRO IDENTIFIKACI VÝJEZDOVÉ SKUPINY VEDENÉ ZDRAVOTNICKÝM ZÁCHRANÁŘEM PRO URGENTNÍ MEDICÍNU V ODBORNOSTI 709 A 799</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změnové řízení: změna popisu a obsahu výkonu</w:t>
            </w:r>
          </w:p>
        </w:tc>
        <w:tc>
          <w:tcPr>
            <w:tcW w:w="11624" w:type="dxa"/>
            <w:tcBorders>
              <w:top w:val="nil"/>
              <w:left w:val="nil"/>
              <w:bottom w:val="single" w:sz="4" w:space="0" w:color="auto"/>
              <w:right w:val="single" w:sz="4" w:space="0" w:color="auto"/>
            </w:tcBorders>
            <w:shd w:val="clear" w:color="auto" w:fill="auto"/>
            <w:hideMark/>
          </w:tcPr>
          <w:p w14:paraId="2DAD0E21" w14:textId="77777777" w:rsidR="00BB2312" w:rsidRPr="00C82506" w:rsidRDefault="00BB2312" w:rsidP="00C82506">
            <w:pPr>
              <w:pStyle w:val="Odstavecseseznamem"/>
              <w:numPr>
                <w:ilvl w:val="0"/>
                <w:numId w:val="41"/>
              </w:numPr>
              <w:spacing w:after="0" w:line="240" w:lineRule="auto"/>
              <w:ind w:left="179" w:hanging="179"/>
              <w:rPr>
                <w:rFonts w:ascii="Arial" w:eastAsia="Times New Roman" w:hAnsi="Arial" w:cs="Arial"/>
                <w:sz w:val="16"/>
                <w:szCs w:val="16"/>
                <w:lang w:eastAsia="cs-CZ"/>
              </w:rPr>
            </w:pPr>
            <w:r w:rsidRPr="00C82506">
              <w:rPr>
                <w:rFonts w:ascii="Arial" w:eastAsia="Times New Roman" w:hAnsi="Arial" w:cs="Arial"/>
                <w:bCs/>
                <w:sz w:val="16"/>
                <w:szCs w:val="16"/>
                <w:lang w:eastAsia="cs-CZ"/>
              </w:rPr>
              <w:t>Souhlasíme s doplněním výkonu 06717</w:t>
            </w:r>
            <w:r w:rsidRPr="00C82506">
              <w:rPr>
                <w:rFonts w:ascii="Arial" w:hAnsi="Arial" w:cs="Arial"/>
                <w:color w:val="333333"/>
                <w:sz w:val="16"/>
                <w:szCs w:val="16"/>
                <w:shd w:val="clear" w:color="auto" w:fill="FFFFFF"/>
              </w:rPr>
              <w:t xml:space="preserve"> PŘEDNEMOCNIČNÍ NEODKLADNÁ </w:t>
            </w:r>
            <w:proofErr w:type="gramStart"/>
            <w:r w:rsidRPr="00C82506">
              <w:rPr>
                <w:rFonts w:ascii="Arial" w:hAnsi="Arial" w:cs="Arial"/>
                <w:color w:val="333333"/>
                <w:sz w:val="16"/>
                <w:szCs w:val="16"/>
                <w:shd w:val="clear" w:color="auto" w:fill="FFFFFF"/>
              </w:rPr>
              <w:t>PÉČE - NEODKLADNÁ</w:t>
            </w:r>
            <w:proofErr w:type="gramEnd"/>
            <w:r w:rsidRPr="00C82506">
              <w:rPr>
                <w:rFonts w:ascii="Arial" w:hAnsi="Arial" w:cs="Arial"/>
                <w:color w:val="333333"/>
                <w:sz w:val="16"/>
                <w:szCs w:val="16"/>
                <w:shd w:val="clear" w:color="auto" w:fill="FFFFFF"/>
              </w:rPr>
              <w:t xml:space="preserve"> PŘEPRAVA MEZI POSKYTOVATELI ZDRAVOTNÍCH </w:t>
            </w:r>
            <w:proofErr w:type="gramStart"/>
            <w:r w:rsidRPr="00C82506">
              <w:rPr>
                <w:rFonts w:ascii="Arial" w:hAnsi="Arial" w:cs="Arial"/>
                <w:color w:val="333333"/>
                <w:sz w:val="16"/>
                <w:szCs w:val="16"/>
                <w:shd w:val="clear" w:color="auto" w:fill="FFFFFF"/>
              </w:rPr>
              <w:t>SLUŽEB - RYCHLÁ</w:t>
            </w:r>
            <w:proofErr w:type="gramEnd"/>
            <w:r w:rsidRPr="00C82506">
              <w:rPr>
                <w:rFonts w:ascii="Arial" w:hAnsi="Arial" w:cs="Arial"/>
                <w:color w:val="333333"/>
                <w:sz w:val="16"/>
                <w:szCs w:val="16"/>
                <w:shd w:val="clear" w:color="auto" w:fill="FFFFFF"/>
              </w:rPr>
              <w:t xml:space="preserve"> ZDRAVOTNICKÁ POMOC (RZP)</w:t>
            </w:r>
          </w:p>
          <w:p w14:paraId="6303C2E1" w14:textId="77777777" w:rsidR="00BB2312" w:rsidRPr="00C82506" w:rsidRDefault="00BB2312" w:rsidP="00C82506">
            <w:pPr>
              <w:pStyle w:val="Odstavecseseznamem"/>
              <w:numPr>
                <w:ilvl w:val="0"/>
                <w:numId w:val="41"/>
              </w:numPr>
              <w:spacing w:after="0" w:line="240" w:lineRule="auto"/>
              <w:ind w:left="179" w:hanging="179"/>
              <w:rPr>
                <w:rFonts w:ascii="Arial" w:eastAsia="Times New Roman" w:hAnsi="Arial" w:cs="Arial"/>
                <w:color w:val="000000"/>
                <w:sz w:val="16"/>
                <w:szCs w:val="16"/>
                <w:lang w:eastAsia="cs-CZ"/>
              </w:rPr>
            </w:pPr>
            <w:r w:rsidRPr="00C82506">
              <w:rPr>
                <w:rFonts w:ascii="Arial" w:eastAsia="Times New Roman" w:hAnsi="Arial" w:cs="Arial"/>
                <w:color w:val="000000"/>
                <w:sz w:val="16"/>
                <w:szCs w:val="16"/>
                <w:lang w:eastAsia="cs-CZ"/>
              </w:rPr>
              <w:t>Z Jakého důvodu byl odstraněn text info</w:t>
            </w:r>
            <w:r>
              <w:rPr>
                <w:rFonts w:ascii="Arial" w:eastAsia="Times New Roman" w:hAnsi="Arial" w:cs="Arial"/>
                <w:color w:val="000000"/>
                <w:sz w:val="16"/>
                <w:szCs w:val="16"/>
                <w:lang w:eastAsia="cs-CZ"/>
              </w:rPr>
              <w:t>r</w:t>
            </w:r>
            <w:r w:rsidRPr="00C82506">
              <w:rPr>
                <w:rFonts w:ascii="Arial" w:eastAsia="Times New Roman" w:hAnsi="Arial" w:cs="Arial"/>
                <w:color w:val="000000"/>
                <w:sz w:val="16"/>
                <w:szCs w:val="16"/>
                <w:lang w:eastAsia="cs-CZ"/>
              </w:rPr>
              <w:t>mující o předání pacienta do ZZ nebo jiné posádce? Skutečně má výkon končit převzetím nové výzvy? To má být pacient ponechán na místě?</w:t>
            </w:r>
          </w:p>
          <w:p w14:paraId="2258291A" w14:textId="77777777" w:rsidR="00BB2312" w:rsidRPr="00C82506" w:rsidRDefault="00BB2312" w:rsidP="00C82506">
            <w:pPr>
              <w:spacing w:after="0" w:line="240" w:lineRule="auto"/>
              <w:rPr>
                <w:rFonts w:ascii="Arial" w:eastAsia="Times New Roman" w:hAnsi="Arial" w:cs="Arial"/>
                <w:color w:val="000000"/>
                <w:sz w:val="16"/>
                <w:szCs w:val="16"/>
                <w:lang w:eastAsia="cs-CZ"/>
              </w:rPr>
            </w:pPr>
            <w:r w:rsidRPr="00C82506">
              <w:rPr>
                <w:rFonts w:ascii="Arial" w:eastAsia="Times New Roman" w:hAnsi="Arial" w:cs="Arial"/>
                <w:color w:val="000000"/>
                <w:sz w:val="16"/>
                <w:szCs w:val="16"/>
                <w:lang w:eastAsia="cs-CZ"/>
              </w:rPr>
              <w:br/>
            </w:r>
          </w:p>
        </w:tc>
      </w:tr>
      <w:tr w:rsidR="00BB2312" w:rsidRPr="00F6658B" w14:paraId="633156BD" w14:textId="77777777" w:rsidTr="005A6FF5">
        <w:trPr>
          <w:trHeight w:val="974"/>
        </w:trPr>
        <w:tc>
          <w:tcPr>
            <w:tcW w:w="993" w:type="dxa"/>
            <w:tcBorders>
              <w:top w:val="nil"/>
              <w:left w:val="single" w:sz="4" w:space="0" w:color="auto"/>
              <w:bottom w:val="single" w:sz="4" w:space="0" w:color="auto"/>
              <w:right w:val="single" w:sz="4" w:space="0" w:color="auto"/>
            </w:tcBorders>
            <w:shd w:val="clear" w:color="auto" w:fill="auto"/>
            <w:hideMark/>
          </w:tcPr>
          <w:p w14:paraId="0D4CE100"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801</w:t>
            </w:r>
          </w:p>
        </w:tc>
        <w:tc>
          <w:tcPr>
            <w:tcW w:w="2268" w:type="dxa"/>
            <w:tcBorders>
              <w:top w:val="nil"/>
              <w:left w:val="nil"/>
              <w:bottom w:val="single" w:sz="4" w:space="0" w:color="auto"/>
              <w:right w:val="single" w:sz="4" w:space="0" w:color="auto"/>
            </w:tcBorders>
            <w:shd w:val="clear" w:color="auto" w:fill="auto"/>
            <w:hideMark/>
          </w:tcPr>
          <w:p w14:paraId="59608561"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81712</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KVANTITATIVNÍ STANOVENÍ GLIADIN IMUNOGENNÍCH PEPTIDŮ VE STOLICI</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 xml:space="preserve">nový výkon (projednáváno </w:t>
            </w:r>
            <w:r w:rsidRPr="00F6658B">
              <w:rPr>
                <w:rFonts w:ascii="Arial" w:eastAsia="Times New Roman" w:hAnsi="Arial" w:cs="Arial"/>
                <w:b/>
                <w:bCs/>
                <w:color w:val="000000"/>
                <w:sz w:val="16"/>
                <w:szCs w:val="16"/>
                <w:lang w:eastAsia="cs-CZ"/>
              </w:rPr>
              <w:lastRenderedPageBreak/>
              <w:t>na PS 14.3.2024 a 5.9.2024 - ani na jedné PS neodsouhlaseno)</w:t>
            </w:r>
          </w:p>
        </w:tc>
        <w:tc>
          <w:tcPr>
            <w:tcW w:w="11624" w:type="dxa"/>
            <w:tcBorders>
              <w:top w:val="nil"/>
              <w:left w:val="nil"/>
              <w:bottom w:val="single" w:sz="4" w:space="0" w:color="auto"/>
              <w:right w:val="single" w:sz="4" w:space="0" w:color="auto"/>
            </w:tcBorders>
            <w:shd w:val="clear" w:color="auto" w:fill="auto"/>
            <w:hideMark/>
          </w:tcPr>
          <w:p w14:paraId="66E9C5E8" w14:textId="77777777" w:rsidR="00BB2312" w:rsidRDefault="00BB2312" w:rsidP="00EF4FC7">
            <w:pPr>
              <w:pStyle w:val="Odstavecseseznamem"/>
              <w:numPr>
                <w:ilvl w:val="0"/>
                <w:numId w:val="42"/>
              </w:numPr>
              <w:tabs>
                <w:tab w:val="left" w:pos="37"/>
                <w:tab w:val="left" w:pos="179"/>
              </w:tabs>
              <w:spacing w:after="0" w:line="240" w:lineRule="auto"/>
              <w:ind w:left="179" w:hanging="179"/>
              <w:rPr>
                <w:rFonts w:ascii="Arial" w:eastAsia="Times New Roman" w:hAnsi="Arial" w:cs="Arial"/>
                <w:color w:val="000000"/>
                <w:sz w:val="16"/>
                <w:szCs w:val="16"/>
                <w:lang w:eastAsia="cs-CZ"/>
              </w:rPr>
            </w:pPr>
            <w:r w:rsidRPr="00D10ABC">
              <w:rPr>
                <w:rFonts w:ascii="Arial" w:eastAsia="Times New Roman" w:hAnsi="Arial" w:cs="Arial"/>
                <w:color w:val="000000"/>
                <w:sz w:val="16"/>
                <w:szCs w:val="16"/>
                <w:lang w:eastAsia="cs-CZ"/>
              </w:rPr>
              <w:lastRenderedPageBreak/>
              <w:t>Výkon byl v PS SZV opakovaně neschválen (3/2024, 9/</w:t>
            </w:r>
            <w:proofErr w:type="gramStart"/>
            <w:r w:rsidRPr="00D10ABC">
              <w:rPr>
                <w:rFonts w:ascii="Arial" w:eastAsia="Times New Roman" w:hAnsi="Arial" w:cs="Arial"/>
                <w:color w:val="000000"/>
                <w:sz w:val="16"/>
                <w:szCs w:val="16"/>
                <w:lang w:eastAsia="cs-CZ"/>
              </w:rPr>
              <w:t>2024 .</w:t>
            </w:r>
            <w:proofErr w:type="gramEnd"/>
            <w:r w:rsidRPr="00D10ABC">
              <w:rPr>
                <w:rFonts w:ascii="Arial" w:eastAsia="Times New Roman" w:hAnsi="Arial" w:cs="Arial"/>
                <w:color w:val="000000"/>
                <w:sz w:val="16"/>
                <w:szCs w:val="16"/>
                <w:lang w:eastAsia="cs-CZ"/>
              </w:rPr>
              <w:t xml:space="preserve"> Nedošlo k úpravě RL, ani nebyly doloženy nové </w:t>
            </w:r>
            <w:proofErr w:type="gramStart"/>
            <w:r w:rsidRPr="00D10ABC">
              <w:rPr>
                <w:rFonts w:ascii="Arial" w:eastAsia="Times New Roman" w:hAnsi="Arial" w:cs="Arial"/>
                <w:color w:val="000000"/>
                <w:sz w:val="16"/>
                <w:szCs w:val="16"/>
                <w:lang w:eastAsia="cs-CZ"/>
              </w:rPr>
              <w:t>skutečnosti....</w:t>
            </w:r>
            <w:proofErr w:type="gramEnd"/>
            <w:r w:rsidRPr="00D10ABC">
              <w:rPr>
                <w:rFonts w:ascii="Arial" w:eastAsia="Times New Roman" w:hAnsi="Arial" w:cs="Arial"/>
                <w:color w:val="000000"/>
                <w:sz w:val="16"/>
                <w:szCs w:val="16"/>
                <w:lang w:eastAsia="cs-CZ"/>
              </w:rPr>
              <w:br/>
              <w:t>viz připomínky z minulého předložení:</w:t>
            </w:r>
            <w:r w:rsidRPr="00D10ABC">
              <w:rPr>
                <w:rFonts w:ascii="Arial" w:eastAsia="Times New Roman" w:hAnsi="Arial" w:cs="Arial"/>
                <w:color w:val="000000"/>
                <w:sz w:val="16"/>
                <w:szCs w:val="16"/>
                <w:lang w:eastAsia="cs-CZ"/>
              </w:rPr>
              <w:br/>
              <w:t xml:space="preserve">Navržený test prokazuje jen míru dodržování bezlepkové diety, jedná se v podstatě o hlídání dodržování </w:t>
            </w:r>
            <w:proofErr w:type="gramStart"/>
            <w:r w:rsidRPr="00D10ABC">
              <w:rPr>
                <w:rFonts w:ascii="Arial" w:eastAsia="Times New Roman" w:hAnsi="Arial" w:cs="Arial"/>
                <w:color w:val="000000"/>
                <w:sz w:val="16"/>
                <w:szCs w:val="16"/>
                <w:lang w:eastAsia="cs-CZ"/>
              </w:rPr>
              <w:t xml:space="preserve">diety - </w:t>
            </w:r>
            <w:proofErr w:type="spellStart"/>
            <w:r w:rsidRPr="00D10ABC">
              <w:rPr>
                <w:rFonts w:ascii="Arial" w:eastAsia="Times New Roman" w:hAnsi="Arial" w:cs="Arial"/>
                <w:color w:val="000000"/>
                <w:sz w:val="16"/>
                <w:szCs w:val="16"/>
                <w:lang w:eastAsia="cs-CZ"/>
              </w:rPr>
              <w:t>compliance</w:t>
            </w:r>
            <w:proofErr w:type="spellEnd"/>
            <w:proofErr w:type="gramEnd"/>
            <w:r w:rsidRPr="00D10ABC">
              <w:rPr>
                <w:rFonts w:ascii="Arial" w:eastAsia="Times New Roman" w:hAnsi="Arial" w:cs="Arial"/>
                <w:color w:val="000000"/>
                <w:sz w:val="16"/>
                <w:szCs w:val="16"/>
                <w:lang w:eastAsia="cs-CZ"/>
              </w:rPr>
              <w:t xml:space="preserve"> pacienta. Při dodržení diety je přínos vyšetření sporný.</w:t>
            </w:r>
            <w:r w:rsidRPr="00D10ABC">
              <w:rPr>
                <w:rFonts w:ascii="Arial" w:eastAsia="Times New Roman" w:hAnsi="Arial" w:cs="Arial"/>
                <w:color w:val="000000"/>
                <w:sz w:val="16"/>
                <w:szCs w:val="16"/>
                <w:lang w:eastAsia="cs-CZ"/>
              </w:rPr>
              <w:br/>
              <w:t xml:space="preserve">Dále, dle sdělení na předchozí PS </w:t>
            </w:r>
            <w:proofErr w:type="gramStart"/>
            <w:r w:rsidRPr="00D10ABC">
              <w:rPr>
                <w:rFonts w:ascii="Arial" w:eastAsia="Times New Roman" w:hAnsi="Arial" w:cs="Arial"/>
                <w:color w:val="000000"/>
                <w:sz w:val="16"/>
                <w:szCs w:val="16"/>
                <w:lang w:eastAsia="cs-CZ"/>
              </w:rPr>
              <w:t>SZV - vyšetření</w:t>
            </w:r>
            <w:proofErr w:type="gramEnd"/>
            <w:r w:rsidRPr="00D10ABC">
              <w:rPr>
                <w:rFonts w:ascii="Arial" w:eastAsia="Times New Roman" w:hAnsi="Arial" w:cs="Arial"/>
                <w:color w:val="000000"/>
                <w:sz w:val="16"/>
                <w:szCs w:val="16"/>
                <w:lang w:eastAsia="cs-CZ"/>
              </w:rPr>
              <w:t xml:space="preserve"> testuje jen krátkodobý efekt, např. v případě krátkodobého dodržování diety bude marker v pořádku. Není tedy zcela jasný přínos vyšetření.</w:t>
            </w:r>
          </w:p>
          <w:p w14:paraId="315A5629" w14:textId="77777777" w:rsidR="00BB2312" w:rsidRPr="005F3337" w:rsidRDefault="00BB2312" w:rsidP="00EF4FC7">
            <w:pPr>
              <w:pStyle w:val="Odstavecseseznamem"/>
              <w:numPr>
                <w:ilvl w:val="0"/>
                <w:numId w:val="42"/>
              </w:numPr>
              <w:tabs>
                <w:tab w:val="left" w:pos="37"/>
                <w:tab w:val="left" w:pos="179"/>
              </w:tabs>
              <w:spacing w:after="0" w:line="240" w:lineRule="auto"/>
              <w:ind w:left="179" w:hanging="179"/>
              <w:rPr>
                <w:rFonts w:ascii="Arial" w:hAnsi="Arial" w:cs="Arial"/>
                <w:sz w:val="16"/>
                <w:szCs w:val="16"/>
              </w:rPr>
            </w:pPr>
            <w:r w:rsidRPr="005F3337">
              <w:rPr>
                <w:rFonts w:ascii="Arial" w:eastAsia="Times New Roman" w:hAnsi="Arial" w:cs="Arial"/>
                <w:b/>
                <w:color w:val="000000"/>
                <w:sz w:val="16"/>
                <w:szCs w:val="16"/>
                <w:u w:val="single"/>
                <w:lang w:eastAsia="cs-CZ"/>
              </w:rPr>
              <w:t>Má být výkon 81712 ne/povolen spolu s výkony 91199, 91211, 91565 a 91567</w:t>
            </w:r>
            <w:r w:rsidRPr="005F3337">
              <w:rPr>
                <w:rFonts w:ascii="Arial" w:eastAsia="Times New Roman" w:hAnsi="Arial" w:cs="Arial"/>
                <w:color w:val="000000"/>
                <w:sz w:val="16"/>
                <w:szCs w:val="16"/>
                <w:lang w:eastAsia="cs-CZ"/>
              </w:rPr>
              <w:t xml:space="preserve">? Nejedná se o dublování vyšetření pro sledování bezlepkové diety – zatím jsou výkony pouze vázány na </w:t>
            </w:r>
            <w:proofErr w:type="spellStart"/>
            <w:r w:rsidRPr="005F3337">
              <w:rPr>
                <w:rFonts w:ascii="Arial" w:eastAsia="Times New Roman" w:hAnsi="Arial" w:cs="Arial"/>
                <w:color w:val="000000"/>
                <w:sz w:val="16"/>
                <w:szCs w:val="16"/>
                <w:lang w:eastAsia="cs-CZ"/>
              </w:rPr>
              <w:t>odb</w:t>
            </w:r>
            <w:proofErr w:type="spellEnd"/>
            <w:r w:rsidRPr="005F3337">
              <w:rPr>
                <w:rFonts w:ascii="Arial" w:eastAsia="Times New Roman" w:hAnsi="Arial" w:cs="Arial"/>
                <w:color w:val="000000"/>
                <w:sz w:val="16"/>
                <w:szCs w:val="16"/>
                <w:lang w:eastAsia="cs-CZ"/>
              </w:rPr>
              <w:t xml:space="preserve">. 813 a je nutné </w:t>
            </w:r>
            <w:r>
              <w:rPr>
                <w:rFonts w:ascii="Arial" w:eastAsia="Times New Roman" w:hAnsi="Arial" w:cs="Arial"/>
                <w:color w:val="000000"/>
                <w:sz w:val="16"/>
                <w:szCs w:val="16"/>
                <w:lang w:eastAsia="cs-CZ"/>
              </w:rPr>
              <w:t xml:space="preserve">zavádět </w:t>
            </w:r>
            <w:r w:rsidRPr="005F3337">
              <w:rPr>
                <w:rFonts w:ascii="Arial" w:eastAsia="Times New Roman" w:hAnsi="Arial" w:cs="Arial"/>
                <w:color w:val="000000"/>
                <w:sz w:val="16"/>
                <w:szCs w:val="16"/>
                <w:lang w:eastAsia="cs-CZ"/>
              </w:rPr>
              <w:t xml:space="preserve">výkon na </w:t>
            </w:r>
            <w:proofErr w:type="spellStart"/>
            <w:r w:rsidRPr="005F3337">
              <w:rPr>
                <w:rFonts w:ascii="Arial" w:eastAsia="Times New Roman" w:hAnsi="Arial" w:cs="Arial"/>
                <w:color w:val="000000"/>
                <w:sz w:val="16"/>
                <w:szCs w:val="16"/>
                <w:lang w:eastAsia="cs-CZ"/>
              </w:rPr>
              <w:t>odb</w:t>
            </w:r>
            <w:proofErr w:type="spellEnd"/>
            <w:r w:rsidRPr="005F3337">
              <w:rPr>
                <w:rFonts w:ascii="Arial" w:eastAsia="Times New Roman" w:hAnsi="Arial" w:cs="Arial"/>
                <w:color w:val="000000"/>
                <w:sz w:val="16"/>
                <w:szCs w:val="16"/>
                <w:lang w:eastAsia="cs-CZ"/>
              </w:rPr>
              <w:t xml:space="preserve">. 801? </w:t>
            </w:r>
          </w:p>
          <w:p w14:paraId="71A8268D" w14:textId="77777777" w:rsidR="00BB2312" w:rsidRPr="005F3337" w:rsidRDefault="00BB2312" w:rsidP="00EF4FC7">
            <w:pPr>
              <w:pStyle w:val="Odstavecseseznamem"/>
              <w:numPr>
                <w:ilvl w:val="0"/>
                <w:numId w:val="42"/>
              </w:numPr>
              <w:tabs>
                <w:tab w:val="left" w:pos="37"/>
                <w:tab w:val="left" w:pos="179"/>
              </w:tabs>
              <w:spacing w:after="0" w:line="240" w:lineRule="auto"/>
              <w:ind w:left="179" w:hanging="179"/>
              <w:rPr>
                <w:rFonts w:ascii="Arial" w:hAnsi="Arial" w:cs="Arial"/>
                <w:sz w:val="16"/>
                <w:szCs w:val="16"/>
              </w:rPr>
            </w:pPr>
            <w:r w:rsidRPr="005F3337">
              <w:rPr>
                <w:rFonts w:ascii="Arial" w:eastAsia="Times New Roman" w:hAnsi="Arial" w:cs="Arial"/>
                <w:color w:val="000000"/>
                <w:sz w:val="16"/>
                <w:szCs w:val="16"/>
                <w:lang w:eastAsia="cs-CZ"/>
              </w:rPr>
              <w:lastRenderedPageBreak/>
              <w:t>Je potřeba vyšetření jak z</w:t>
            </w:r>
            <w:r>
              <w:rPr>
                <w:rFonts w:ascii="Arial" w:eastAsia="Times New Roman" w:hAnsi="Arial" w:cs="Arial"/>
                <w:color w:val="000000"/>
                <w:sz w:val="16"/>
                <w:szCs w:val="16"/>
                <w:lang w:eastAsia="cs-CZ"/>
              </w:rPr>
              <w:t> </w:t>
            </w:r>
            <w:r w:rsidRPr="005F3337">
              <w:rPr>
                <w:rFonts w:ascii="Arial" w:eastAsia="Times New Roman" w:hAnsi="Arial" w:cs="Arial"/>
                <w:color w:val="000000"/>
                <w:sz w:val="16"/>
                <w:szCs w:val="16"/>
                <w:lang w:eastAsia="cs-CZ"/>
              </w:rPr>
              <w:t>krve</w:t>
            </w:r>
            <w:r>
              <w:rPr>
                <w:rFonts w:ascii="Arial" w:eastAsia="Times New Roman" w:hAnsi="Arial" w:cs="Arial"/>
                <w:color w:val="000000"/>
                <w:sz w:val="16"/>
                <w:szCs w:val="16"/>
                <w:lang w:eastAsia="cs-CZ"/>
              </w:rPr>
              <w:t>,</w:t>
            </w:r>
            <w:r w:rsidRPr="005F3337">
              <w:rPr>
                <w:rFonts w:ascii="Arial" w:eastAsia="Times New Roman" w:hAnsi="Arial" w:cs="Arial"/>
                <w:color w:val="000000"/>
                <w:sz w:val="16"/>
                <w:szCs w:val="16"/>
                <w:lang w:eastAsia="cs-CZ"/>
              </w:rPr>
              <w:t xml:space="preserve"> tak ze stolice? Které vyšetření je průkaznější? Pokud bude zaveden výkon 81712 do SZV, není potřeba zrevidovat výkony v </w:t>
            </w:r>
            <w:proofErr w:type="spellStart"/>
            <w:r w:rsidRPr="005F3337">
              <w:rPr>
                <w:rFonts w:ascii="Arial" w:eastAsia="Times New Roman" w:hAnsi="Arial" w:cs="Arial"/>
                <w:color w:val="000000"/>
                <w:sz w:val="16"/>
                <w:szCs w:val="16"/>
                <w:lang w:eastAsia="cs-CZ"/>
              </w:rPr>
              <w:t>odb</w:t>
            </w:r>
            <w:proofErr w:type="spellEnd"/>
            <w:r w:rsidRPr="005F3337">
              <w:rPr>
                <w:rFonts w:ascii="Arial" w:eastAsia="Times New Roman" w:hAnsi="Arial" w:cs="Arial"/>
                <w:color w:val="000000"/>
                <w:sz w:val="16"/>
                <w:szCs w:val="16"/>
                <w:lang w:eastAsia="cs-CZ"/>
              </w:rPr>
              <w:t xml:space="preserve">. 813 uvedené výše, zda jsou všechny stále </w:t>
            </w:r>
            <w:proofErr w:type="gramStart"/>
            <w:r w:rsidRPr="005F3337">
              <w:rPr>
                <w:rFonts w:ascii="Arial" w:eastAsia="Times New Roman" w:hAnsi="Arial" w:cs="Arial"/>
                <w:color w:val="000000"/>
                <w:sz w:val="16"/>
                <w:szCs w:val="16"/>
                <w:lang w:eastAsia="cs-CZ"/>
              </w:rPr>
              <w:t>potřeba ?</w:t>
            </w:r>
            <w:proofErr w:type="gramEnd"/>
          </w:p>
          <w:p w14:paraId="5ADBF03F" w14:textId="77777777" w:rsidR="00BB2312" w:rsidRPr="005F3337" w:rsidRDefault="00BB2312" w:rsidP="00EF4FC7">
            <w:pPr>
              <w:pStyle w:val="Odstavecseseznamem"/>
              <w:numPr>
                <w:ilvl w:val="0"/>
                <w:numId w:val="42"/>
              </w:numPr>
              <w:tabs>
                <w:tab w:val="left" w:pos="37"/>
                <w:tab w:val="left" w:pos="179"/>
              </w:tabs>
              <w:spacing w:after="0" w:line="240" w:lineRule="auto"/>
              <w:ind w:left="179" w:hanging="179"/>
              <w:rPr>
                <w:rFonts w:ascii="Arial" w:hAnsi="Arial" w:cs="Arial"/>
                <w:sz w:val="16"/>
                <w:szCs w:val="16"/>
              </w:rPr>
            </w:pPr>
            <w:r w:rsidRPr="005F3337">
              <w:rPr>
                <w:rFonts w:ascii="Arial" w:hAnsi="Arial" w:cs="Arial"/>
                <w:sz w:val="16"/>
                <w:szCs w:val="16"/>
              </w:rPr>
              <w:t xml:space="preserve">V textu výkonu 81712 je uvedeno: „Detekce gliadinových peptidů významně korelují s hodnocením duodenální biopsií, která je dosud považována za zlatý standard pro hodnocení aktivity celiakie.“ Nahradí tedy toto neinvazivní vyšetření invazivní biopsii duodena, která je v současné době využívána? </w:t>
            </w:r>
          </w:p>
          <w:p w14:paraId="429C98FF" w14:textId="77777777" w:rsidR="00BB2312" w:rsidRPr="00F6658B" w:rsidRDefault="00BB2312" w:rsidP="000140C8">
            <w:pPr>
              <w:spacing w:after="0" w:line="240" w:lineRule="auto"/>
              <w:rPr>
                <w:rFonts w:ascii="Arial" w:eastAsia="Times New Roman" w:hAnsi="Arial" w:cs="Arial"/>
                <w:color w:val="000000"/>
                <w:sz w:val="16"/>
                <w:szCs w:val="16"/>
                <w:lang w:eastAsia="cs-CZ"/>
              </w:rPr>
            </w:pPr>
          </w:p>
          <w:p w14:paraId="0CA64EFF" w14:textId="77777777" w:rsidR="00BB2312" w:rsidRPr="00F6658B" w:rsidRDefault="00BB2312" w:rsidP="005F3337">
            <w:pPr>
              <w:rPr>
                <w:rFonts w:ascii="Arial" w:eastAsia="Times New Roman" w:hAnsi="Arial" w:cs="Arial"/>
                <w:color w:val="000000"/>
                <w:sz w:val="16"/>
                <w:szCs w:val="16"/>
                <w:lang w:eastAsia="cs-CZ"/>
              </w:rPr>
            </w:pPr>
          </w:p>
        </w:tc>
      </w:tr>
      <w:tr w:rsidR="00BB2312" w:rsidRPr="00F6658B" w14:paraId="504665A4" w14:textId="77777777" w:rsidTr="005A6FF5">
        <w:trPr>
          <w:trHeight w:val="2121"/>
        </w:trPr>
        <w:tc>
          <w:tcPr>
            <w:tcW w:w="993" w:type="dxa"/>
            <w:tcBorders>
              <w:top w:val="nil"/>
              <w:left w:val="single" w:sz="4" w:space="0" w:color="auto"/>
              <w:bottom w:val="single" w:sz="4" w:space="0" w:color="auto"/>
              <w:right w:val="single" w:sz="4" w:space="0" w:color="auto"/>
            </w:tcBorders>
            <w:shd w:val="clear" w:color="auto" w:fill="auto"/>
          </w:tcPr>
          <w:p w14:paraId="76D98326" w14:textId="77777777" w:rsidR="00BB2312" w:rsidRPr="00F6658B" w:rsidRDefault="00BB2312" w:rsidP="000140C8">
            <w:pPr>
              <w:spacing w:after="0" w:line="240" w:lineRule="auto"/>
              <w:rPr>
                <w:rFonts w:ascii="Arial" w:eastAsia="Times New Roman" w:hAnsi="Arial" w:cs="Arial"/>
                <w:b/>
                <w:bCs/>
                <w:color w:val="000000"/>
                <w:sz w:val="16"/>
                <w:szCs w:val="16"/>
                <w:highlight w:val="yellow"/>
                <w:lang w:eastAsia="cs-CZ"/>
              </w:rPr>
            </w:pPr>
            <w:r w:rsidRPr="00F6658B">
              <w:rPr>
                <w:rFonts w:ascii="Arial" w:eastAsia="Times New Roman" w:hAnsi="Arial" w:cs="Arial"/>
                <w:b/>
                <w:bCs/>
                <w:color w:val="000000"/>
                <w:sz w:val="16"/>
                <w:szCs w:val="16"/>
                <w:highlight w:val="yellow"/>
                <w:lang w:eastAsia="cs-CZ"/>
              </w:rPr>
              <w:lastRenderedPageBreak/>
              <w:t xml:space="preserve">801  </w:t>
            </w:r>
          </w:p>
          <w:p w14:paraId="118937A0" w14:textId="77777777" w:rsidR="00BB2312" w:rsidRPr="00F6658B" w:rsidRDefault="00BB2312" w:rsidP="000140C8">
            <w:pPr>
              <w:spacing w:after="0" w:line="240" w:lineRule="auto"/>
              <w:rPr>
                <w:rFonts w:ascii="Arial" w:eastAsia="Times New Roman" w:hAnsi="Arial" w:cs="Arial"/>
                <w:b/>
                <w:bCs/>
                <w:color w:val="000000"/>
                <w:sz w:val="16"/>
                <w:szCs w:val="16"/>
                <w:highlight w:val="yellow"/>
                <w:lang w:eastAsia="cs-CZ"/>
              </w:rPr>
            </w:pPr>
          </w:p>
          <w:p w14:paraId="5827C17A" w14:textId="77777777" w:rsidR="00BB2312" w:rsidRPr="00F6658B" w:rsidRDefault="00BB2312" w:rsidP="000140C8">
            <w:pPr>
              <w:spacing w:after="0" w:line="240" w:lineRule="auto"/>
              <w:rPr>
                <w:rFonts w:ascii="Arial" w:eastAsia="Times New Roman" w:hAnsi="Arial" w:cs="Arial"/>
                <w:b/>
                <w:bCs/>
                <w:color w:val="000000"/>
                <w:sz w:val="16"/>
                <w:szCs w:val="16"/>
                <w:highlight w:val="yellow"/>
                <w:lang w:eastAsia="cs-CZ"/>
              </w:rPr>
            </w:pPr>
            <w:r w:rsidRPr="00F6658B">
              <w:rPr>
                <w:rFonts w:ascii="Arial" w:eastAsia="Times New Roman" w:hAnsi="Arial" w:cs="Arial"/>
                <w:bCs/>
                <w:i/>
                <w:color w:val="C00000"/>
                <w:sz w:val="16"/>
                <w:szCs w:val="16"/>
                <w:highlight w:val="yellow"/>
                <w:lang w:eastAsia="cs-CZ"/>
              </w:rPr>
              <w:t>(dodatečně obdrženo 30.6.2025)</w:t>
            </w:r>
          </w:p>
        </w:tc>
        <w:tc>
          <w:tcPr>
            <w:tcW w:w="2268" w:type="dxa"/>
            <w:tcBorders>
              <w:top w:val="nil"/>
              <w:left w:val="nil"/>
              <w:bottom w:val="single" w:sz="4" w:space="0" w:color="auto"/>
              <w:right w:val="single" w:sz="4" w:space="0" w:color="auto"/>
            </w:tcBorders>
            <w:shd w:val="clear" w:color="auto" w:fill="auto"/>
          </w:tcPr>
          <w:p w14:paraId="083642AF" w14:textId="77777777" w:rsidR="00BB2312" w:rsidRPr="00F6658B" w:rsidRDefault="00BB2312" w:rsidP="00365D8C">
            <w:pPr>
              <w:spacing w:before="30" w:after="30"/>
              <w:ind w:left="30" w:right="30"/>
              <w:rPr>
                <w:rFonts w:ascii="Arial" w:hAnsi="Arial" w:cs="Arial"/>
                <w:b/>
                <w:color w:val="333333"/>
                <w:sz w:val="16"/>
                <w:szCs w:val="16"/>
                <w:highlight w:val="yellow"/>
              </w:rPr>
            </w:pPr>
            <w:r w:rsidRPr="00F6658B">
              <w:rPr>
                <w:rFonts w:ascii="Arial" w:hAnsi="Arial" w:cs="Arial"/>
                <w:b/>
                <w:color w:val="333333"/>
                <w:sz w:val="16"/>
                <w:szCs w:val="16"/>
                <w:highlight w:val="yellow"/>
              </w:rPr>
              <w:t>81675</w:t>
            </w:r>
          </w:p>
          <w:p w14:paraId="24A8F37D" w14:textId="77777777" w:rsidR="00BB2312" w:rsidRPr="00F6658B" w:rsidRDefault="00BB2312" w:rsidP="00365D8C">
            <w:pPr>
              <w:spacing w:before="30" w:after="30"/>
              <w:ind w:left="30" w:right="30"/>
              <w:rPr>
                <w:rFonts w:ascii="Arial" w:hAnsi="Arial" w:cs="Arial"/>
                <w:b/>
                <w:strike/>
                <w:color w:val="333333"/>
                <w:sz w:val="16"/>
                <w:szCs w:val="16"/>
                <w:highlight w:val="yellow"/>
              </w:rPr>
            </w:pPr>
            <w:r w:rsidRPr="00F6658B">
              <w:rPr>
                <w:rFonts w:ascii="Arial" w:hAnsi="Arial" w:cs="Arial"/>
                <w:b/>
                <w:color w:val="333333"/>
                <w:sz w:val="16"/>
                <w:szCs w:val="16"/>
                <w:highlight w:val="yellow"/>
              </w:rPr>
              <w:br/>
            </w:r>
            <w:r w:rsidRPr="00F6658B">
              <w:rPr>
                <w:rFonts w:ascii="Arial" w:hAnsi="Arial" w:cs="Arial"/>
                <w:b/>
                <w:strike/>
                <w:color w:val="333333"/>
                <w:sz w:val="16"/>
                <w:szCs w:val="16"/>
                <w:highlight w:val="yellow"/>
              </w:rPr>
              <w:t>MIKROALBUMINURIE</w:t>
            </w:r>
          </w:p>
          <w:p w14:paraId="0091D9EE" w14:textId="77777777" w:rsidR="00BB2312" w:rsidRPr="00F6658B" w:rsidRDefault="00BB2312" w:rsidP="00D16923">
            <w:pPr>
              <w:pStyle w:val="Default"/>
              <w:rPr>
                <w:b/>
                <w:color w:val="212121"/>
                <w:sz w:val="16"/>
                <w:szCs w:val="16"/>
              </w:rPr>
            </w:pPr>
            <w:r w:rsidRPr="00F6658B">
              <w:rPr>
                <w:b/>
                <w:color w:val="212121"/>
                <w:sz w:val="16"/>
                <w:szCs w:val="16"/>
                <w:highlight w:val="yellow"/>
              </w:rPr>
              <w:t>UACR (POMĚR ALBUMIN/KREATININ V MOČI)</w:t>
            </w:r>
          </w:p>
          <w:p w14:paraId="766238EE" w14:textId="77777777" w:rsidR="00BB2312" w:rsidRPr="00F6658B" w:rsidRDefault="00BB2312" w:rsidP="00D16923">
            <w:pPr>
              <w:pStyle w:val="Default"/>
              <w:rPr>
                <w:b/>
                <w:color w:val="212121"/>
                <w:sz w:val="16"/>
                <w:szCs w:val="16"/>
                <w:highlight w:val="yellow"/>
              </w:rPr>
            </w:pPr>
          </w:p>
          <w:p w14:paraId="312EE884" w14:textId="77777777" w:rsidR="00BB2312" w:rsidRPr="00F6658B" w:rsidRDefault="00BB2312" w:rsidP="00D16923">
            <w:pPr>
              <w:pStyle w:val="Default"/>
              <w:rPr>
                <w:b/>
                <w:color w:val="212121"/>
                <w:sz w:val="16"/>
                <w:szCs w:val="16"/>
                <w:highlight w:val="yellow"/>
              </w:rPr>
            </w:pPr>
            <w:r w:rsidRPr="00F6658B">
              <w:rPr>
                <w:b/>
                <w:color w:val="212121"/>
                <w:sz w:val="16"/>
                <w:szCs w:val="16"/>
                <w:highlight w:val="yellow"/>
              </w:rPr>
              <w:t xml:space="preserve">změnové řízení: </w:t>
            </w:r>
          </w:p>
          <w:p w14:paraId="70FB9697" w14:textId="77777777" w:rsidR="005A6FF5" w:rsidRDefault="00BB2312" w:rsidP="005A6FF5">
            <w:pPr>
              <w:spacing w:after="0" w:line="240" w:lineRule="auto"/>
              <w:rPr>
                <w:b/>
                <w:color w:val="212121"/>
                <w:sz w:val="16"/>
                <w:szCs w:val="16"/>
                <w:highlight w:val="yellow"/>
              </w:rPr>
            </w:pPr>
            <w:r w:rsidRPr="00F6658B">
              <w:rPr>
                <w:b/>
                <w:color w:val="212121"/>
                <w:sz w:val="16"/>
                <w:szCs w:val="16"/>
                <w:highlight w:val="yellow"/>
              </w:rPr>
              <w:t>změna názvu výkonu, změna popisu výkonu</w:t>
            </w:r>
          </w:p>
          <w:p w14:paraId="6F9ADE1A" w14:textId="77777777" w:rsidR="00BB2312" w:rsidRPr="00F6658B" w:rsidRDefault="00BB2312" w:rsidP="005A6FF5">
            <w:pPr>
              <w:spacing w:after="0" w:line="240" w:lineRule="auto"/>
              <w:rPr>
                <w:sz w:val="16"/>
                <w:szCs w:val="16"/>
                <w:highlight w:val="yellow"/>
              </w:rPr>
            </w:pPr>
          </w:p>
        </w:tc>
        <w:tc>
          <w:tcPr>
            <w:tcW w:w="11624" w:type="dxa"/>
            <w:tcBorders>
              <w:top w:val="nil"/>
              <w:left w:val="nil"/>
              <w:bottom w:val="single" w:sz="4" w:space="0" w:color="auto"/>
              <w:right w:val="single" w:sz="4" w:space="0" w:color="auto"/>
            </w:tcBorders>
            <w:shd w:val="clear" w:color="auto" w:fill="auto"/>
          </w:tcPr>
          <w:p w14:paraId="23477698" w14:textId="77777777" w:rsidR="00BB2312" w:rsidRPr="005F3337" w:rsidRDefault="00BB2312" w:rsidP="00EF4FC7">
            <w:pPr>
              <w:pStyle w:val="Odstavecseseznamem"/>
              <w:numPr>
                <w:ilvl w:val="0"/>
                <w:numId w:val="43"/>
              </w:numPr>
              <w:spacing w:after="0" w:line="240" w:lineRule="auto"/>
              <w:ind w:left="210" w:hanging="210"/>
              <w:rPr>
                <w:rFonts w:ascii="Arial" w:hAnsi="Arial" w:cs="Arial"/>
                <w:b/>
                <w:color w:val="333333"/>
                <w:sz w:val="16"/>
                <w:szCs w:val="16"/>
                <w:shd w:val="clear" w:color="auto" w:fill="CCFFCC"/>
              </w:rPr>
            </w:pPr>
            <w:r w:rsidRPr="005F3337">
              <w:rPr>
                <w:rFonts w:ascii="Arial" w:hAnsi="Arial" w:cs="Arial"/>
                <w:sz w:val="16"/>
                <w:szCs w:val="16"/>
              </w:rPr>
              <w:t xml:space="preserve">Nutné napříč výkony vysvětlit zkratku CKD – chronické onemocnění </w:t>
            </w:r>
            <w:proofErr w:type="gramStart"/>
            <w:r w:rsidRPr="005F3337">
              <w:rPr>
                <w:rFonts w:ascii="Arial" w:hAnsi="Arial" w:cs="Arial"/>
                <w:sz w:val="16"/>
                <w:szCs w:val="16"/>
              </w:rPr>
              <w:t>ledvin - v</w:t>
            </w:r>
            <w:proofErr w:type="gramEnd"/>
            <w:r w:rsidRPr="005F3337">
              <w:rPr>
                <w:rFonts w:ascii="Arial" w:hAnsi="Arial" w:cs="Arial"/>
                <w:sz w:val="16"/>
                <w:szCs w:val="16"/>
              </w:rPr>
              <w:t> textu zobrazovaném ve vyhlášce.</w:t>
            </w:r>
          </w:p>
          <w:p w14:paraId="079D7579" w14:textId="77777777" w:rsidR="00BB2312" w:rsidRPr="005F3337" w:rsidRDefault="00BB2312" w:rsidP="00EF4FC7">
            <w:pPr>
              <w:pStyle w:val="Odstavecseseznamem"/>
              <w:numPr>
                <w:ilvl w:val="0"/>
                <w:numId w:val="43"/>
              </w:numPr>
              <w:spacing w:after="0" w:line="240" w:lineRule="auto"/>
              <w:ind w:left="210" w:hanging="210"/>
              <w:rPr>
                <w:rFonts w:ascii="Arial" w:hAnsi="Arial" w:cs="Arial"/>
                <w:sz w:val="16"/>
                <w:szCs w:val="16"/>
              </w:rPr>
            </w:pPr>
            <w:r>
              <w:rPr>
                <w:rFonts w:ascii="Arial" w:hAnsi="Arial" w:cs="Arial"/>
                <w:b/>
                <w:color w:val="333333"/>
                <w:sz w:val="16"/>
                <w:szCs w:val="16"/>
              </w:rPr>
              <w:t xml:space="preserve">Nutné upravit název </w:t>
            </w:r>
            <w:r w:rsidRPr="005F3337">
              <w:rPr>
                <w:rFonts w:ascii="Arial" w:hAnsi="Arial" w:cs="Arial"/>
                <w:b/>
                <w:color w:val="333333"/>
                <w:sz w:val="16"/>
                <w:szCs w:val="16"/>
              </w:rPr>
              <w:t xml:space="preserve">81675 </w:t>
            </w:r>
            <w:del w:id="2" w:author="Unknown">
              <w:r w:rsidRPr="005F3337">
                <w:rPr>
                  <w:rFonts w:ascii="Arial" w:hAnsi="Arial" w:cs="Arial"/>
                  <w:b/>
                  <w:color w:val="999999"/>
                  <w:sz w:val="16"/>
                  <w:szCs w:val="16"/>
                  <w:shd w:val="clear" w:color="auto" w:fill="FEC8C8"/>
                </w:rPr>
                <w:delText>MIKROALBUMINURIE</w:delText>
              </w:r>
            </w:del>
            <w:ins w:id="3" w:author="Unknown">
              <w:r w:rsidRPr="005F3337">
                <w:rPr>
                  <w:rFonts w:ascii="Arial" w:hAnsi="Arial" w:cs="Arial"/>
                  <w:b/>
                  <w:color w:val="333333"/>
                  <w:sz w:val="16"/>
                  <w:szCs w:val="16"/>
                  <w:shd w:val="clear" w:color="auto" w:fill="CCFFCC"/>
                </w:rPr>
                <w:t>UACR (POMĚR ALBUMIN/KREATININ V MOČI)</w:t>
              </w:r>
            </w:ins>
          </w:p>
          <w:p w14:paraId="3EB044AD" w14:textId="77777777" w:rsidR="00BB2312" w:rsidRDefault="00BB2312" w:rsidP="00EF4FC7">
            <w:pPr>
              <w:pStyle w:val="Odstavecseseznamem"/>
              <w:numPr>
                <w:ilvl w:val="0"/>
                <w:numId w:val="43"/>
              </w:numPr>
              <w:spacing w:after="0" w:line="240" w:lineRule="auto"/>
              <w:ind w:left="210" w:hanging="210"/>
              <w:rPr>
                <w:rFonts w:ascii="Arial" w:hAnsi="Arial" w:cs="Arial"/>
                <w:sz w:val="16"/>
                <w:szCs w:val="16"/>
              </w:rPr>
            </w:pPr>
            <w:r w:rsidRPr="005F3337">
              <w:rPr>
                <w:rFonts w:ascii="Arial" w:hAnsi="Arial" w:cs="Arial"/>
                <w:sz w:val="16"/>
                <w:szCs w:val="16"/>
              </w:rPr>
              <w:t>Co znamená zmínka o NČLP (národní   číselník laboratorních položek</w:t>
            </w:r>
            <w:r>
              <w:rPr>
                <w:rFonts w:ascii="Arial" w:hAnsi="Arial" w:cs="Arial"/>
                <w:sz w:val="16"/>
                <w:szCs w:val="16"/>
              </w:rPr>
              <w:t>?</w:t>
            </w:r>
            <w:r w:rsidRPr="005F3337">
              <w:rPr>
                <w:rFonts w:ascii="Arial" w:hAnsi="Arial" w:cs="Arial"/>
                <w:sz w:val="16"/>
                <w:szCs w:val="16"/>
              </w:rPr>
              <w:t>) a jakou to má souvislost s výkony v SZV? Má být uvedeno v Popisu výkonu?</w:t>
            </w:r>
          </w:p>
          <w:p w14:paraId="0B4770A6" w14:textId="77777777" w:rsidR="00BB2312" w:rsidRPr="005F3337" w:rsidRDefault="00BB2312" w:rsidP="00EF4FC7">
            <w:pPr>
              <w:pStyle w:val="Odstavecseseznamem"/>
              <w:numPr>
                <w:ilvl w:val="0"/>
                <w:numId w:val="43"/>
              </w:numPr>
              <w:spacing w:after="0" w:line="240" w:lineRule="auto"/>
              <w:ind w:left="210" w:hanging="210"/>
              <w:rPr>
                <w:rFonts w:ascii="Arial" w:hAnsi="Arial" w:cs="Arial"/>
                <w:sz w:val="16"/>
                <w:szCs w:val="16"/>
                <w:shd w:val="clear" w:color="auto" w:fill="E9ECF1"/>
              </w:rPr>
            </w:pPr>
            <w:r w:rsidRPr="005F3337">
              <w:rPr>
                <w:rFonts w:ascii="Arial" w:hAnsi="Arial" w:cs="Arial"/>
                <w:sz w:val="16"/>
                <w:szCs w:val="16"/>
              </w:rPr>
              <w:t xml:space="preserve">Charakteristiky výkonu (PMAT, přístroje apod.) jsou shodné jako u </w:t>
            </w:r>
            <w:r w:rsidRPr="005F3337">
              <w:rPr>
                <w:rFonts w:ascii="Arial" w:hAnsi="Arial" w:cs="Arial"/>
                <w:sz w:val="16"/>
                <w:szCs w:val="16"/>
                <w:shd w:val="clear" w:color="auto" w:fill="E9ECF1"/>
              </w:rPr>
              <w:t xml:space="preserve">MIKROALBUMINURIE? </w:t>
            </w:r>
            <w:r w:rsidRPr="005F3337">
              <w:rPr>
                <w:rFonts w:ascii="Arial" w:hAnsi="Arial" w:cs="Arial"/>
                <w:sz w:val="16"/>
                <w:szCs w:val="16"/>
              </w:rPr>
              <w:t xml:space="preserve">Není třeba změn? </w:t>
            </w:r>
          </w:p>
          <w:p w14:paraId="4EB954F0" w14:textId="77777777" w:rsidR="00BB2312" w:rsidRPr="005F3337" w:rsidRDefault="00BB2312" w:rsidP="00EF4FC7">
            <w:pPr>
              <w:pStyle w:val="Odstavecseseznamem"/>
              <w:numPr>
                <w:ilvl w:val="0"/>
                <w:numId w:val="43"/>
              </w:numPr>
              <w:spacing w:after="0" w:line="240" w:lineRule="auto"/>
              <w:ind w:left="210" w:hanging="210"/>
              <w:rPr>
                <w:rFonts w:ascii="Arial" w:hAnsi="Arial" w:cs="Arial"/>
                <w:sz w:val="16"/>
                <w:szCs w:val="16"/>
                <w:shd w:val="clear" w:color="auto" w:fill="CCFFCC"/>
              </w:rPr>
            </w:pPr>
            <w:r w:rsidRPr="005F3337">
              <w:rPr>
                <w:rFonts w:ascii="Arial" w:hAnsi="Arial" w:cs="Arial"/>
                <w:sz w:val="16"/>
                <w:szCs w:val="16"/>
              </w:rPr>
              <w:t xml:space="preserve">Stávající výkon MIKROALBUMINURIE ve stávajícím nastavení se již nepoužívá? Nemá být tento výkon zrušen a zaveden výkon nový? </w:t>
            </w:r>
          </w:p>
          <w:p w14:paraId="36FC63B7" w14:textId="77777777" w:rsidR="00BB2312" w:rsidRPr="005F3337" w:rsidRDefault="00BB2312" w:rsidP="00EF4FC7">
            <w:pPr>
              <w:pStyle w:val="Odstavecseseznamem"/>
              <w:numPr>
                <w:ilvl w:val="0"/>
                <w:numId w:val="43"/>
              </w:numPr>
              <w:spacing w:after="0" w:line="240" w:lineRule="auto"/>
              <w:ind w:left="210" w:hanging="210"/>
              <w:rPr>
                <w:rFonts w:ascii="Arial" w:hAnsi="Arial" w:cs="Arial"/>
                <w:sz w:val="16"/>
                <w:szCs w:val="16"/>
              </w:rPr>
            </w:pPr>
            <w:r w:rsidRPr="005F3337">
              <w:rPr>
                <w:rFonts w:ascii="Arial" w:hAnsi="Arial" w:cs="Arial"/>
                <w:sz w:val="16"/>
                <w:szCs w:val="16"/>
              </w:rPr>
              <w:t xml:space="preserve">V Popisu text, nutno však doplnit </w:t>
            </w:r>
            <w:r w:rsidRPr="005F3337">
              <w:rPr>
                <w:rFonts w:ascii="Arial" w:hAnsi="Arial" w:cs="Arial"/>
                <w:b/>
                <w:sz w:val="16"/>
                <w:szCs w:val="16"/>
              </w:rPr>
              <w:t>číslo kódu</w:t>
            </w:r>
            <w:r w:rsidRPr="005F3337">
              <w:rPr>
                <w:rFonts w:ascii="Arial" w:hAnsi="Arial" w:cs="Arial"/>
                <w:sz w:val="16"/>
                <w:szCs w:val="16"/>
              </w:rPr>
              <w:t xml:space="preserve">: </w:t>
            </w:r>
            <w:r w:rsidRPr="005F3337">
              <w:rPr>
                <w:rFonts w:ascii="Arial" w:hAnsi="Arial" w:cs="Arial"/>
                <w:sz w:val="16"/>
                <w:szCs w:val="16"/>
                <w:shd w:val="clear" w:color="auto" w:fill="CCFFCC"/>
              </w:rPr>
              <w:t>Současně se výkonem vykazuje metoda Hodnocení albuminurie (</w:t>
            </w:r>
            <w:r w:rsidRPr="005F3337">
              <w:rPr>
                <w:rFonts w:ascii="Arial" w:hAnsi="Arial" w:cs="Arial"/>
                <w:b/>
                <w:sz w:val="16"/>
                <w:szCs w:val="16"/>
                <w:shd w:val="clear" w:color="auto" w:fill="CCFFCC"/>
              </w:rPr>
              <w:t>81900</w:t>
            </w:r>
            <w:r w:rsidRPr="005F3337">
              <w:rPr>
                <w:rFonts w:ascii="Arial" w:hAnsi="Arial" w:cs="Arial"/>
                <w:sz w:val="16"/>
                <w:szCs w:val="16"/>
                <w:shd w:val="clear" w:color="auto" w:fill="CCFFCC"/>
              </w:rPr>
              <w:t xml:space="preserve"> </w:t>
            </w:r>
            <w:r w:rsidRPr="005F3337">
              <w:rPr>
                <w:rFonts w:ascii="Arial" w:hAnsi="Arial" w:cs="Arial"/>
                <w:strike/>
                <w:sz w:val="16"/>
                <w:szCs w:val="16"/>
                <w:shd w:val="clear" w:color="auto" w:fill="CCFFCC"/>
              </w:rPr>
              <w:t>nový kód</w:t>
            </w:r>
            <w:r w:rsidRPr="005F3337">
              <w:rPr>
                <w:rFonts w:ascii="Arial" w:hAnsi="Arial" w:cs="Arial"/>
                <w:sz w:val="16"/>
                <w:szCs w:val="16"/>
                <w:shd w:val="clear" w:color="auto" w:fill="CCFFCC"/>
              </w:rPr>
              <w:t>). </w:t>
            </w:r>
          </w:p>
          <w:p w14:paraId="6A106EBC" w14:textId="553F1A36" w:rsidR="00BB2312" w:rsidRPr="005A6FF5" w:rsidRDefault="00BB2312" w:rsidP="00C647A3">
            <w:pPr>
              <w:pStyle w:val="Odstavecseseznamem"/>
              <w:numPr>
                <w:ilvl w:val="0"/>
                <w:numId w:val="43"/>
              </w:numPr>
              <w:spacing w:after="0" w:line="240" w:lineRule="auto"/>
              <w:ind w:left="210" w:hanging="210"/>
              <w:rPr>
                <w:rFonts w:ascii="Arial" w:hAnsi="Arial" w:cs="Arial"/>
                <w:sz w:val="16"/>
                <w:szCs w:val="16"/>
              </w:rPr>
            </w:pPr>
            <w:r w:rsidRPr="005A6FF5">
              <w:rPr>
                <w:rFonts w:ascii="Arial" w:hAnsi="Arial" w:cs="Arial"/>
                <w:sz w:val="16"/>
                <w:szCs w:val="16"/>
              </w:rPr>
              <w:t>Kreatinin by se u takovýchto pacientů bude dále vykazovat?</w:t>
            </w:r>
          </w:p>
          <w:p w14:paraId="13750A3A" w14:textId="77777777" w:rsidR="00BB2312" w:rsidRPr="00F6658B" w:rsidRDefault="00BB2312" w:rsidP="00195111">
            <w:pPr>
              <w:spacing w:after="0" w:line="240" w:lineRule="auto"/>
              <w:rPr>
                <w:rFonts w:ascii="Arial" w:hAnsi="Arial" w:cs="Arial"/>
                <w:color w:val="FF0000"/>
                <w:sz w:val="16"/>
                <w:szCs w:val="16"/>
                <w:shd w:val="clear" w:color="auto" w:fill="FFFFFF"/>
              </w:rPr>
            </w:pPr>
          </w:p>
          <w:p w14:paraId="43A71ECD" w14:textId="77777777" w:rsidR="00BB2312" w:rsidRPr="00F6658B" w:rsidRDefault="00BB2312" w:rsidP="00195111">
            <w:pPr>
              <w:spacing w:after="0" w:line="240" w:lineRule="auto"/>
              <w:rPr>
                <w:rFonts w:ascii="Arial" w:hAnsi="Arial" w:cs="Arial"/>
                <w:sz w:val="16"/>
                <w:szCs w:val="16"/>
              </w:rPr>
            </w:pPr>
          </w:p>
          <w:p w14:paraId="7D556667" w14:textId="77777777" w:rsidR="00BB2312" w:rsidRPr="00F6658B" w:rsidRDefault="00BB2312" w:rsidP="00195111">
            <w:pPr>
              <w:spacing w:after="0" w:line="240" w:lineRule="auto"/>
              <w:rPr>
                <w:rFonts w:ascii="Arial" w:eastAsia="Times New Roman" w:hAnsi="Arial" w:cs="Arial"/>
                <w:b/>
                <w:color w:val="00B050"/>
                <w:sz w:val="16"/>
                <w:szCs w:val="16"/>
                <w:lang w:eastAsia="cs-CZ"/>
              </w:rPr>
            </w:pPr>
          </w:p>
        </w:tc>
      </w:tr>
      <w:tr w:rsidR="00BB2312" w:rsidRPr="00F6658B" w14:paraId="31EF8BD0" w14:textId="77777777" w:rsidTr="005A6FF5">
        <w:trPr>
          <w:trHeight w:val="548"/>
        </w:trPr>
        <w:tc>
          <w:tcPr>
            <w:tcW w:w="993" w:type="dxa"/>
            <w:tcBorders>
              <w:top w:val="nil"/>
              <w:left w:val="single" w:sz="4" w:space="0" w:color="auto"/>
              <w:bottom w:val="single" w:sz="4" w:space="0" w:color="auto"/>
              <w:right w:val="single" w:sz="4" w:space="0" w:color="auto"/>
            </w:tcBorders>
            <w:shd w:val="clear" w:color="auto" w:fill="auto"/>
          </w:tcPr>
          <w:p w14:paraId="37B637E5" w14:textId="77777777" w:rsidR="00BB2312" w:rsidRPr="00F6658B" w:rsidRDefault="00BB2312" w:rsidP="000140C8">
            <w:pPr>
              <w:spacing w:after="0" w:line="240" w:lineRule="auto"/>
              <w:rPr>
                <w:rFonts w:ascii="Arial" w:eastAsia="Times New Roman" w:hAnsi="Arial" w:cs="Arial"/>
                <w:b/>
                <w:bCs/>
                <w:color w:val="000000"/>
                <w:sz w:val="16"/>
                <w:szCs w:val="16"/>
                <w:highlight w:val="yellow"/>
                <w:lang w:eastAsia="cs-CZ"/>
              </w:rPr>
            </w:pPr>
            <w:r w:rsidRPr="00F6658B">
              <w:rPr>
                <w:rFonts w:ascii="Arial" w:eastAsia="Times New Roman" w:hAnsi="Arial" w:cs="Arial"/>
                <w:b/>
                <w:bCs/>
                <w:color w:val="000000"/>
                <w:sz w:val="16"/>
                <w:szCs w:val="16"/>
                <w:highlight w:val="yellow"/>
                <w:lang w:eastAsia="cs-CZ"/>
              </w:rPr>
              <w:t>801</w:t>
            </w:r>
          </w:p>
          <w:p w14:paraId="648B1492" w14:textId="77777777" w:rsidR="00BB2312" w:rsidRPr="00F6658B" w:rsidRDefault="00BB2312" w:rsidP="000140C8">
            <w:pPr>
              <w:spacing w:after="0" w:line="240" w:lineRule="auto"/>
              <w:rPr>
                <w:rFonts w:ascii="Arial" w:eastAsia="Times New Roman" w:hAnsi="Arial" w:cs="Arial"/>
                <w:b/>
                <w:bCs/>
                <w:color w:val="000000"/>
                <w:sz w:val="16"/>
                <w:szCs w:val="16"/>
                <w:highlight w:val="yellow"/>
                <w:lang w:eastAsia="cs-CZ"/>
              </w:rPr>
            </w:pPr>
          </w:p>
          <w:p w14:paraId="46A110B6" w14:textId="77777777" w:rsidR="00BB2312" w:rsidRPr="00F6658B" w:rsidRDefault="00BB2312" w:rsidP="000140C8">
            <w:pPr>
              <w:spacing w:after="0" w:line="240" w:lineRule="auto"/>
              <w:rPr>
                <w:rFonts w:ascii="Arial" w:eastAsia="Times New Roman" w:hAnsi="Arial" w:cs="Arial"/>
                <w:b/>
                <w:bCs/>
                <w:color w:val="000000"/>
                <w:sz w:val="16"/>
                <w:szCs w:val="16"/>
                <w:highlight w:val="yellow"/>
                <w:lang w:eastAsia="cs-CZ"/>
              </w:rPr>
            </w:pPr>
            <w:r w:rsidRPr="00F6658B">
              <w:rPr>
                <w:rFonts w:ascii="Arial" w:eastAsia="Times New Roman" w:hAnsi="Arial" w:cs="Arial"/>
                <w:bCs/>
                <w:i/>
                <w:color w:val="C00000"/>
                <w:sz w:val="16"/>
                <w:szCs w:val="16"/>
                <w:highlight w:val="yellow"/>
                <w:lang w:eastAsia="cs-CZ"/>
              </w:rPr>
              <w:t>(dodatečně obdrženo 30.6.2025</w:t>
            </w:r>
          </w:p>
        </w:tc>
        <w:tc>
          <w:tcPr>
            <w:tcW w:w="2268" w:type="dxa"/>
            <w:tcBorders>
              <w:top w:val="nil"/>
              <w:left w:val="nil"/>
              <w:bottom w:val="single" w:sz="4" w:space="0" w:color="auto"/>
              <w:right w:val="single" w:sz="4" w:space="0" w:color="auto"/>
            </w:tcBorders>
            <w:shd w:val="clear" w:color="auto" w:fill="auto"/>
          </w:tcPr>
          <w:p w14:paraId="2C0AF0A2" w14:textId="77777777" w:rsidR="00BB2312" w:rsidRPr="00F6658B" w:rsidRDefault="00BB2312" w:rsidP="00D16923">
            <w:pPr>
              <w:pStyle w:val="Default"/>
              <w:rPr>
                <w:sz w:val="16"/>
                <w:szCs w:val="16"/>
                <w:highlight w:val="yellow"/>
              </w:rPr>
            </w:pPr>
            <w:r w:rsidRPr="00F6658B">
              <w:rPr>
                <w:sz w:val="16"/>
                <w:szCs w:val="16"/>
                <w:highlight w:val="yellow"/>
              </w:rPr>
              <w:t xml:space="preserve"> </w:t>
            </w:r>
            <w:r w:rsidRPr="00F6658B">
              <w:rPr>
                <w:b/>
                <w:bCs/>
                <w:sz w:val="16"/>
                <w:szCs w:val="16"/>
                <w:highlight w:val="yellow"/>
              </w:rPr>
              <w:t>81900</w:t>
            </w:r>
          </w:p>
          <w:p w14:paraId="3ABE3A83" w14:textId="77777777" w:rsidR="00BB2312" w:rsidRPr="00F6658B" w:rsidRDefault="00BB2312" w:rsidP="00D16923">
            <w:pPr>
              <w:autoSpaceDE w:val="0"/>
              <w:autoSpaceDN w:val="0"/>
              <w:adjustRightInd w:val="0"/>
              <w:spacing w:after="0" w:line="240" w:lineRule="auto"/>
              <w:rPr>
                <w:rFonts w:ascii="Arial" w:hAnsi="Arial" w:cs="Arial"/>
                <w:color w:val="000000"/>
                <w:sz w:val="16"/>
                <w:szCs w:val="16"/>
                <w:highlight w:val="yellow"/>
              </w:rPr>
            </w:pPr>
          </w:p>
          <w:p w14:paraId="2ED78E41" w14:textId="77777777" w:rsidR="00BB2312" w:rsidRPr="00F6658B" w:rsidRDefault="00BB2312" w:rsidP="00D16923">
            <w:pPr>
              <w:spacing w:after="0" w:line="240" w:lineRule="auto"/>
              <w:rPr>
                <w:rFonts w:ascii="Arial" w:hAnsi="Arial" w:cs="Arial"/>
                <w:b/>
                <w:bCs/>
                <w:color w:val="000000"/>
                <w:sz w:val="16"/>
                <w:szCs w:val="16"/>
                <w:highlight w:val="yellow"/>
              </w:rPr>
            </w:pPr>
            <w:r w:rsidRPr="00F6658B">
              <w:rPr>
                <w:rFonts w:ascii="Arial" w:hAnsi="Arial" w:cs="Arial"/>
                <w:b/>
                <w:bCs/>
                <w:color w:val="000000"/>
                <w:sz w:val="16"/>
                <w:szCs w:val="16"/>
                <w:highlight w:val="yellow"/>
              </w:rPr>
              <w:t xml:space="preserve">HODNOCENÍ UACR </w:t>
            </w:r>
          </w:p>
          <w:p w14:paraId="1E792536" w14:textId="77777777" w:rsidR="00BB2312" w:rsidRPr="00F6658B" w:rsidRDefault="00BB2312" w:rsidP="00D16923">
            <w:pPr>
              <w:spacing w:after="0" w:line="240" w:lineRule="auto"/>
              <w:rPr>
                <w:rFonts w:ascii="Arial" w:hAnsi="Arial" w:cs="Arial"/>
                <w:b/>
                <w:color w:val="212121"/>
                <w:sz w:val="16"/>
                <w:szCs w:val="16"/>
                <w:highlight w:val="yellow"/>
              </w:rPr>
            </w:pPr>
          </w:p>
          <w:p w14:paraId="28955B0A" w14:textId="77777777" w:rsidR="00BB2312" w:rsidRPr="00F6658B" w:rsidRDefault="00BB2312" w:rsidP="00D16923">
            <w:pPr>
              <w:spacing w:after="0" w:line="240" w:lineRule="auto"/>
              <w:rPr>
                <w:rFonts w:ascii="Arial" w:eastAsia="Times New Roman" w:hAnsi="Arial" w:cs="Arial"/>
                <w:b/>
                <w:bCs/>
                <w:color w:val="000000"/>
                <w:sz w:val="16"/>
                <w:szCs w:val="16"/>
                <w:highlight w:val="yellow"/>
                <w:lang w:eastAsia="cs-CZ"/>
              </w:rPr>
            </w:pPr>
            <w:r w:rsidRPr="00F6658B">
              <w:rPr>
                <w:rFonts w:ascii="Arial" w:hAnsi="Arial" w:cs="Arial"/>
                <w:b/>
                <w:color w:val="212121"/>
                <w:sz w:val="16"/>
                <w:szCs w:val="16"/>
                <w:highlight w:val="yellow"/>
              </w:rPr>
              <w:t>změnové řízení</w:t>
            </w:r>
          </w:p>
        </w:tc>
        <w:tc>
          <w:tcPr>
            <w:tcW w:w="11624" w:type="dxa"/>
            <w:tcBorders>
              <w:top w:val="nil"/>
              <w:left w:val="nil"/>
              <w:bottom w:val="single" w:sz="4" w:space="0" w:color="auto"/>
              <w:right w:val="single" w:sz="4" w:space="0" w:color="auto"/>
            </w:tcBorders>
            <w:shd w:val="clear" w:color="auto" w:fill="auto"/>
          </w:tcPr>
          <w:p w14:paraId="04D260FC" w14:textId="77777777" w:rsidR="00BB2312" w:rsidRDefault="00BB2312" w:rsidP="00EF4FC7">
            <w:pPr>
              <w:pStyle w:val="Odstavecseseznamem"/>
              <w:numPr>
                <w:ilvl w:val="0"/>
                <w:numId w:val="43"/>
              </w:numPr>
              <w:spacing w:after="0" w:line="240" w:lineRule="auto"/>
              <w:ind w:left="210" w:hanging="210"/>
              <w:rPr>
                <w:rFonts w:ascii="Arial" w:hAnsi="Arial" w:cs="Arial"/>
                <w:sz w:val="16"/>
                <w:szCs w:val="16"/>
              </w:rPr>
            </w:pPr>
            <w:r w:rsidRPr="005F3337">
              <w:rPr>
                <w:rFonts w:ascii="Arial" w:hAnsi="Arial" w:cs="Arial"/>
                <w:sz w:val="16"/>
                <w:szCs w:val="16"/>
              </w:rPr>
              <w:t>Co znamená zmínka o NČLP (národní   číselník laboratorních položek</w:t>
            </w:r>
            <w:r>
              <w:rPr>
                <w:rFonts w:ascii="Arial" w:hAnsi="Arial" w:cs="Arial"/>
                <w:sz w:val="16"/>
                <w:szCs w:val="16"/>
              </w:rPr>
              <w:t>?</w:t>
            </w:r>
            <w:r w:rsidRPr="005F3337">
              <w:rPr>
                <w:rFonts w:ascii="Arial" w:hAnsi="Arial" w:cs="Arial"/>
                <w:sz w:val="16"/>
                <w:szCs w:val="16"/>
              </w:rPr>
              <w:t>) a jakou to má souvislost s výkony v SZV? Má být uvedeno v Popisu výkonu?</w:t>
            </w:r>
          </w:p>
          <w:p w14:paraId="15DF4890" w14:textId="77777777" w:rsidR="00BB2312" w:rsidRPr="00F6658B" w:rsidRDefault="00BB2312" w:rsidP="000140C8">
            <w:pPr>
              <w:spacing w:after="0" w:line="240" w:lineRule="auto"/>
              <w:rPr>
                <w:rFonts w:ascii="Arial" w:eastAsia="Times New Roman" w:hAnsi="Arial" w:cs="Arial"/>
                <w:b/>
                <w:color w:val="00B050"/>
                <w:sz w:val="16"/>
                <w:szCs w:val="16"/>
                <w:lang w:eastAsia="cs-CZ"/>
              </w:rPr>
            </w:pPr>
          </w:p>
        </w:tc>
      </w:tr>
      <w:tr w:rsidR="00BB2312" w:rsidRPr="00F6658B" w14:paraId="07806FCB" w14:textId="77777777" w:rsidTr="005A6FF5">
        <w:trPr>
          <w:trHeight w:val="1115"/>
        </w:trPr>
        <w:tc>
          <w:tcPr>
            <w:tcW w:w="993" w:type="dxa"/>
            <w:tcBorders>
              <w:top w:val="nil"/>
              <w:left w:val="single" w:sz="4" w:space="0" w:color="auto"/>
              <w:bottom w:val="single" w:sz="4" w:space="0" w:color="auto"/>
              <w:right w:val="single" w:sz="4" w:space="0" w:color="auto"/>
            </w:tcBorders>
            <w:shd w:val="clear" w:color="auto" w:fill="auto"/>
          </w:tcPr>
          <w:p w14:paraId="4DD379B0" w14:textId="77777777" w:rsidR="00BB2312" w:rsidRPr="00F6658B" w:rsidRDefault="00BB2312" w:rsidP="000140C8">
            <w:pPr>
              <w:spacing w:after="0" w:line="240" w:lineRule="auto"/>
              <w:rPr>
                <w:rFonts w:ascii="Arial" w:eastAsia="Times New Roman" w:hAnsi="Arial" w:cs="Arial"/>
                <w:b/>
                <w:bCs/>
                <w:color w:val="000000"/>
                <w:sz w:val="16"/>
                <w:szCs w:val="16"/>
                <w:highlight w:val="yellow"/>
                <w:lang w:eastAsia="cs-CZ"/>
              </w:rPr>
            </w:pPr>
            <w:r w:rsidRPr="00F6658B">
              <w:rPr>
                <w:rFonts w:ascii="Arial" w:eastAsia="Times New Roman" w:hAnsi="Arial" w:cs="Arial"/>
                <w:b/>
                <w:bCs/>
                <w:color w:val="000000"/>
                <w:sz w:val="16"/>
                <w:szCs w:val="16"/>
                <w:highlight w:val="yellow"/>
                <w:lang w:eastAsia="cs-CZ"/>
              </w:rPr>
              <w:t>801</w:t>
            </w:r>
          </w:p>
          <w:p w14:paraId="44F02795" w14:textId="77777777" w:rsidR="00BB2312" w:rsidRPr="00F6658B" w:rsidRDefault="00BB2312" w:rsidP="000140C8">
            <w:pPr>
              <w:spacing w:after="0" w:line="240" w:lineRule="auto"/>
              <w:rPr>
                <w:rFonts w:ascii="Arial" w:eastAsia="Times New Roman" w:hAnsi="Arial" w:cs="Arial"/>
                <w:b/>
                <w:bCs/>
                <w:color w:val="000000"/>
                <w:sz w:val="16"/>
                <w:szCs w:val="16"/>
                <w:highlight w:val="yellow"/>
                <w:lang w:eastAsia="cs-CZ"/>
              </w:rPr>
            </w:pPr>
          </w:p>
          <w:p w14:paraId="4C2B6661" w14:textId="77777777" w:rsidR="00BB2312" w:rsidRPr="00F6658B" w:rsidRDefault="00BB2312" w:rsidP="000140C8">
            <w:pPr>
              <w:spacing w:after="0" w:line="240" w:lineRule="auto"/>
              <w:rPr>
                <w:rFonts w:ascii="Arial" w:eastAsia="Times New Roman" w:hAnsi="Arial" w:cs="Arial"/>
                <w:b/>
                <w:bCs/>
                <w:color w:val="000000"/>
                <w:sz w:val="16"/>
                <w:szCs w:val="16"/>
                <w:highlight w:val="yellow"/>
                <w:lang w:eastAsia="cs-CZ"/>
              </w:rPr>
            </w:pPr>
            <w:r w:rsidRPr="00F6658B">
              <w:rPr>
                <w:rFonts w:ascii="Arial" w:eastAsia="Times New Roman" w:hAnsi="Arial" w:cs="Arial"/>
                <w:bCs/>
                <w:i/>
                <w:color w:val="C00000"/>
                <w:sz w:val="16"/>
                <w:szCs w:val="16"/>
                <w:highlight w:val="yellow"/>
                <w:lang w:eastAsia="cs-CZ"/>
              </w:rPr>
              <w:t>(dodatečně obdrženo 30.6.2025</w:t>
            </w:r>
          </w:p>
        </w:tc>
        <w:tc>
          <w:tcPr>
            <w:tcW w:w="2268" w:type="dxa"/>
            <w:tcBorders>
              <w:top w:val="nil"/>
              <w:left w:val="nil"/>
              <w:bottom w:val="single" w:sz="4" w:space="0" w:color="auto"/>
              <w:right w:val="single" w:sz="4" w:space="0" w:color="auto"/>
            </w:tcBorders>
            <w:shd w:val="clear" w:color="auto" w:fill="auto"/>
          </w:tcPr>
          <w:p w14:paraId="38037C9E" w14:textId="77777777" w:rsidR="00BB2312" w:rsidRPr="00F6658B" w:rsidRDefault="00BB2312" w:rsidP="000140C8">
            <w:pPr>
              <w:spacing w:after="0" w:line="240" w:lineRule="auto"/>
              <w:rPr>
                <w:rFonts w:ascii="Arial" w:hAnsi="Arial" w:cs="Arial"/>
                <w:b/>
                <w:color w:val="222222"/>
                <w:sz w:val="16"/>
                <w:szCs w:val="16"/>
                <w:highlight w:val="yellow"/>
              </w:rPr>
            </w:pPr>
            <w:r w:rsidRPr="00F6658B">
              <w:rPr>
                <w:rFonts w:ascii="Arial" w:hAnsi="Arial" w:cs="Arial"/>
                <w:b/>
                <w:color w:val="222222"/>
                <w:sz w:val="16"/>
                <w:szCs w:val="16"/>
                <w:highlight w:val="yellow"/>
              </w:rPr>
              <w:t>81902</w:t>
            </w:r>
          </w:p>
          <w:p w14:paraId="78D08A05" w14:textId="77777777" w:rsidR="00BB2312" w:rsidRPr="00F6658B" w:rsidRDefault="00BB2312" w:rsidP="000140C8">
            <w:pPr>
              <w:spacing w:after="0" w:line="240" w:lineRule="auto"/>
              <w:rPr>
                <w:rFonts w:ascii="Arial" w:hAnsi="Arial" w:cs="Arial"/>
                <w:b/>
                <w:color w:val="222222"/>
                <w:sz w:val="16"/>
                <w:szCs w:val="16"/>
                <w:highlight w:val="yellow"/>
              </w:rPr>
            </w:pPr>
          </w:p>
          <w:p w14:paraId="734BCCBC" w14:textId="77777777" w:rsidR="00BB2312" w:rsidRPr="00F6658B" w:rsidRDefault="00BB2312" w:rsidP="000140C8">
            <w:pPr>
              <w:spacing w:after="0" w:line="240" w:lineRule="auto"/>
              <w:rPr>
                <w:rFonts w:ascii="Arial" w:hAnsi="Arial" w:cs="Arial"/>
                <w:b/>
                <w:color w:val="222222"/>
                <w:sz w:val="16"/>
                <w:szCs w:val="16"/>
                <w:highlight w:val="yellow"/>
              </w:rPr>
            </w:pPr>
            <w:r w:rsidRPr="00F6658B">
              <w:rPr>
                <w:rFonts w:ascii="Arial" w:hAnsi="Arial" w:cs="Arial"/>
                <w:b/>
                <w:color w:val="222222"/>
                <w:sz w:val="16"/>
                <w:szCs w:val="16"/>
                <w:highlight w:val="yellow"/>
              </w:rPr>
              <w:t xml:space="preserve">EGFR </w:t>
            </w:r>
            <w:proofErr w:type="gramStart"/>
            <w:r w:rsidRPr="00F6658B">
              <w:rPr>
                <w:rFonts w:ascii="Arial" w:hAnsi="Arial" w:cs="Arial"/>
                <w:b/>
                <w:color w:val="222222"/>
                <w:sz w:val="16"/>
                <w:szCs w:val="16"/>
                <w:highlight w:val="yellow"/>
              </w:rPr>
              <w:t>CKD- EPI</w:t>
            </w:r>
            <w:proofErr w:type="gramEnd"/>
            <w:r w:rsidRPr="00F6658B">
              <w:rPr>
                <w:rFonts w:ascii="Arial" w:hAnsi="Arial" w:cs="Arial"/>
                <w:b/>
                <w:color w:val="222222"/>
                <w:sz w:val="16"/>
                <w:szCs w:val="16"/>
                <w:highlight w:val="yellow"/>
              </w:rPr>
              <w:t xml:space="preserve"> </w:t>
            </w:r>
          </w:p>
          <w:p w14:paraId="3DFA504B" w14:textId="77777777" w:rsidR="00BB2312" w:rsidRPr="00F6658B" w:rsidRDefault="00BB2312" w:rsidP="000140C8">
            <w:pPr>
              <w:spacing w:after="0" w:line="240" w:lineRule="auto"/>
              <w:rPr>
                <w:rFonts w:ascii="Arial" w:hAnsi="Arial" w:cs="Arial"/>
                <w:b/>
                <w:color w:val="222222"/>
                <w:sz w:val="16"/>
                <w:szCs w:val="16"/>
                <w:highlight w:val="yellow"/>
              </w:rPr>
            </w:pPr>
          </w:p>
          <w:p w14:paraId="46E71ACC" w14:textId="77777777" w:rsidR="00BB2312" w:rsidRPr="00F6658B" w:rsidRDefault="00BB2312" w:rsidP="000140C8">
            <w:pPr>
              <w:spacing w:after="0" w:line="240" w:lineRule="auto"/>
              <w:rPr>
                <w:rFonts w:ascii="Arial" w:eastAsia="Times New Roman" w:hAnsi="Arial" w:cs="Arial"/>
                <w:b/>
                <w:bCs/>
                <w:color w:val="000000"/>
                <w:sz w:val="16"/>
                <w:szCs w:val="16"/>
                <w:highlight w:val="yellow"/>
                <w:lang w:eastAsia="cs-CZ"/>
              </w:rPr>
            </w:pPr>
            <w:r w:rsidRPr="00F6658B">
              <w:rPr>
                <w:rFonts w:ascii="Arial" w:hAnsi="Arial" w:cs="Arial"/>
                <w:b/>
                <w:color w:val="222222"/>
                <w:sz w:val="16"/>
                <w:szCs w:val="16"/>
                <w:highlight w:val="yellow"/>
              </w:rPr>
              <w:t>nový výkon</w:t>
            </w:r>
          </w:p>
        </w:tc>
        <w:tc>
          <w:tcPr>
            <w:tcW w:w="11624" w:type="dxa"/>
            <w:tcBorders>
              <w:top w:val="nil"/>
              <w:left w:val="nil"/>
              <w:bottom w:val="single" w:sz="4" w:space="0" w:color="auto"/>
              <w:right w:val="single" w:sz="4" w:space="0" w:color="auto"/>
            </w:tcBorders>
            <w:shd w:val="clear" w:color="auto" w:fill="auto"/>
          </w:tcPr>
          <w:p w14:paraId="2AFBDDE0" w14:textId="77777777" w:rsidR="00BB2312" w:rsidRPr="00E650EA" w:rsidRDefault="00BB2312" w:rsidP="00EF4FC7">
            <w:pPr>
              <w:pStyle w:val="Odstavecseseznamem"/>
              <w:numPr>
                <w:ilvl w:val="0"/>
                <w:numId w:val="43"/>
              </w:numPr>
              <w:spacing w:after="0" w:line="240" w:lineRule="auto"/>
              <w:ind w:left="210" w:hanging="142"/>
              <w:rPr>
                <w:rFonts w:ascii="Arial" w:hAnsi="Arial" w:cs="Arial"/>
                <w:color w:val="333333"/>
                <w:sz w:val="16"/>
                <w:szCs w:val="16"/>
                <w:shd w:val="clear" w:color="auto" w:fill="E9ECF1"/>
              </w:rPr>
            </w:pPr>
            <w:r w:rsidRPr="00E650EA">
              <w:rPr>
                <w:rFonts w:ascii="Arial" w:hAnsi="Arial" w:cs="Arial"/>
                <w:sz w:val="16"/>
                <w:szCs w:val="16"/>
              </w:rPr>
              <w:t>Co znamená zmínka o NČLP (národní   číselník laboratorních položek) a jakou to má souvislost s výkony v SZV? Má být uvedeno v Popisu výkonu?</w:t>
            </w:r>
          </w:p>
          <w:p w14:paraId="1B7BA515" w14:textId="77777777" w:rsidR="00BB2312" w:rsidRPr="00E650EA" w:rsidRDefault="00BB2312" w:rsidP="00EF4FC7">
            <w:pPr>
              <w:pStyle w:val="Odstavecseseznamem"/>
              <w:numPr>
                <w:ilvl w:val="0"/>
                <w:numId w:val="43"/>
              </w:numPr>
              <w:spacing w:after="0" w:line="240" w:lineRule="auto"/>
              <w:ind w:left="210" w:hanging="142"/>
              <w:rPr>
                <w:rFonts w:ascii="Arial" w:hAnsi="Arial" w:cs="Arial"/>
                <w:sz w:val="16"/>
                <w:szCs w:val="16"/>
              </w:rPr>
            </w:pPr>
            <w:r w:rsidRPr="00E650EA">
              <w:rPr>
                <w:rFonts w:ascii="Arial" w:hAnsi="Arial" w:cs="Arial"/>
                <w:sz w:val="16"/>
                <w:szCs w:val="16"/>
              </w:rPr>
              <w:t xml:space="preserve">Uvedeno: </w:t>
            </w:r>
            <w:r w:rsidRPr="00E650EA">
              <w:rPr>
                <w:rFonts w:ascii="Arial" w:hAnsi="Arial" w:cs="Arial"/>
                <w:color w:val="333333"/>
                <w:sz w:val="16"/>
                <w:szCs w:val="16"/>
                <w:shd w:val="clear" w:color="auto" w:fill="E9ECF1"/>
              </w:rPr>
              <w:t xml:space="preserve">S výkonem se vykazuje současně i výkon 81499 (stanovení kreatininu) a výkon Hodnocení stádia CKD dle </w:t>
            </w:r>
            <w:proofErr w:type="spellStart"/>
            <w:r w:rsidRPr="00E650EA">
              <w:rPr>
                <w:rFonts w:ascii="Arial" w:hAnsi="Arial" w:cs="Arial"/>
                <w:color w:val="333333"/>
                <w:sz w:val="16"/>
                <w:szCs w:val="16"/>
                <w:shd w:val="clear" w:color="auto" w:fill="E9ECF1"/>
              </w:rPr>
              <w:t>eGFR</w:t>
            </w:r>
            <w:proofErr w:type="spellEnd"/>
            <w:proofErr w:type="gramStart"/>
            <w:r w:rsidRPr="00E650EA">
              <w:rPr>
                <w:rFonts w:ascii="Arial" w:hAnsi="Arial" w:cs="Arial"/>
                <w:color w:val="333333"/>
                <w:sz w:val="16"/>
                <w:szCs w:val="16"/>
                <w:shd w:val="clear" w:color="auto" w:fill="E9ECF1"/>
              </w:rPr>
              <w:t xml:space="preserve"> ..</w:t>
            </w:r>
            <w:proofErr w:type="gramEnd"/>
            <w:r w:rsidRPr="00E650EA">
              <w:rPr>
                <w:rFonts w:ascii="Arial" w:hAnsi="Arial" w:cs="Arial"/>
                <w:sz w:val="16"/>
                <w:szCs w:val="16"/>
              </w:rPr>
              <w:t xml:space="preserve">Je tím myšleno, že 81902 se vykazuje k výkonu 81499 anebo že se vykazuje k výkonu </w:t>
            </w:r>
            <w:r w:rsidRPr="00E650EA">
              <w:rPr>
                <w:rFonts w:ascii="Arial" w:hAnsi="Arial" w:cs="Arial"/>
                <w:color w:val="333333"/>
                <w:sz w:val="16"/>
                <w:szCs w:val="16"/>
                <w:shd w:val="clear" w:color="auto" w:fill="E9ECF1"/>
              </w:rPr>
              <w:t xml:space="preserve">81675 </w:t>
            </w:r>
            <w:del w:id="4" w:author="Unknown">
              <w:r w:rsidRPr="00E650EA">
                <w:rPr>
                  <w:rFonts w:ascii="Arial" w:hAnsi="Arial" w:cs="Arial"/>
                  <w:color w:val="999999"/>
                  <w:sz w:val="16"/>
                  <w:szCs w:val="16"/>
                  <w:shd w:val="clear" w:color="auto" w:fill="FEC8C8"/>
                </w:rPr>
                <w:delText>MIKROALBUMINURIE</w:delText>
              </w:r>
            </w:del>
            <w:ins w:id="5" w:author="Unknown">
              <w:r w:rsidRPr="00E650EA">
                <w:rPr>
                  <w:rFonts w:ascii="Arial" w:hAnsi="Arial" w:cs="Arial"/>
                  <w:color w:val="333333"/>
                  <w:sz w:val="16"/>
                  <w:szCs w:val="16"/>
                  <w:shd w:val="clear" w:color="auto" w:fill="CCFFCC"/>
                </w:rPr>
                <w:t>UACR (POMĚR ALBUMIN/KREATININ V MOČI)</w:t>
              </w:r>
            </w:ins>
            <w:r w:rsidRPr="00E650EA">
              <w:rPr>
                <w:rFonts w:ascii="Arial" w:hAnsi="Arial" w:cs="Arial"/>
                <w:color w:val="333333"/>
                <w:sz w:val="16"/>
                <w:szCs w:val="16"/>
                <w:shd w:val="clear" w:color="auto" w:fill="CCFFCC"/>
              </w:rPr>
              <w:t xml:space="preserve"> </w:t>
            </w:r>
            <w:r w:rsidRPr="00E650EA">
              <w:rPr>
                <w:rFonts w:ascii="Arial" w:hAnsi="Arial" w:cs="Arial"/>
                <w:color w:val="333333"/>
                <w:sz w:val="16"/>
                <w:szCs w:val="16"/>
              </w:rPr>
              <w:t>ke kterému se vykazuje 81499? V tom případě by mělo být naopak uvedeno, že 81499 se již nevykazuje, neboť již byl vykázán k 81675 (riziko duplicitních vykázání). Anebo tento výkon nemá vazbu na</w:t>
            </w:r>
            <w:r w:rsidRPr="00E650EA">
              <w:rPr>
                <w:rFonts w:ascii="Arial" w:hAnsi="Arial" w:cs="Arial"/>
                <w:color w:val="333333"/>
                <w:sz w:val="16"/>
                <w:szCs w:val="16"/>
                <w:shd w:val="clear" w:color="auto" w:fill="CCFFCC"/>
              </w:rPr>
              <w:t xml:space="preserve"> </w:t>
            </w:r>
            <w:r w:rsidRPr="00E650EA">
              <w:rPr>
                <w:rFonts w:ascii="Arial" w:hAnsi="Arial" w:cs="Arial"/>
                <w:b/>
                <w:color w:val="333333"/>
                <w:sz w:val="16"/>
                <w:szCs w:val="16"/>
                <w:shd w:val="clear" w:color="auto" w:fill="E9ECF1"/>
              </w:rPr>
              <w:t>81675?</w:t>
            </w:r>
          </w:p>
          <w:p w14:paraId="7178CDC6" w14:textId="77777777" w:rsidR="00BB2312" w:rsidRPr="00E650EA" w:rsidRDefault="00BB2312" w:rsidP="00EF4FC7">
            <w:pPr>
              <w:pStyle w:val="Odstavecseseznamem"/>
              <w:numPr>
                <w:ilvl w:val="0"/>
                <w:numId w:val="43"/>
              </w:numPr>
              <w:spacing w:after="0" w:line="240" w:lineRule="auto"/>
              <w:ind w:left="210" w:hanging="142"/>
              <w:rPr>
                <w:rFonts w:ascii="Arial" w:hAnsi="Arial" w:cs="Arial"/>
                <w:b/>
                <w:sz w:val="16"/>
                <w:szCs w:val="16"/>
              </w:rPr>
            </w:pPr>
            <w:r w:rsidRPr="00E650EA">
              <w:rPr>
                <w:rFonts w:ascii="Arial" w:hAnsi="Arial" w:cs="Arial"/>
                <w:color w:val="333333"/>
                <w:sz w:val="16"/>
                <w:szCs w:val="16"/>
                <w:shd w:val="clear" w:color="auto" w:fill="E9ECF1"/>
              </w:rPr>
              <w:t xml:space="preserve">S výkonem se vykazuje současně i výkon 81499 (stanovení kreatininu) a výkon Hodnocení stádia CKD dle </w:t>
            </w:r>
            <w:proofErr w:type="spellStart"/>
            <w:r w:rsidRPr="00E650EA">
              <w:rPr>
                <w:rFonts w:ascii="Arial" w:hAnsi="Arial" w:cs="Arial"/>
                <w:color w:val="333333"/>
                <w:sz w:val="16"/>
                <w:szCs w:val="16"/>
                <w:shd w:val="clear" w:color="auto" w:fill="E9ECF1"/>
              </w:rPr>
              <w:t>eGFR</w:t>
            </w:r>
            <w:proofErr w:type="spellEnd"/>
            <w:r w:rsidRPr="00E650EA">
              <w:rPr>
                <w:rFonts w:ascii="Arial" w:hAnsi="Arial" w:cs="Arial"/>
                <w:color w:val="333333"/>
                <w:sz w:val="16"/>
                <w:szCs w:val="16"/>
                <w:shd w:val="clear" w:color="auto" w:fill="E9ECF1"/>
              </w:rPr>
              <w:t xml:space="preserve"> </w:t>
            </w:r>
            <w:r w:rsidRPr="00E650EA">
              <w:rPr>
                <w:rFonts w:ascii="Arial" w:hAnsi="Arial" w:cs="Arial"/>
                <w:b/>
                <w:color w:val="333333"/>
                <w:sz w:val="16"/>
                <w:szCs w:val="16"/>
                <w:shd w:val="clear" w:color="auto" w:fill="E9ECF1"/>
              </w:rPr>
              <w:t>(</w:t>
            </w:r>
            <w:r>
              <w:rPr>
                <w:rFonts w:ascii="Arial" w:hAnsi="Arial" w:cs="Arial"/>
                <w:b/>
                <w:color w:val="333333"/>
                <w:sz w:val="16"/>
                <w:szCs w:val="16"/>
                <w:shd w:val="clear" w:color="auto" w:fill="E9ECF1"/>
              </w:rPr>
              <w:t xml:space="preserve">nutné </w:t>
            </w:r>
            <w:r w:rsidRPr="00E650EA">
              <w:rPr>
                <w:rFonts w:ascii="Arial" w:hAnsi="Arial" w:cs="Arial"/>
                <w:b/>
                <w:color w:val="333333"/>
                <w:sz w:val="16"/>
                <w:szCs w:val="16"/>
                <w:shd w:val="clear" w:color="auto" w:fill="E9ECF1"/>
              </w:rPr>
              <w:t>doplnit číslo výkonu = 81904)</w:t>
            </w:r>
          </w:p>
          <w:p w14:paraId="427B1925" w14:textId="77777777" w:rsidR="00BB2312" w:rsidRPr="00F6658B" w:rsidRDefault="00BB2312" w:rsidP="000140C8">
            <w:pPr>
              <w:spacing w:after="0" w:line="240" w:lineRule="auto"/>
              <w:rPr>
                <w:rFonts w:ascii="Arial" w:eastAsia="Times New Roman" w:hAnsi="Arial" w:cs="Arial"/>
                <w:b/>
                <w:color w:val="00B050"/>
                <w:sz w:val="16"/>
                <w:szCs w:val="16"/>
                <w:lang w:eastAsia="cs-CZ"/>
              </w:rPr>
            </w:pPr>
          </w:p>
        </w:tc>
      </w:tr>
      <w:tr w:rsidR="00BB2312" w:rsidRPr="00F6658B" w14:paraId="1ACD3C86" w14:textId="77777777" w:rsidTr="005A6FF5">
        <w:trPr>
          <w:trHeight w:val="478"/>
        </w:trPr>
        <w:tc>
          <w:tcPr>
            <w:tcW w:w="993" w:type="dxa"/>
            <w:tcBorders>
              <w:top w:val="nil"/>
              <w:left w:val="single" w:sz="4" w:space="0" w:color="auto"/>
              <w:bottom w:val="single" w:sz="4" w:space="0" w:color="auto"/>
              <w:right w:val="single" w:sz="4" w:space="0" w:color="auto"/>
            </w:tcBorders>
            <w:shd w:val="clear" w:color="auto" w:fill="auto"/>
          </w:tcPr>
          <w:p w14:paraId="654D7FEF" w14:textId="77777777" w:rsidR="00BB2312" w:rsidRPr="00F6658B" w:rsidRDefault="00BB2312" w:rsidP="000140C8">
            <w:pPr>
              <w:spacing w:after="0" w:line="240" w:lineRule="auto"/>
              <w:rPr>
                <w:rFonts w:ascii="Arial" w:eastAsia="Times New Roman" w:hAnsi="Arial" w:cs="Arial"/>
                <w:b/>
                <w:bCs/>
                <w:color w:val="000000"/>
                <w:sz w:val="16"/>
                <w:szCs w:val="16"/>
                <w:highlight w:val="yellow"/>
                <w:lang w:eastAsia="cs-CZ"/>
              </w:rPr>
            </w:pPr>
            <w:r w:rsidRPr="00F6658B">
              <w:rPr>
                <w:rFonts w:ascii="Arial" w:eastAsia="Times New Roman" w:hAnsi="Arial" w:cs="Arial"/>
                <w:b/>
                <w:bCs/>
                <w:color w:val="000000"/>
                <w:sz w:val="16"/>
                <w:szCs w:val="16"/>
                <w:highlight w:val="yellow"/>
                <w:lang w:eastAsia="cs-CZ"/>
              </w:rPr>
              <w:t>801</w:t>
            </w:r>
          </w:p>
          <w:p w14:paraId="6931CEB6" w14:textId="77777777" w:rsidR="00BB2312" w:rsidRPr="00F6658B" w:rsidRDefault="00BB2312" w:rsidP="000140C8">
            <w:pPr>
              <w:spacing w:after="0" w:line="240" w:lineRule="auto"/>
              <w:rPr>
                <w:rFonts w:ascii="Arial" w:eastAsia="Times New Roman" w:hAnsi="Arial" w:cs="Arial"/>
                <w:b/>
                <w:bCs/>
                <w:color w:val="000000"/>
                <w:sz w:val="16"/>
                <w:szCs w:val="16"/>
                <w:highlight w:val="yellow"/>
                <w:lang w:eastAsia="cs-CZ"/>
              </w:rPr>
            </w:pPr>
          </w:p>
          <w:p w14:paraId="36D4029F" w14:textId="77777777" w:rsidR="00BB2312" w:rsidRPr="00F6658B" w:rsidRDefault="00BB2312" w:rsidP="000140C8">
            <w:pPr>
              <w:spacing w:after="0" w:line="240" w:lineRule="auto"/>
              <w:rPr>
                <w:rFonts w:ascii="Arial" w:eastAsia="Times New Roman" w:hAnsi="Arial" w:cs="Arial"/>
                <w:b/>
                <w:bCs/>
                <w:color w:val="000000"/>
                <w:sz w:val="16"/>
                <w:szCs w:val="16"/>
                <w:highlight w:val="yellow"/>
                <w:lang w:eastAsia="cs-CZ"/>
              </w:rPr>
            </w:pPr>
            <w:r w:rsidRPr="00F6658B">
              <w:rPr>
                <w:rFonts w:ascii="Arial" w:eastAsia="Times New Roman" w:hAnsi="Arial" w:cs="Arial"/>
                <w:bCs/>
                <w:i/>
                <w:color w:val="C00000"/>
                <w:sz w:val="16"/>
                <w:szCs w:val="16"/>
                <w:highlight w:val="yellow"/>
                <w:lang w:eastAsia="cs-CZ"/>
              </w:rPr>
              <w:t>(dodatečně obdrženo 30.6.2025</w:t>
            </w:r>
          </w:p>
        </w:tc>
        <w:tc>
          <w:tcPr>
            <w:tcW w:w="2268" w:type="dxa"/>
            <w:tcBorders>
              <w:top w:val="nil"/>
              <w:left w:val="nil"/>
              <w:bottom w:val="single" w:sz="4" w:space="0" w:color="auto"/>
              <w:right w:val="single" w:sz="4" w:space="0" w:color="auto"/>
            </w:tcBorders>
            <w:shd w:val="clear" w:color="auto" w:fill="auto"/>
          </w:tcPr>
          <w:p w14:paraId="7E7553D1" w14:textId="77777777" w:rsidR="00BB2312" w:rsidRPr="00F6658B" w:rsidRDefault="00BB2312" w:rsidP="000140C8">
            <w:pPr>
              <w:spacing w:after="0" w:line="240" w:lineRule="auto"/>
              <w:rPr>
                <w:rFonts w:ascii="Arial" w:hAnsi="Arial" w:cs="Arial"/>
                <w:b/>
                <w:color w:val="222222"/>
                <w:sz w:val="16"/>
                <w:szCs w:val="16"/>
                <w:highlight w:val="yellow"/>
              </w:rPr>
            </w:pPr>
            <w:r w:rsidRPr="00F6658B">
              <w:rPr>
                <w:rFonts w:ascii="Arial" w:hAnsi="Arial" w:cs="Arial"/>
                <w:b/>
                <w:color w:val="222222"/>
                <w:sz w:val="16"/>
                <w:szCs w:val="16"/>
                <w:highlight w:val="yellow"/>
              </w:rPr>
              <w:t>81904</w:t>
            </w:r>
          </w:p>
          <w:p w14:paraId="761D72C2" w14:textId="77777777" w:rsidR="00BB2312" w:rsidRPr="00F6658B" w:rsidRDefault="00BB2312" w:rsidP="000140C8">
            <w:pPr>
              <w:spacing w:after="0" w:line="240" w:lineRule="auto"/>
              <w:rPr>
                <w:rFonts w:ascii="Arial" w:hAnsi="Arial" w:cs="Arial"/>
                <w:b/>
                <w:color w:val="222222"/>
                <w:sz w:val="16"/>
                <w:szCs w:val="16"/>
                <w:highlight w:val="yellow"/>
              </w:rPr>
            </w:pPr>
          </w:p>
          <w:p w14:paraId="62C863CD" w14:textId="77777777" w:rsidR="00BB2312" w:rsidRPr="00F6658B" w:rsidRDefault="00BB2312" w:rsidP="000140C8">
            <w:pPr>
              <w:spacing w:after="0" w:line="240" w:lineRule="auto"/>
              <w:rPr>
                <w:rFonts w:ascii="Arial" w:hAnsi="Arial" w:cs="Arial"/>
                <w:b/>
                <w:color w:val="222222"/>
                <w:sz w:val="16"/>
                <w:szCs w:val="16"/>
                <w:highlight w:val="yellow"/>
              </w:rPr>
            </w:pPr>
            <w:r w:rsidRPr="00F6658B">
              <w:rPr>
                <w:rFonts w:ascii="Arial" w:hAnsi="Arial" w:cs="Arial"/>
                <w:b/>
                <w:color w:val="222222"/>
                <w:sz w:val="16"/>
                <w:szCs w:val="16"/>
                <w:highlight w:val="yellow"/>
              </w:rPr>
              <w:t xml:space="preserve">HODNOCENÍ STÁDIA CKD DLE EGFR </w:t>
            </w:r>
          </w:p>
          <w:p w14:paraId="3CA99BE5" w14:textId="77777777" w:rsidR="00BB2312" w:rsidRPr="00F6658B" w:rsidRDefault="00BB2312" w:rsidP="000140C8">
            <w:pPr>
              <w:spacing w:after="0" w:line="240" w:lineRule="auto"/>
              <w:rPr>
                <w:rFonts w:ascii="Arial" w:hAnsi="Arial" w:cs="Arial"/>
                <w:b/>
                <w:color w:val="222222"/>
                <w:sz w:val="16"/>
                <w:szCs w:val="16"/>
                <w:highlight w:val="yellow"/>
              </w:rPr>
            </w:pPr>
          </w:p>
          <w:p w14:paraId="51CE73A9" w14:textId="77777777" w:rsidR="00BB2312" w:rsidRPr="00F6658B" w:rsidRDefault="00BB2312" w:rsidP="000140C8">
            <w:pPr>
              <w:spacing w:after="0" w:line="240" w:lineRule="auto"/>
              <w:rPr>
                <w:rFonts w:ascii="Arial" w:eastAsia="Times New Roman" w:hAnsi="Arial" w:cs="Arial"/>
                <w:b/>
                <w:bCs/>
                <w:color w:val="000000"/>
                <w:sz w:val="16"/>
                <w:szCs w:val="16"/>
                <w:highlight w:val="yellow"/>
                <w:lang w:eastAsia="cs-CZ"/>
              </w:rPr>
            </w:pPr>
            <w:r w:rsidRPr="00F6658B">
              <w:rPr>
                <w:rFonts w:ascii="Arial" w:hAnsi="Arial" w:cs="Arial"/>
                <w:b/>
                <w:color w:val="222222"/>
                <w:sz w:val="16"/>
                <w:szCs w:val="16"/>
                <w:highlight w:val="yellow"/>
              </w:rPr>
              <w:t>nový výkon</w:t>
            </w:r>
          </w:p>
        </w:tc>
        <w:tc>
          <w:tcPr>
            <w:tcW w:w="11624" w:type="dxa"/>
            <w:tcBorders>
              <w:top w:val="nil"/>
              <w:left w:val="nil"/>
              <w:bottom w:val="single" w:sz="4" w:space="0" w:color="auto"/>
              <w:right w:val="single" w:sz="4" w:space="0" w:color="auto"/>
            </w:tcBorders>
            <w:shd w:val="clear" w:color="auto" w:fill="auto"/>
          </w:tcPr>
          <w:p w14:paraId="78380191" w14:textId="77777777" w:rsidR="00BB2312" w:rsidRPr="00E650EA" w:rsidRDefault="00BB2312" w:rsidP="00EF4FC7">
            <w:pPr>
              <w:pStyle w:val="Odstavecseseznamem"/>
              <w:numPr>
                <w:ilvl w:val="0"/>
                <w:numId w:val="44"/>
              </w:numPr>
              <w:spacing w:after="0" w:line="240" w:lineRule="auto"/>
              <w:ind w:left="210" w:hanging="210"/>
              <w:rPr>
                <w:rFonts w:ascii="Arial" w:hAnsi="Arial" w:cs="Arial"/>
                <w:color w:val="333333"/>
                <w:sz w:val="16"/>
                <w:szCs w:val="16"/>
                <w:shd w:val="clear" w:color="auto" w:fill="E9ECF1"/>
              </w:rPr>
            </w:pPr>
            <w:r w:rsidRPr="00E650EA">
              <w:rPr>
                <w:rFonts w:ascii="Arial" w:hAnsi="Arial" w:cs="Arial"/>
                <w:sz w:val="16"/>
                <w:szCs w:val="16"/>
              </w:rPr>
              <w:t>Co znamená zmínka o NČLP (národní   číselník laboratorních položek) a jakou to má souvislost s výkony v SZV? Má být uvedeno v Popisu výkonu?</w:t>
            </w:r>
          </w:p>
          <w:p w14:paraId="17A11C74" w14:textId="77777777" w:rsidR="00BB2312" w:rsidRPr="00E650EA" w:rsidRDefault="00BB2312" w:rsidP="00E650EA">
            <w:pPr>
              <w:spacing w:after="0" w:line="240" w:lineRule="auto"/>
              <w:rPr>
                <w:rFonts w:ascii="Arial" w:eastAsia="Times New Roman" w:hAnsi="Arial" w:cs="Arial"/>
                <w:b/>
                <w:color w:val="00B050"/>
                <w:sz w:val="16"/>
                <w:szCs w:val="16"/>
                <w:lang w:eastAsia="cs-CZ"/>
              </w:rPr>
            </w:pPr>
          </w:p>
        </w:tc>
      </w:tr>
      <w:tr w:rsidR="00BB2312" w:rsidRPr="00F6658B" w14:paraId="71BF4E89" w14:textId="77777777" w:rsidTr="005A6FF5">
        <w:trPr>
          <w:trHeight w:val="2533"/>
        </w:trPr>
        <w:tc>
          <w:tcPr>
            <w:tcW w:w="993" w:type="dxa"/>
            <w:tcBorders>
              <w:top w:val="nil"/>
              <w:left w:val="single" w:sz="4" w:space="0" w:color="auto"/>
              <w:bottom w:val="single" w:sz="4" w:space="0" w:color="auto"/>
              <w:right w:val="single" w:sz="4" w:space="0" w:color="auto"/>
            </w:tcBorders>
            <w:shd w:val="clear" w:color="auto" w:fill="auto"/>
            <w:hideMark/>
          </w:tcPr>
          <w:p w14:paraId="4E97A4DD"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lastRenderedPageBreak/>
              <w:t>802</w:t>
            </w:r>
          </w:p>
        </w:tc>
        <w:tc>
          <w:tcPr>
            <w:tcW w:w="2268" w:type="dxa"/>
            <w:tcBorders>
              <w:top w:val="nil"/>
              <w:left w:val="nil"/>
              <w:bottom w:val="single" w:sz="4" w:space="0" w:color="auto"/>
              <w:right w:val="single" w:sz="4" w:space="0" w:color="auto"/>
            </w:tcBorders>
            <w:shd w:val="clear" w:color="auto" w:fill="auto"/>
            <w:hideMark/>
          </w:tcPr>
          <w:p w14:paraId="2A9C975D"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82034</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IZOLACE DNA PRO VYŠETŘENÍ EXTRAHUMÁNNÍHO GENOMU</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změnové řízení: změna vychází z jednání ZP a OS ohledně problematiky vykazování výkonů 82305 a 82306 a s tím souvisejícími výkony</w:t>
            </w:r>
          </w:p>
        </w:tc>
        <w:tc>
          <w:tcPr>
            <w:tcW w:w="11624" w:type="dxa"/>
            <w:tcBorders>
              <w:top w:val="nil"/>
              <w:left w:val="nil"/>
              <w:bottom w:val="single" w:sz="4" w:space="0" w:color="auto"/>
              <w:right w:val="single" w:sz="4" w:space="0" w:color="auto"/>
            </w:tcBorders>
            <w:shd w:val="clear" w:color="auto" w:fill="auto"/>
            <w:hideMark/>
          </w:tcPr>
          <w:p w14:paraId="5467A5E6" w14:textId="77777777" w:rsidR="00BB2312" w:rsidRPr="003C084A" w:rsidRDefault="00BB2312" w:rsidP="00EF4FC7">
            <w:pPr>
              <w:pStyle w:val="Odstavecseseznamem"/>
              <w:numPr>
                <w:ilvl w:val="0"/>
                <w:numId w:val="44"/>
              </w:numPr>
              <w:tabs>
                <w:tab w:val="left" w:pos="68"/>
              </w:tabs>
              <w:spacing w:after="0" w:line="240" w:lineRule="auto"/>
              <w:ind w:left="210" w:hanging="284"/>
              <w:rPr>
                <w:rFonts w:ascii="Arial" w:hAnsi="Arial" w:cs="Arial"/>
                <w:color w:val="0070C0"/>
                <w:sz w:val="16"/>
                <w:szCs w:val="16"/>
              </w:rPr>
            </w:pPr>
            <w:r w:rsidRPr="003C084A">
              <w:rPr>
                <w:rFonts w:ascii="Arial" w:hAnsi="Arial" w:cs="Arial"/>
                <w:sz w:val="16"/>
                <w:szCs w:val="16"/>
              </w:rPr>
              <w:t xml:space="preserve">OF – </w:t>
            </w:r>
            <w:r w:rsidRPr="003C084A">
              <w:rPr>
                <w:rFonts w:ascii="Arial" w:hAnsi="Arial" w:cs="Arial"/>
                <w:b/>
                <w:sz w:val="16"/>
                <w:szCs w:val="16"/>
              </w:rPr>
              <w:t>doplnit i na týden,</w:t>
            </w:r>
            <w:r w:rsidRPr="003C084A">
              <w:rPr>
                <w:rFonts w:ascii="Arial" w:hAnsi="Arial" w:cs="Arial"/>
                <w:sz w:val="16"/>
                <w:szCs w:val="16"/>
              </w:rPr>
              <w:t xml:space="preserve"> </w:t>
            </w:r>
          </w:p>
          <w:p w14:paraId="27543D9A" w14:textId="77777777" w:rsidR="00BB2312" w:rsidRPr="003C084A" w:rsidRDefault="00BB2312" w:rsidP="00EF4FC7">
            <w:pPr>
              <w:pStyle w:val="Odstavecseseznamem"/>
              <w:numPr>
                <w:ilvl w:val="0"/>
                <w:numId w:val="44"/>
              </w:numPr>
              <w:tabs>
                <w:tab w:val="left" w:pos="68"/>
              </w:tabs>
              <w:spacing w:after="0" w:line="240" w:lineRule="auto"/>
              <w:ind w:left="210" w:hanging="284"/>
              <w:rPr>
                <w:rFonts w:ascii="Arial" w:hAnsi="Arial" w:cs="Arial"/>
                <w:color w:val="0070C0"/>
                <w:sz w:val="16"/>
                <w:szCs w:val="16"/>
              </w:rPr>
            </w:pPr>
            <w:r>
              <w:rPr>
                <w:rFonts w:ascii="Arial" w:hAnsi="Arial" w:cs="Arial"/>
                <w:sz w:val="16"/>
                <w:szCs w:val="16"/>
              </w:rPr>
              <w:t xml:space="preserve">doplnit </w:t>
            </w:r>
            <w:r w:rsidRPr="003C084A">
              <w:rPr>
                <w:rFonts w:ascii="Arial" w:hAnsi="Arial" w:cs="Arial"/>
                <w:sz w:val="16"/>
                <w:szCs w:val="16"/>
              </w:rPr>
              <w:t xml:space="preserve">zakázané kombinace </w:t>
            </w:r>
            <w:r>
              <w:rPr>
                <w:rFonts w:ascii="Arial" w:hAnsi="Arial" w:cs="Arial"/>
                <w:sz w:val="16"/>
                <w:szCs w:val="16"/>
              </w:rPr>
              <w:t xml:space="preserve">výkonů </w:t>
            </w:r>
            <w:r w:rsidRPr="003C084A">
              <w:rPr>
                <w:rFonts w:ascii="Arial" w:hAnsi="Arial" w:cs="Arial"/>
                <w:sz w:val="16"/>
                <w:szCs w:val="16"/>
              </w:rPr>
              <w:t>(?)</w:t>
            </w:r>
          </w:p>
          <w:p w14:paraId="65CBF6A3" w14:textId="77777777" w:rsidR="00BB2312" w:rsidRPr="003C084A" w:rsidRDefault="00BB2312" w:rsidP="00EF4FC7">
            <w:pPr>
              <w:pStyle w:val="Odstavecseseznamem"/>
              <w:numPr>
                <w:ilvl w:val="0"/>
                <w:numId w:val="44"/>
              </w:numPr>
              <w:tabs>
                <w:tab w:val="left" w:pos="68"/>
              </w:tabs>
              <w:spacing w:after="0" w:line="240" w:lineRule="auto"/>
              <w:ind w:left="210" w:hanging="284"/>
              <w:rPr>
                <w:rFonts w:ascii="Arial" w:hAnsi="Arial" w:cs="Arial"/>
                <w:color w:val="0070C0"/>
                <w:sz w:val="16"/>
                <w:szCs w:val="16"/>
              </w:rPr>
            </w:pPr>
            <w:r w:rsidRPr="003C084A">
              <w:rPr>
                <w:rFonts w:ascii="Arial" w:hAnsi="Arial" w:cs="Arial"/>
                <w:sz w:val="16"/>
                <w:szCs w:val="16"/>
              </w:rPr>
              <w:t xml:space="preserve">Navrhujeme doplnit Popis (tučně, </w:t>
            </w:r>
            <w:proofErr w:type="spellStart"/>
            <w:r w:rsidRPr="003C084A">
              <w:rPr>
                <w:rFonts w:ascii="Arial" w:hAnsi="Arial" w:cs="Arial"/>
                <w:sz w:val="16"/>
                <w:szCs w:val="16"/>
              </w:rPr>
              <w:t>podžluceno</w:t>
            </w:r>
            <w:proofErr w:type="spellEnd"/>
            <w:r w:rsidRPr="003C084A">
              <w:rPr>
                <w:rFonts w:ascii="Arial" w:hAnsi="Arial" w:cs="Arial"/>
                <w:sz w:val="16"/>
                <w:szCs w:val="16"/>
              </w:rPr>
              <w:t>):</w:t>
            </w:r>
            <w:r>
              <w:rPr>
                <w:rFonts w:ascii="Arial" w:hAnsi="Arial" w:cs="Arial"/>
                <w:sz w:val="16"/>
                <w:szCs w:val="16"/>
              </w:rPr>
              <w:t xml:space="preserve"> </w:t>
            </w:r>
            <w:r w:rsidRPr="003C084A">
              <w:rPr>
                <w:rFonts w:ascii="Arial" w:hAnsi="Arial" w:cs="Arial"/>
                <w:color w:val="333333"/>
                <w:sz w:val="16"/>
                <w:szCs w:val="16"/>
                <w:shd w:val="clear" w:color="auto" w:fill="FFFFFF"/>
              </w:rPr>
              <w:t xml:space="preserve">„Izolace DNA </w:t>
            </w:r>
            <w:proofErr w:type="spellStart"/>
            <w:r w:rsidRPr="003C084A">
              <w:rPr>
                <w:rFonts w:ascii="Arial" w:hAnsi="Arial" w:cs="Arial"/>
                <w:color w:val="333333"/>
                <w:sz w:val="16"/>
                <w:szCs w:val="16"/>
                <w:shd w:val="clear" w:color="auto" w:fill="FFFFFF"/>
              </w:rPr>
              <w:t>extrahumánního</w:t>
            </w:r>
            <w:proofErr w:type="spellEnd"/>
            <w:r w:rsidRPr="003C084A">
              <w:rPr>
                <w:rFonts w:ascii="Arial" w:hAnsi="Arial" w:cs="Arial"/>
                <w:color w:val="333333"/>
                <w:sz w:val="16"/>
                <w:szCs w:val="16"/>
                <w:shd w:val="clear" w:color="auto" w:fill="FFFFFF"/>
              </w:rPr>
              <w:t xml:space="preserve"> genomu z limitovaného množství vzorku.</w:t>
            </w:r>
            <w:ins w:id="6" w:author="Unknown">
              <w:r w:rsidRPr="003C084A">
                <w:rPr>
                  <w:rFonts w:ascii="Arial" w:hAnsi="Arial" w:cs="Arial"/>
                  <w:color w:val="333333"/>
                  <w:sz w:val="16"/>
                  <w:szCs w:val="16"/>
                  <w:shd w:val="clear" w:color="auto" w:fill="CCFFCC"/>
                </w:rPr>
                <w:t> Výkon nelze použít v kombinaci s výkony č. 82305 a 82306</w:t>
              </w:r>
            </w:ins>
            <w:r w:rsidRPr="003C084A">
              <w:rPr>
                <w:rFonts w:ascii="Arial" w:hAnsi="Arial" w:cs="Arial"/>
                <w:color w:val="333333"/>
                <w:sz w:val="16"/>
                <w:szCs w:val="16"/>
                <w:shd w:val="clear" w:color="auto" w:fill="FFFFFF"/>
              </w:rPr>
              <w:t> </w:t>
            </w:r>
            <w:r w:rsidRPr="003C084A">
              <w:rPr>
                <w:rFonts w:ascii="Arial" w:hAnsi="Arial" w:cs="Arial"/>
                <w:b/>
                <w:color w:val="333333"/>
                <w:sz w:val="16"/>
                <w:szCs w:val="16"/>
                <w:highlight w:val="yellow"/>
                <w:shd w:val="clear" w:color="auto" w:fill="FFFFFF"/>
              </w:rPr>
              <w:t>(zde je izolace již součástí výkonu)</w:t>
            </w:r>
            <w:r w:rsidRPr="003C084A">
              <w:rPr>
                <w:rFonts w:ascii="Arial" w:hAnsi="Arial" w:cs="Arial"/>
                <w:color w:val="333333"/>
                <w:sz w:val="16"/>
                <w:szCs w:val="16"/>
                <w:shd w:val="clear" w:color="auto" w:fill="FFFFFF"/>
              </w:rPr>
              <w:t>. Na pracovištích pracujících pro transplantační centra může být frekvence vyšší.“</w:t>
            </w:r>
          </w:p>
          <w:p w14:paraId="5CC1C62C" w14:textId="77777777" w:rsidR="00BB2312" w:rsidRPr="00F6658B" w:rsidRDefault="00BB2312" w:rsidP="001B7A63">
            <w:pPr>
              <w:spacing w:after="0" w:line="240" w:lineRule="auto"/>
              <w:rPr>
                <w:rFonts w:ascii="Arial" w:eastAsia="Times New Roman" w:hAnsi="Arial" w:cs="Arial"/>
                <w:sz w:val="16"/>
                <w:szCs w:val="16"/>
                <w:lang w:eastAsia="cs-CZ"/>
              </w:rPr>
            </w:pPr>
          </w:p>
          <w:p w14:paraId="10DC6299" w14:textId="77777777" w:rsidR="00BB2312" w:rsidRPr="00F6658B" w:rsidRDefault="00BB2312" w:rsidP="001B7A63">
            <w:pPr>
              <w:spacing w:after="0" w:line="240" w:lineRule="auto"/>
              <w:rPr>
                <w:rFonts w:ascii="Arial" w:eastAsia="Times New Roman" w:hAnsi="Arial" w:cs="Arial"/>
                <w:sz w:val="16"/>
                <w:szCs w:val="16"/>
                <w:lang w:eastAsia="cs-CZ"/>
              </w:rPr>
            </w:pPr>
          </w:p>
        </w:tc>
      </w:tr>
      <w:tr w:rsidR="00BB2312" w:rsidRPr="00F6658B" w14:paraId="589BD39B" w14:textId="77777777" w:rsidTr="005A6FF5">
        <w:trPr>
          <w:trHeight w:val="1824"/>
        </w:trPr>
        <w:tc>
          <w:tcPr>
            <w:tcW w:w="993" w:type="dxa"/>
            <w:tcBorders>
              <w:top w:val="nil"/>
              <w:left w:val="single" w:sz="4" w:space="0" w:color="auto"/>
              <w:bottom w:val="single" w:sz="4" w:space="0" w:color="auto"/>
              <w:right w:val="single" w:sz="4" w:space="0" w:color="auto"/>
            </w:tcBorders>
            <w:shd w:val="clear" w:color="auto" w:fill="auto"/>
            <w:hideMark/>
          </w:tcPr>
          <w:p w14:paraId="5334DE7F"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802</w:t>
            </w:r>
          </w:p>
        </w:tc>
        <w:tc>
          <w:tcPr>
            <w:tcW w:w="2268" w:type="dxa"/>
            <w:tcBorders>
              <w:top w:val="nil"/>
              <w:left w:val="nil"/>
              <w:bottom w:val="single" w:sz="4" w:space="0" w:color="auto"/>
              <w:right w:val="single" w:sz="4" w:space="0" w:color="auto"/>
            </w:tcBorders>
            <w:shd w:val="clear" w:color="auto" w:fill="auto"/>
            <w:hideMark/>
          </w:tcPr>
          <w:p w14:paraId="2E488A60"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82036</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AMPLIFIKACE EXTRAHUMÁNNÍHO GENOMU METODOU MULTIPLEX PCR (POLYMERÁZOVÁ ŘETĚZOVÁ REAKCE)</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změnové řízení: změna vychází z jednání ZP a OS ohledně problematiky vykazování výkonů 82305 a 82306 a s tím souvisejícími výkony</w:t>
            </w:r>
          </w:p>
        </w:tc>
        <w:tc>
          <w:tcPr>
            <w:tcW w:w="11624" w:type="dxa"/>
            <w:tcBorders>
              <w:top w:val="nil"/>
              <w:left w:val="nil"/>
              <w:bottom w:val="single" w:sz="4" w:space="0" w:color="auto"/>
              <w:right w:val="single" w:sz="4" w:space="0" w:color="auto"/>
            </w:tcBorders>
            <w:shd w:val="clear" w:color="auto" w:fill="auto"/>
            <w:hideMark/>
          </w:tcPr>
          <w:p w14:paraId="2FF14F5B" w14:textId="73448BCD" w:rsidR="00BB2312" w:rsidRPr="00086164" w:rsidRDefault="00BB2312" w:rsidP="00EF4FC7">
            <w:pPr>
              <w:pStyle w:val="Odstavecseseznamem"/>
              <w:numPr>
                <w:ilvl w:val="0"/>
                <w:numId w:val="47"/>
              </w:numPr>
              <w:spacing w:after="0" w:line="240" w:lineRule="auto"/>
              <w:ind w:left="210" w:hanging="210"/>
              <w:rPr>
                <w:rFonts w:ascii="Arial" w:hAnsi="Arial" w:cs="Arial"/>
                <w:sz w:val="16"/>
                <w:szCs w:val="16"/>
              </w:rPr>
            </w:pPr>
            <w:r w:rsidRPr="00086164">
              <w:rPr>
                <w:rFonts w:ascii="Arial" w:hAnsi="Arial" w:cs="Arial"/>
                <w:sz w:val="16"/>
                <w:szCs w:val="16"/>
              </w:rPr>
              <w:t>Navrhujeme doplnit týdenní omezení</w:t>
            </w:r>
            <w:r w:rsidR="005A6FF5">
              <w:rPr>
                <w:rFonts w:ascii="Arial" w:hAnsi="Arial" w:cs="Arial"/>
                <w:sz w:val="16"/>
                <w:szCs w:val="16"/>
              </w:rPr>
              <w:t xml:space="preserve">. </w:t>
            </w:r>
            <w:r w:rsidRPr="00086164">
              <w:rPr>
                <w:rFonts w:ascii="Arial" w:hAnsi="Arial" w:cs="Arial"/>
                <w:sz w:val="16"/>
                <w:szCs w:val="16"/>
              </w:rPr>
              <w:t>Týdenní omezení vychází z toho, aby nedocházelo ke zneužívání tohoto kódu k vyšetřování všech možných agens bez řádné klinické rozvahy indikujícího lékaře. Tento kód výkon PZS často vykazují několik dní po sobě, tj. obchází denní limit.</w:t>
            </w:r>
          </w:p>
          <w:p w14:paraId="577E1EAA" w14:textId="77777777" w:rsidR="00BB2312" w:rsidRPr="00F6658B" w:rsidRDefault="00BB2312" w:rsidP="001B7A63">
            <w:pPr>
              <w:spacing w:after="0" w:line="240" w:lineRule="auto"/>
              <w:rPr>
                <w:rFonts w:ascii="Arial" w:eastAsia="Times New Roman" w:hAnsi="Arial" w:cs="Arial"/>
                <w:sz w:val="16"/>
                <w:szCs w:val="16"/>
                <w:lang w:eastAsia="cs-CZ"/>
              </w:rPr>
            </w:pPr>
          </w:p>
          <w:p w14:paraId="1C6B39F9" w14:textId="77777777" w:rsidR="00BB2312" w:rsidRPr="00F6658B" w:rsidRDefault="00BB2312" w:rsidP="00086164">
            <w:pPr>
              <w:spacing w:after="0" w:line="240" w:lineRule="auto"/>
              <w:rPr>
                <w:rFonts w:ascii="Arial" w:eastAsia="Times New Roman" w:hAnsi="Arial" w:cs="Arial"/>
                <w:color w:val="000000"/>
                <w:sz w:val="16"/>
                <w:szCs w:val="16"/>
                <w:lang w:eastAsia="cs-CZ"/>
              </w:rPr>
            </w:pPr>
          </w:p>
        </w:tc>
      </w:tr>
      <w:tr w:rsidR="00BB2312" w:rsidRPr="00F6658B" w14:paraId="3F4322DA" w14:textId="77777777" w:rsidTr="005A6FF5">
        <w:trPr>
          <w:trHeight w:val="2675"/>
        </w:trPr>
        <w:tc>
          <w:tcPr>
            <w:tcW w:w="993" w:type="dxa"/>
            <w:tcBorders>
              <w:top w:val="nil"/>
              <w:left w:val="single" w:sz="4" w:space="0" w:color="auto"/>
              <w:bottom w:val="single" w:sz="4" w:space="0" w:color="auto"/>
              <w:right w:val="single" w:sz="4" w:space="0" w:color="auto"/>
            </w:tcBorders>
            <w:shd w:val="clear" w:color="auto" w:fill="auto"/>
            <w:hideMark/>
          </w:tcPr>
          <w:p w14:paraId="6D11CC74"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802</w:t>
            </w:r>
          </w:p>
        </w:tc>
        <w:tc>
          <w:tcPr>
            <w:tcW w:w="2268" w:type="dxa"/>
            <w:tcBorders>
              <w:top w:val="nil"/>
              <w:left w:val="nil"/>
              <w:bottom w:val="single" w:sz="4" w:space="0" w:color="auto"/>
              <w:right w:val="single" w:sz="4" w:space="0" w:color="auto"/>
            </w:tcBorders>
            <w:shd w:val="clear" w:color="auto" w:fill="auto"/>
            <w:hideMark/>
          </w:tcPr>
          <w:p w14:paraId="5EDD749A"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82040</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IZOLACE RNA A TRANSKRIPCE PRO VYŠETŘENÍ EXTRAHUMÁNNÍHO GENOMU</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změnové řízení: změna vychází z jednání ZP a OS ohledně problematiky vykazování výkonů 82305 a 82306 a s tím souvisejícími výkony</w:t>
            </w:r>
          </w:p>
        </w:tc>
        <w:tc>
          <w:tcPr>
            <w:tcW w:w="11624" w:type="dxa"/>
            <w:tcBorders>
              <w:top w:val="nil"/>
              <w:left w:val="nil"/>
              <w:bottom w:val="single" w:sz="4" w:space="0" w:color="auto"/>
              <w:right w:val="single" w:sz="4" w:space="0" w:color="auto"/>
            </w:tcBorders>
            <w:shd w:val="clear" w:color="auto" w:fill="auto"/>
            <w:hideMark/>
          </w:tcPr>
          <w:p w14:paraId="70CF1886" w14:textId="77777777" w:rsidR="00BB2312" w:rsidRPr="00086164" w:rsidRDefault="00BB2312" w:rsidP="00EF4FC7">
            <w:pPr>
              <w:pStyle w:val="Odstavecseseznamem"/>
              <w:numPr>
                <w:ilvl w:val="0"/>
                <w:numId w:val="47"/>
              </w:numPr>
              <w:spacing w:after="0" w:line="240" w:lineRule="auto"/>
              <w:ind w:left="210" w:hanging="210"/>
              <w:rPr>
                <w:rFonts w:ascii="Arial" w:eastAsia="Times New Roman" w:hAnsi="Arial" w:cs="Arial"/>
                <w:sz w:val="16"/>
                <w:szCs w:val="16"/>
                <w:lang w:eastAsia="cs-CZ"/>
              </w:rPr>
            </w:pPr>
            <w:r w:rsidRPr="00086164">
              <w:rPr>
                <w:rFonts w:ascii="Arial" w:eastAsia="Times New Roman" w:hAnsi="Arial" w:cs="Arial"/>
                <w:sz w:val="16"/>
                <w:szCs w:val="16"/>
                <w:lang w:eastAsia="cs-CZ"/>
              </w:rPr>
              <w:t>Souhlasíme s úpravou Popisu:</w:t>
            </w:r>
          </w:p>
          <w:p w14:paraId="53ECD20D" w14:textId="77777777" w:rsidR="00BB2312" w:rsidRPr="00F6658B" w:rsidRDefault="00BB2312" w:rsidP="001B7A63">
            <w:pPr>
              <w:spacing w:after="0" w:line="240" w:lineRule="auto"/>
              <w:rPr>
                <w:rFonts w:ascii="Arial" w:eastAsia="Times New Roman" w:hAnsi="Arial" w:cs="Arial"/>
                <w:sz w:val="16"/>
                <w:szCs w:val="16"/>
                <w:lang w:eastAsia="cs-CZ"/>
              </w:rPr>
            </w:pPr>
          </w:p>
        </w:tc>
      </w:tr>
      <w:tr w:rsidR="00BB2312" w:rsidRPr="00F6658B" w14:paraId="2DD33583" w14:textId="77777777" w:rsidTr="005A6FF5">
        <w:trPr>
          <w:trHeight w:val="407"/>
        </w:trPr>
        <w:tc>
          <w:tcPr>
            <w:tcW w:w="993" w:type="dxa"/>
            <w:tcBorders>
              <w:top w:val="nil"/>
              <w:left w:val="single" w:sz="4" w:space="0" w:color="auto"/>
              <w:bottom w:val="single" w:sz="4" w:space="0" w:color="auto"/>
              <w:right w:val="single" w:sz="4" w:space="0" w:color="auto"/>
            </w:tcBorders>
            <w:shd w:val="clear" w:color="auto" w:fill="auto"/>
            <w:hideMark/>
          </w:tcPr>
          <w:p w14:paraId="0D9CCEC7"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lastRenderedPageBreak/>
              <w:t>802</w:t>
            </w:r>
          </w:p>
        </w:tc>
        <w:tc>
          <w:tcPr>
            <w:tcW w:w="2268" w:type="dxa"/>
            <w:tcBorders>
              <w:top w:val="nil"/>
              <w:left w:val="nil"/>
              <w:bottom w:val="single" w:sz="4" w:space="0" w:color="auto"/>
              <w:right w:val="single" w:sz="4" w:space="0" w:color="auto"/>
            </w:tcBorders>
            <w:shd w:val="clear" w:color="auto" w:fill="auto"/>
            <w:hideMark/>
          </w:tcPr>
          <w:p w14:paraId="53B56A01"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82041</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AMPLIFIKACE EXTRAHUMÁNNÍHO GENOMU METODOU POLYMERÁZOVÉ ŘETĚZOVÉ REAKCE (PCR)</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změnové řízení: změna vychází z jednání ZP a OS ohledně problematiky vykazování výkonů 82305 a 82306 a s tím souvisejícími výkony</w:t>
            </w:r>
          </w:p>
        </w:tc>
        <w:tc>
          <w:tcPr>
            <w:tcW w:w="11624" w:type="dxa"/>
            <w:tcBorders>
              <w:top w:val="nil"/>
              <w:left w:val="nil"/>
              <w:bottom w:val="single" w:sz="4" w:space="0" w:color="auto"/>
              <w:right w:val="single" w:sz="4" w:space="0" w:color="auto"/>
            </w:tcBorders>
            <w:shd w:val="clear" w:color="auto" w:fill="auto"/>
            <w:hideMark/>
          </w:tcPr>
          <w:p w14:paraId="71B08DAA" w14:textId="77777777" w:rsidR="00BB2312" w:rsidRPr="00086164" w:rsidRDefault="00BB2312" w:rsidP="00EF4FC7">
            <w:pPr>
              <w:pStyle w:val="Odstavecseseznamem"/>
              <w:numPr>
                <w:ilvl w:val="0"/>
                <w:numId w:val="47"/>
              </w:numPr>
              <w:tabs>
                <w:tab w:val="left" w:pos="210"/>
              </w:tabs>
              <w:spacing w:after="0" w:line="240" w:lineRule="auto"/>
              <w:ind w:left="68" w:hanging="68"/>
              <w:rPr>
                <w:rFonts w:ascii="Arial" w:eastAsia="Times New Roman" w:hAnsi="Arial" w:cs="Arial"/>
                <w:sz w:val="16"/>
                <w:szCs w:val="16"/>
                <w:lang w:eastAsia="cs-CZ"/>
              </w:rPr>
            </w:pPr>
            <w:r w:rsidRPr="00086164">
              <w:rPr>
                <w:rFonts w:ascii="Arial" w:eastAsia="Times New Roman" w:hAnsi="Arial" w:cs="Arial"/>
                <w:sz w:val="16"/>
                <w:szCs w:val="16"/>
                <w:lang w:eastAsia="cs-CZ"/>
              </w:rPr>
              <w:t>Souhlasíme s úpravou Popisu:</w:t>
            </w:r>
          </w:p>
          <w:p w14:paraId="1D37A2C7" w14:textId="77777777" w:rsidR="00BB2312" w:rsidRPr="00F6658B" w:rsidRDefault="00BB2312" w:rsidP="00086164">
            <w:pPr>
              <w:spacing w:after="0" w:line="240" w:lineRule="auto"/>
              <w:rPr>
                <w:rFonts w:ascii="Arial" w:eastAsia="Times New Roman" w:hAnsi="Arial" w:cs="Arial"/>
                <w:sz w:val="16"/>
                <w:szCs w:val="16"/>
                <w:lang w:eastAsia="cs-CZ"/>
              </w:rPr>
            </w:pPr>
          </w:p>
          <w:p w14:paraId="7A6C750C" w14:textId="77777777" w:rsidR="00BB2312" w:rsidRPr="00F6658B" w:rsidRDefault="00BB2312" w:rsidP="001B7A63">
            <w:pPr>
              <w:spacing w:after="0" w:line="240" w:lineRule="auto"/>
              <w:rPr>
                <w:rFonts w:ascii="Arial" w:eastAsia="Times New Roman" w:hAnsi="Arial" w:cs="Arial"/>
                <w:sz w:val="16"/>
                <w:szCs w:val="16"/>
                <w:lang w:eastAsia="cs-CZ"/>
              </w:rPr>
            </w:pPr>
          </w:p>
        </w:tc>
      </w:tr>
      <w:tr w:rsidR="00BB2312" w:rsidRPr="00F6658B" w14:paraId="7A1340BA" w14:textId="77777777" w:rsidTr="005A6FF5">
        <w:trPr>
          <w:trHeight w:val="974"/>
        </w:trPr>
        <w:tc>
          <w:tcPr>
            <w:tcW w:w="993" w:type="dxa"/>
            <w:tcBorders>
              <w:top w:val="nil"/>
              <w:left w:val="single" w:sz="4" w:space="0" w:color="auto"/>
              <w:bottom w:val="single" w:sz="4" w:space="0" w:color="auto"/>
              <w:right w:val="single" w:sz="4" w:space="0" w:color="auto"/>
            </w:tcBorders>
            <w:shd w:val="clear" w:color="auto" w:fill="auto"/>
            <w:hideMark/>
          </w:tcPr>
          <w:p w14:paraId="1AB8A8A7"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802</w:t>
            </w:r>
          </w:p>
        </w:tc>
        <w:tc>
          <w:tcPr>
            <w:tcW w:w="2268" w:type="dxa"/>
            <w:tcBorders>
              <w:top w:val="nil"/>
              <w:left w:val="nil"/>
              <w:bottom w:val="single" w:sz="4" w:space="0" w:color="auto"/>
              <w:right w:val="single" w:sz="4" w:space="0" w:color="auto"/>
            </w:tcBorders>
            <w:shd w:val="clear" w:color="auto" w:fill="auto"/>
            <w:hideMark/>
          </w:tcPr>
          <w:p w14:paraId="392ABBC7"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82305</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DETEKCE NUKLEOVÉ KYSELINY PATOGENU VYVOLÁVAJÍCÍHO RESPIRAČNÍ ONEMOCNĚNÍ</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změnové řízení: změna vychází z jednání ZP a OS ohledně problematiky vykazování výkonů 82305 a 82306 a s tím souvisejícími výkony</w:t>
            </w:r>
          </w:p>
        </w:tc>
        <w:tc>
          <w:tcPr>
            <w:tcW w:w="11624" w:type="dxa"/>
            <w:tcBorders>
              <w:top w:val="nil"/>
              <w:left w:val="nil"/>
              <w:bottom w:val="single" w:sz="4" w:space="0" w:color="auto"/>
              <w:right w:val="single" w:sz="4" w:space="0" w:color="auto"/>
            </w:tcBorders>
            <w:shd w:val="clear" w:color="auto" w:fill="auto"/>
            <w:hideMark/>
          </w:tcPr>
          <w:p w14:paraId="1C122F8B" w14:textId="77777777" w:rsidR="00BB2312" w:rsidRPr="00826756" w:rsidRDefault="00BB2312" w:rsidP="005A6FF5">
            <w:pPr>
              <w:pStyle w:val="Odstavecseseznamem"/>
              <w:numPr>
                <w:ilvl w:val="0"/>
                <w:numId w:val="45"/>
              </w:numPr>
              <w:spacing w:after="0" w:line="240" w:lineRule="auto"/>
              <w:ind w:left="210" w:hanging="142"/>
              <w:rPr>
                <w:rFonts w:ascii="Arial" w:hAnsi="Arial" w:cs="Arial"/>
                <w:sz w:val="16"/>
                <w:szCs w:val="16"/>
              </w:rPr>
            </w:pPr>
            <w:r>
              <w:rPr>
                <w:rFonts w:ascii="Arial" w:hAnsi="Arial" w:cs="Arial"/>
                <w:sz w:val="16"/>
                <w:szCs w:val="16"/>
              </w:rPr>
              <w:t xml:space="preserve">Doplnit, </w:t>
            </w:r>
            <w:r w:rsidRPr="00826756">
              <w:rPr>
                <w:rFonts w:ascii="Arial" w:hAnsi="Arial" w:cs="Arial"/>
                <w:sz w:val="16"/>
                <w:szCs w:val="16"/>
              </w:rPr>
              <w:t xml:space="preserve">že není možné vykazovat v kombinaci 82306? </w:t>
            </w:r>
          </w:p>
          <w:p w14:paraId="00B6A637" w14:textId="77777777" w:rsidR="00BB2312" w:rsidRPr="005A6FF5" w:rsidRDefault="00BB2312" w:rsidP="005A6FF5">
            <w:pPr>
              <w:spacing w:after="0" w:line="240" w:lineRule="auto"/>
              <w:ind w:left="360"/>
              <w:rPr>
                <w:rFonts w:ascii="Arial" w:eastAsia="Times New Roman" w:hAnsi="Arial" w:cs="Arial"/>
                <w:color w:val="000000"/>
                <w:sz w:val="16"/>
                <w:szCs w:val="16"/>
                <w:lang w:eastAsia="cs-CZ"/>
              </w:rPr>
            </w:pPr>
          </w:p>
        </w:tc>
      </w:tr>
      <w:tr w:rsidR="00BB2312" w:rsidRPr="00F6658B" w14:paraId="6752FA5D" w14:textId="77777777" w:rsidTr="005A6FF5">
        <w:trPr>
          <w:trHeight w:val="974"/>
        </w:trPr>
        <w:tc>
          <w:tcPr>
            <w:tcW w:w="993" w:type="dxa"/>
            <w:tcBorders>
              <w:top w:val="nil"/>
              <w:left w:val="single" w:sz="4" w:space="0" w:color="auto"/>
              <w:bottom w:val="single" w:sz="4" w:space="0" w:color="auto"/>
              <w:right w:val="single" w:sz="4" w:space="0" w:color="auto"/>
            </w:tcBorders>
            <w:shd w:val="clear" w:color="auto" w:fill="auto"/>
            <w:hideMark/>
          </w:tcPr>
          <w:p w14:paraId="4FA71AFA"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802</w:t>
            </w:r>
          </w:p>
        </w:tc>
        <w:tc>
          <w:tcPr>
            <w:tcW w:w="2268" w:type="dxa"/>
            <w:tcBorders>
              <w:top w:val="nil"/>
              <w:left w:val="nil"/>
              <w:bottom w:val="single" w:sz="4" w:space="0" w:color="auto"/>
              <w:right w:val="single" w:sz="4" w:space="0" w:color="auto"/>
            </w:tcBorders>
            <w:shd w:val="clear" w:color="auto" w:fill="auto"/>
            <w:hideMark/>
          </w:tcPr>
          <w:p w14:paraId="58C2D47E"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82306</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DETEKCE NUKLEOVÉ KYSELINY RESPIRAČNÍCH PATOGENŮ METODOU MULTIPLEX PCR</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změnové řízení: změna vychází z jednání ZP a OS ohledně problematiky vykazování výkonů 82305 a 82306 a s tím souvisejícími výkony</w:t>
            </w:r>
          </w:p>
        </w:tc>
        <w:tc>
          <w:tcPr>
            <w:tcW w:w="11624" w:type="dxa"/>
            <w:tcBorders>
              <w:top w:val="nil"/>
              <w:left w:val="nil"/>
              <w:bottom w:val="single" w:sz="4" w:space="0" w:color="auto"/>
              <w:right w:val="single" w:sz="4" w:space="0" w:color="auto"/>
            </w:tcBorders>
            <w:shd w:val="clear" w:color="auto" w:fill="auto"/>
            <w:hideMark/>
          </w:tcPr>
          <w:p w14:paraId="455EC049" w14:textId="77777777" w:rsidR="00BB2312" w:rsidRPr="00F6658B" w:rsidRDefault="00BB2312" w:rsidP="00EF4FC7">
            <w:pPr>
              <w:pStyle w:val="Odstavecseseznamem"/>
              <w:numPr>
                <w:ilvl w:val="0"/>
                <w:numId w:val="46"/>
              </w:numPr>
              <w:spacing w:after="0" w:line="240" w:lineRule="auto"/>
              <w:ind w:left="210" w:hanging="210"/>
              <w:contextualSpacing w:val="0"/>
              <w:rPr>
                <w:rFonts w:ascii="Arial" w:hAnsi="Arial" w:cs="Arial"/>
                <w:sz w:val="16"/>
                <w:szCs w:val="16"/>
              </w:rPr>
            </w:pPr>
            <w:r w:rsidRPr="00F6658B">
              <w:rPr>
                <w:rFonts w:ascii="Arial" w:hAnsi="Arial" w:cs="Arial"/>
                <w:sz w:val="16"/>
                <w:szCs w:val="16"/>
              </w:rPr>
              <w:t xml:space="preserve">Jednoznačně musí být </w:t>
            </w:r>
            <w:r>
              <w:rPr>
                <w:rFonts w:ascii="Arial" w:hAnsi="Arial" w:cs="Arial"/>
                <w:sz w:val="16"/>
                <w:szCs w:val="16"/>
              </w:rPr>
              <w:t xml:space="preserve">RL upraven tak, aby bylo </w:t>
            </w:r>
            <w:proofErr w:type="gramStart"/>
            <w:r>
              <w:rPr>
                <w:rFonts w:ascii="Arial" w:hAnsi="Arial" w:cs="Arial"/>
                <w:sz w:val="16"/>
                <w:szCs w:val="16"/>
              </w:rPr>
              <w:t xml:space="preserve">zřejmé, </w:t>
            </w:r>
            <w:r w:rsidRPr="00F6658B">
              <w:rPr>
                <w:rFonts w:ascii="Arial" w:hAnsi="Arial" w:cs="Arial"/>
                <w:sz w:val="16"/>
                <w:szCs w:val="16"/>
              </w:rPr>
              <w:t xml:space="preserve"> že</w:t>
            </w:r>
            <w:proofErr w:type="gramEnd"/>
            <w:r w:rsidRPr="00F6658B">
              <w:rPr>
                <w:rFonts w:ascii="Arial" w:hAnsi="Arial" w:cs="Arial"/>
                <w:sz w:val="16"/>
                <w:szCs w:val="16"/>
              </w:rPr>
              <w:t xml:space="preserve"> je možné tento kód vykázat pouze za předpokladu, že budou vyšetřeny minimálně všechny tyto agens = </w:t>
            </w:r>
            <w:r w:rsidRPr="00F6658B">
              <w:rPr>
                <w:rFonts w:ascii="Arial" w:hAnsi="Arial" w:cs="Arial"/>
                <w:color w:val="333333"/>
                <w:sz w:val="16"/>
                <w:szCs w:val="16"/>
                <w:shd w:val="clear" w:color="auto" w:fill="E9ECF1"/>
              </w:rPr>
              <w:t xml:space="preserve">SARS-CoV-2, Influenza typu A, Influenza typu B, Respirační </w:t>
            </w:r>
            <w:proofErr w:type="spellStart"/>
            <w:r w:rsidRPr="00F6658B">
              <w:rPr>
                <w:rFonts w:ascii="Arial" w:hAnsi="Arial" w:cs="Arial"/>
                <w:color w:val="333333"/>
                <w:sz w:val="16"/>
                <w:szCs w:val="16"/>
                <w:shd w:val="clear" w:color="auto" w:fill="E9ECF1"/>
              </w:rPr>
              <w:t>syncytiální</w:t>
            </w:r>
            <w:proofErr w:type="spellEnd"/>
            <w:r w:rsidRPr="00F6658B">
              <w:rPr>
                <w:rFonts w:ascii="Arial" w:hAnsi="Arial" w:cs="Arial"/>
                <w:color w:val="333333"/>
                <w:sz w:val="16"/>
                <w:szCs w:val="16"/>
                <w:shd w:val="clear" w:color="auto" w:fill="E9ECF1"/>
              </w:rPr>
              <w:t xml:space="preserve"> virus – RSV, </w:t>
            </w:r>
            <w:r w:rsidRPr="00F6658B">
              <w:rPr>
                <w:rFonts w:ascii="Arial" w:hAnsi="Arial" w:cs="Arial"/>
                <w:sz w:val="16"/>
                <w:szCs w:val="16"/>
              </w:rPr>
              <w:t xml:space="preserve">které jsou uvedeny v doporučení OS jako multiplex základní. </w:t>
            </w:r>
          </w:p>
          <w:p w14:paraId="5F039A8B" w14:textId="77777777" w:rsidR="00BB2312" w:rsidRPr="00F6658B" w:rsidRDefault="00BB2312" w:rsidP="00EF4FC7">
            <w:pPr>
              <w:pStyle w:val="Odstavecseseznamem"/>
              <w:numPr>
                <w:ilvl w:val="0"/>
                <w:numId w:val="46"/>
              </w:numPr>
              <w:spacing w:after="0" w:line="240" w:lineRule="auto"/>
              <w:ind w:left="210" w:hanging="210"/>
              <w:contextualSpacing w:val="0"/>
              <w:rPr>
                <w:rFonts w:ascii="Arial" w:hAnsi="Arial" w:cs="Arial"/>
                <w:sz w:val="16"/>
                <w:szCs w:val="16"/>
              </w:rPr>
            </w:pPr>
            <w:r w:rsidRPr="00F6658B">
              <w:rPr>
                <w:rFonts w:ascii="Arial" w:hAnsi="Arial" w:cs="Arial"/>
                <w:sz w:val="16"/>
                <w:szCs w:val="16"/>
              </w:rPr>
              <w:t>Doporučuj</w:t>
            </w:r>
            <w:r>
              <w:rPr>
                <w:rFonts w:ascii="Arial" w:hAnsi="Arial" w:cs="Arial"/>
                <w:sz w:val="16"/>
                <w:szCs w:val="16"/>
              </w:rPr>
              <w:t>eme ukotvit</w:t>
            </w:r>
            <w:r w:rsidRPr="00F6658B">
              <w:rPr>
                <w:rFonts w:ascii="Arial" w:hAnsi="Arial" w:cs="Arial"/>
                <w:sz w:val="16"/>
                <w:szCs w:val="16"/>
              </w:rPr>
              <w:t xml:space="preserve">, že v rámci tohoto multiplexu se případná detekce B. </w:t>
            </w:r>
            <w:proofErr w:type="spellStart"/>
            <w:r w:rsidRPr="00F6658B">
              <w:rPr>
                <w:rFonts w:ascii="Arial" w:hAnsi="Arial" w:cs="Arial"/>
                <w:sz w:val="16"/>
                <w:szCs w:val="16"/>
              </w:rPr>
              <w:t>pertussi</w:t>
            </w:r>
            <w:proofErr w:type="spellEnd"/>
            <w:r w:rsidRPr="00F6658B">
              <w:rPr>
                <w:rFonts w:ascii="Arial" w:hAnsi="Arial" w:cs="Arial"/>
                <w:sz w:val="16"/>
                <w:szCs w:val="16"/>
              </w:rPr>
              <w:t xml:space="preserve"> či jiných agens zohledněných v dané respirační </w:t>
            </w:r>
            <w:proofErr w:type="gramStart"/>
            <w:r w:rsidRPr="00F6658B">
              <w:rPr>
                <w:rFonts w:ascii="Arial" w:hAnsi="Arial" w:cs="Arial"/>
                <w:sz w:val="16"/>
                <w:szCs w:val="16"/>
              </w:rPr>
              <w:t>sezóně</w:t>
            </w:r>
            <w:r>
              <w:rPr>
                <w:rFonts w:ascii="Arial" w:hAnsi="Arial" w:cs="Arial"/>
                <w:sz w:val="16"/>
                <w:szCs w:val="16"/>
              </w:rPr>
              <w:t xml:space="preserve"> </w:t>
            </w:r>
            <w:r w:rsidRPr="00F6658B">
              <w:rPr>
                <w:rFonts w:ascii="Arial" w:hAnsi="Arial" w:cs="Arial"/>
                <w:sz w:val="16"/>
                <w:szCs w:val="16"/>
              </w:rPr>
              <w:t xml:space="preserve"> již</w:t>
            </w:r>
            <w:proofErr w:type="gramEnd"/>
            <w:r w:rsidRPr="00F6658B">
              <w:rPr>
                <w:rFonts w:ascii="Arial" w:hAnsi="Arial" w:cs="Arial"/>
                <w:sz w:val="16"/>
                <w:szCs w:val="16"/>
              </w:rPr>
              <w:t xml:space="preserve"> dále </w:t>
            </w:r>
            <w:r w:rsidRPr="00B94278">
              <w:rPr>
                <w:rFonts w:ascii="Arial" w:hAnsi="Arial" w:cs="Arial"/>
                <w:b/>
                <w:sz w:val="16"/>
                <w:szCs w:val="16"/>
              </w:rPr>
              <w:t xml:space="preserve">nevykazuje jinými </w:t>
            </w:r>
            <w:r>
              <w:rPr>
                <w:rFonts w:ascii="Arial" w:hAnsi="Arial" w:cs="Arial"/>
                <w:b/>
                <w:sz w:val="16"/>
                <w:szCs w:val="16"/>
              </w:rPr>
              <w:t>výkony</w:t>
            </w:r>
            <w:r w:rsidRPr="00B94278">
              <w:rPr>
                <w:rFonts w:ascii="Arial" w:hAnsi="Arial" w:cs="Arial"/>
                <w:b/>
                <w:sz w:val="16"/>
                <w:szCs w:val="16"/>
              </w:rPr>
              <w:t>, že je již obsažen v panel</w:t>
            </w:r>
            <w:r w:rsidRPr="00F6658B">
              <w:rPr>
                <w:rFonts w:ascii="Arial" w:hAnsi="Arial" w:cs="Arial"/>
                <w:sz w:val="16"/>
                <w:szCs w:val="16"/>
              </w:rPr>
              <w:t xml:space="preserve">u.  </w:t>
            </w:r>
          </w:p>
          <w:p w14:paraId="284CA129" w14:textId="77777777" w:rsidR="00BB2312" w:rsidRPr="00F6658B" w:rsidRDefault="00BB2312" w:rsidP="00EF4FC7">
            <w:pPr>
              <w:pStyle w:val="Odstavecseseznamem"/>
              <w:numPr>
                <w:ilvl w:val="0"/>
                <w:numId w:val="46"/>
              </w:numPr>
              <w:spacing w:after="0" w:line="240" w:lineRule="auto"/>
              <w:ind w:left="210" w:hanging="210"/>
              <w:contextualSpacing w:val="0"/>
              <w:rPr>
                <w:rFonts w:ascii="Arial" w:hAnsi="Arial" w:cs="Arial"/>
                <w:sz w:val="16"/>
                <w:szCs w:val="16"/>
              </w:rPr>
            </w:pPr>
            <w:r w:rsidRPr="00F6658B">
              <w:rPr>
                <w:rFonts w:ascii="Arial" w:hAnsi="Arial" w:cs="Arial"/>
                <w:sz w:val="16"/>
                <w:szCs w:val="16"/>
              </w:rPr>
              <w:t xml:space="preserve">V textu uvést, že se </w:t>
            </w:r>
            <w:r w:rsidRPr="006673A0">
              <w:rPr>
                <w:rFonts w:ascii="Arial" w:hAnsi="Arial" w:cs="Arial"/>
                <w:b/>
                <w:sz w:val="16"/>
                <w:szCs w:val="16"/>
              </w:rPr>
              <w:t>nevykazuje v kombinaci s</w:t>
            </w:r>
            <w:r>
              <w:rPr>
                <w:rFonts w:ascii="Arial" w:hAnsi="Arial" w:cs="Arial"/>
                <w:b/>
                <w:sz w:val="16"/>
                <w:szCs w:val="16"/>
              </w:rPr>
              <w:t xml:space="preserve"> výkonem </w:t>
            </w:r>
            <w:r w:rsidRPr="006673A0">
              <w:rPr>
                <w:rFonts w:ascii="Arial" w:hAnsi="Arial" w:cs="Arial"/>
                <w:b/>
                <w:sz w:val="16"/>
                <w:szCs w:val="16"/>
              </w:rPr>
              <w:t>82305</w:t>
            </w:r>
            <w:r w:rsidRPr="00F6658B">
              <w:rPr>
                <w:rFonts w:ascii="Arial" w:hAnsi="Arial" w:cs="Arial"/>
                <w:sz w:val="16"/>
                <w:szCs w:val="16"/>
              </w:rPr>
              <w:t xml:space="preserve">. </w:t>
            </w:r>
          </w:p>
          <w:p w14:paraId="1ECF737E" w14:textId="647D8140" w:rsidR="00BB2312" w:rsidRDefault="00BB2312" w:rsidP="00EF4FC7">
            <w:pPr>
              <w:pStyle w:val="Odstavecseseznamem"/>
              <w:numPr>
                <w:ilvl w:val="0"/>
                <w:numId w:val="46"/>
              </w:numPr>
              <w:spacing w:after="0" w:line="240" w:lineRule="auto"/>
              <w:ind w:left="210" w:hanging="210"/>
              <w:contextualSpacing w:val="0"/>
              <w:rPr>
                <w:rFonts w:ascii="Arial" w:hAnsi="Arial" w:cs="Arial"/>
                <w:sz w:val="16"/>
                <w:szCs w:val="16"/>
              </w:rPr>
            </w:pPr>
            <w:r w:rsidRPr="00F6658B">
              <w:rPr>
                <w:rFonts w:ascii="Arial" w:hAnsi="Arial" w:cs="Arial"/>
                <w:sz w:val="16"/>
                <w:szCs w:val="16"/>
              </w:rPr>
              <w:t>V RL uvedeno: Výkon nelze vykazovat s výkony č. 82036 a 82040</w:t>
            </w:r>
            <w:r>
              <w:rPr>
                <w:rFonts w:ascii="Arial" w:hAnsi="Arial" w:cs="Arial"/>
                <w:sz w:val="16"/>
                <w:szCs w:val="16"/>
              </w:rPr>
              <w:t>…</w:t>
            </w:r>
            <w:proofErr w:type="gramStart"/>
            <w:r w:rsidR="00AB0017">
              <w:rPr>
                <w:rFonts w:ascii="Arial" w:hAnsi="Arial" w:cs="Arial"/>
                <w:sz w:val="16"/>
                <w:szCs w:val="16"/>
              </w:rPr>
              <w:t>?</w:t>
            </w:r>
            <w:r>
              <w:rPr>
                <w:rFonts w:ascii="Arial" w:hAnsi="Arial" w:cs="Arial"/>
                <w:sz w:val="16"/>
                <w:szCs w:val="16"/>
              </w:rPr>
              <w:t>.jak</w:t>
            </w:r>
            <w:proofErr w:type="gramEnd"/>
            <w:r>
              <w:rPr>
                <w:rFonts w:ascii="Arial" w:hAnsi="Arial" w:cs="Arial"/>
                <w:sz w:val="16"/>
                <w:szCs w:val="16"/>
              </w:rPr>
              <w:t xml:space="preserve"> </w:t>
            </w:r>
            <w:r w:rsidRPr="00F6658B">
              <w:rPr>
                <w:rFonts w:ascii="Arial" w:hAnsi="Arial" w:cs="Arial"/>
                <w:sz w:val="16"/>
                <w:szCs w:val="16"/>
              </w:rPr>
              <w:t>se vykáže bakteriální multiplex např. požadovaný v nemocnici u pacienta s</w:t>
            </w:r>
            <w:r>
              <w:rPr>
                <w:rFonts w:ascii="Arial" w:hAnsi="Arial" w:cs="Arial"/>
                <w:sz w:val="16"/>
                <w:szCs w:val="16"/>
              </w:rPr>
              <w:t> </w:t>
            </w:r>
            <w:r w:rsidRPr="00F6658B">
              <w:rPr>
                <w:rFonts w:ascii="Arial" w:hAnsi="Arial" w:cs="Arial"/>
                <w:sz w:val="16"/>
                <w:szCs w:val="16"/>
              </w:rPr>
              <w:t>komplikacemi</w:t>
            </w:r>
            <w:r>
              <w:rPr>
                <w:rFonts w:ascii="Arial" w:hAnsi="Arial" w:cs="Arial"/>
                <w:sz w:val="16"/>
                <w:szCs w:val="16"/>
              </w:rPr>
              <w:t xml:space="preserve">, </w:t>
            </w:r>
            <w:r w:rsidRPr="00F6658B">
              <w:rPr>
                <w:rFonts w:ascii="Arial" w:hAnsi="Arial" w:cs="Arial"/>
                <w:sz w:val="16"/>
                <w:szCs w:val="16"/>
              </w:rPr>
              <w:t>u kterého hledáme agens způsobující potíže?</w:t>
            </w:r>
          </w:p>
          <w:p w14:paraId="5018FF82" w14:textId="6C31D188" w:rsidR="00BB2312" w:rsidRPr="00F6658B" w:rsidRDefault="00BB2312" w:rsidP="001B7A63">
            <w:pPr>
              <w:spacing w:after="0" w:line="240" w:lineRule="auto"/>
              <w:rPr>
                <w:rFonts w:ascii="Arial" w:hAnsi="Arial" w:cs="Arial"/>
                <w:sz w:val="16"/>
                <w:szCs w:val="16"/>
              </w:rPr>
            </w:pPr>
          </w:p>
          <w:p w14:paraId="6AD0CCF0" w14:textId="11E40191" w:rsidR="00BB2312" w:rsidRPr="00F6658B" w:rsidRDefault="00BB2312" w:rsidP="00AB0017">
            <w:pPr>
              <w:spacing w:after="0" w:line="240" w:lineRule="auto"/>
              <w:rPr>
                <w:rFonts w:ascii="Arial" w:eastAsia="Times New Roman" w:hAnsi="Arial" w:cs="Arial"/>
                <w:sz w:val="16"/>
                <w:szCs w:val="16"/>
                <w:lang w:eastAsia="cs-CZ"/>
              </w:rPr>
            </w:pPr>
          </w:p>
        </w:tc>
      </w:tr>
      <w:tr w:rsidR="00BB2312" w:rsidRPr="00F6658B" w14:paraId="43E7B24C" w14:textId="77777777" w:rsidTr="005A6FF5">
        <w:trPr>
          <w:trHeight w:val="407"/>
        </w:trPr>
        <w:tc>
          <w:tcPr>
            <w:tcW w:w="993" w:type="dxa"/>
            <w:tcBorders>
              <w:top w:val="nil"/>
              <w:left w:val="single" w:sz="4" w:space="0" w:color="auto"/>
              <w:bottom w:val="single" w:sz="4" w:space="0" w:color="auto"/>
              <w:right w:val="single" w:sz="4" w:space="0" w:color="auto"/>
            </w:tcBorders>
            <w:shd w:val="clear" w:color="auto" w:fill="auto"/>
            <w:hideMark/>
          </w:tcPr>
          <w:p w14:paraId="755BA044"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816</w:t>
            </w:r>
          </w:p>
        </w:tc>
        <w:tc>
          <w:tcPr>
            <w:tcW w:w="2268" w:type="dxa"/>
            <w:tcBorders>
              <w:top w:val="nil"/>
              <w:left w:val="nil"/>
              <w:bottom w:val="single" w:sz="4" w:space="0" w:color="auto"/>
              <w:right w:val="single" w:sz="4" w:space="0" w:color="auto"/>
            </w:tcBorders>
            <w:shd w:val="clear" w:color="auto" w:fill="auto"/>
            <w:hideMark/>
          </w:tcPr>
          <w:p w14:paraId="572052C7"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94111</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 xml:space="preserve">ZHODNOCENÍ VÝMĚN SESTERSKÝCH </w:t>
            </w:r>
            <w:r w:rsidRPr="00F6658B">
              <w:rPr>
                <w:rFonts w:ascii="Arial" w:eastAsia="Times New Roman" w:hAnsi="Arial" w:cs="Arial"/>
                <w:b/>
                <w:bCs/>
                <w:color w:val="000000"/>
                <w:sz w:val="16"/>
                <w:szCs w:val="16"/>
                <w:lang w:eastAsia="cs-CZ"/>
              </w:rPr>
              <w:lastRenderedPageBreak/>
              <w:t>CHROMATID V PERIFERNÍ KRVI</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zrušení výkonu</w:t>
            </w:r>
          </w:p>
        </w:tc>
        <w:tc>
          <w:tcPr>
            <w:tcW w:w="11624" w:type="dxa"/>
            <w:tcBorders>
              <w:top w:val="nil"/>
              <w:left w:val="nil"/>
              <w:bottom w:val="single" w:sz="4" w:space="0" w:color="auto"/>
              <w:right w:val="single" w:sz="4" w:space="0" w:color="auto"/>
            </w:tcBorders>
            <w:shd w:val="clear" w:color="auto" w:fill="auto"/>
            <w:hideMark/>
          </w:tcPr>
          <w:p w14:paraId="0E1482B9" w14:textId="77777777" w:rsidR="00BB2312" w:rsidRPr="00F6658B" w:rsidRDefault="00BB2312" w:rsidP="000140C8">
            <w:pPr>
              <w:spacing w:after="0" w:line="240" w:lineRule="auto"/>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lastRenderedPageBreak/>
              <w:t xml:space="preserve">Již vyřešeno na minulé PS </w:t>
            </w:r>
            <w:proofErr w:type="gramStart"/>
            <w:r w:rsidRPr="00F6658B">
              <w:rPr>
                <w:rFonts w:ascii="Arial" w:eastAsia="Times New Roman" w:hAnsi="Arial" w:cs="Arial"/>
                <w:color w:val="000000"/>
                <w:sz w:val="16"/>
                <w:szCs w:val="16"/>
                <w:lang w:eastAsia="cs-CZ"/>
              </w:rPr>
              <w:t>SZV - zrušeno</w:t>
            </w:r>
            <w:proofErr w:type="gramEnd"/>
            <w:r w:rsidRPr="00F6658B">
              <w:rPr>
                <w:rFonts w:ascii="Arial" w:eastAsia="Times New Roman" w:hAnsi="Arial" w:cs="Arial"/>
                <w:color w:val="000000"/>
                <w:sz w:val="16"/>
                <w:szCs w:val="16"/>
                <w:lang w:eastAsia="cs-CZ"/>
              </w:rPr>
              <w:br/>
            </w:r>
          </w:p>
        </w:tc>
      </w:tr>
      <w:tr w:rsidR="00BB2312" w:rsidRPr="00F6658B" w14:paraId="5D4632C3" w14:textId="77777777" w:rsidTr="005A6FF5">
        <w:trPr>
          <w:trHeight w:val="1138"/>
        </w:trPr>
        <w:tc>
          <w:tcPr>
            <w:tcW w:w="993" w:type="dxa"/>
            <w:tcBorders>
              <w:top w:val="nil"/>
              <w:left w:val="single" w:sz="4" w:space="0" w:color="auto"/>
              <w:bottom w:val="single" w:sz="4" w:space="0" w:color="auto"/>
              <w:right w:val="single" w:sz="4" w:space="0" w:color="auto"/>
            </w:tcBorders>
            <w:shd w:val="clear" w:color="auto" w:fill="auto"/>
            <w:hideMark/>
          </w:tcPr>
          <w:p w14:paraId="2AAFE534"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816</w:t>
            </w:r>
          </w:p>
        </w:tc>
        <w:tc>
          <w:tcPr>
            <w:tcW w:w="2268" w:type="dxa"/>
            <w:tcBorders>
              <w:top w:val="nil"/>
              <w:left w:val="nil"/>
              <w:bottom w:val="single" w:sz="4" w:space="0" w:color="auto"/>
              <w:right w:val="single" w:sz="4" w:space="0" w:color="auto"/>
            </w:tcBorders>
            <w:shd w:val="clear" w:color="auto" w:fill="auto"/>
            <w:hideMark/>
          </w:tcPr>
          <w:p w14:paraId="38F8BC54"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94133</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VYŠETŘENÍ PROFAZICKÝCH CHROMOZOMŮ Z KRVE S PRUHOVÁNÍM</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zrušení výkonu</w:t>
            </w:r>
          </w:p>
        </w:tc>
        <w:tc>
          <w:tcPr>
            <w:tcW w:w="11624" w:type="dxa"/>
            <w:tcBorders>
              <w:top w:val="nil"/>
              <w:left w:val="nil"/>
              <w:bottom w:val="single" w:sz="4" w:space="0" w:color="auto"/>
              <w:right w:val="single" w:sz="4" w:space="0" w:color="auto"/>
            </w:tcBorders>
            <w:shd w:val="clear" w:color="auto" w:fill="auto"/>
            <w:hideMark/>
          </w:tcPr>
          <w:p w14:paraId="395DC473" w14:textId="77777777" w:rsidR="00BB2312" w:rsidRPr="00F6658B" w:rsidRDefault="00BB2312" w:rsidP="000140C8">
            <w:pPr>
              <w:spacing w:after="0" w:line="240" w:lineRule="auto"/>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 xml:space="preserve">Již vyřešeno na minulé PS </w:t>
            </w:r>
            <w:proofErr w:type="gramStart"/>
            <w:r w:rsidRPr="00F6658B">
              <w:rPr>
                <w:rFonts w:ascii="Arial" w:eastAsia="Times New Roman" w:hAnsi="Arial" w:cs="Arial"/>
                <w:color w:val="000000"/>
                <w:sz w:val="16"/>
                <w:szCs w:val="16"/>
                <w:lang w:eastAsia="cs-CZ"/>
              </w:rPr>
              <w:t>SZV - zrušeno</w:t>
            </w:r>
            <w:proofErr w:type="gramEnd"/>
          </w:p>
        </w:tc>
      </w:tr>
      <w:tr w:rsidR="00BB2312" w:rsidRPr="00F6658B" w14:paraId="7B746325" w14:textId="77777777" w:rsidTr="005A6FF5">
        <w:trPr>
          <w:trHeight w:val="1682"/>
        </w:trPr>
        <w:tc>
          <w:tcPr>
            <w:tcW w:w="993" w:type="dxa"/>
            <w:tcBorders>
              <w:top w:val="nil"/>
              <w:left w:val="single" w:sz="4" w:space="0" w:color="auto"/>
              <w:bottom w:val="single" w:sz="4" w:space="0" w:color="auto"/>
              <w:right w:val="single" w:sz="4" w:space="0" w:color="auto"/>
            </w:tcBorders>
            <w:shd w:val="clear" w:color="auto" w:fill="auto"/>
            <w:hideMark/>
          </w:tcPr>
          <w:p w14:paraId="69164B83"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816</w:t>
            </w:r>
          </w:p>
        </w:tc>
        <w:tc>
          <w:tcPr>
            <w:tcW w:w="2268" w:type="dxa"/>
            <w:tcBorders>
              <w:top w:val="nil"/>
              <w:left w:val="nil"/>
              <w:bottom w:val="single" w:sz="4" w:space="0" w:color="auto"/>
              <w:right w:val="single" w:sz="4" w:space="0" w:color="auto"/>
            </w:tcBorders>
            <w:shd w:val="clear" w:color="auto" w:fill="auto"/>
            <w:hideMark/>
          </w:tcPr>
          <w:p w14:paraId="175BD747"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94147</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VYŠETŘENÍ PROMETAFAZICKÝCH CHROMOZOMŮ Z KOSTNÍ DŘENĚ</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zrušení výkonu</w:t>
            </w:r>
          </w:p>
        </w:tc>
        <w:tc>
          <w:tcPr>
            <w:tcW w:w="11624" w:type="dxa"/>
            <w:tcBorders>
              <w:top w:val="nil"/>
              <w:left w:val="nil"/>
              <w:bottom w:val="single" w:sz="4" w:space="0" w:color="auto"/>
              <w:right w:val="single" w:sz="4" w:space="0" w:color="auto"/>
            </w:tcBorders>
            <w:shd w:val="clear" w:color="auto" w:fill="auto"/>
            <w:hideMark/>
          </w:tcPr>
          <w:p w14:paraId="395E8DD8" w14:textId="77777777" w:rsidR="00BB2312" w:rsidRPr="00F6658B" w:rsidRDefault="00BB2312" w:rsidP="000140C8">
            <w:pPr>
              <w:spacing w:after="0" w:line="240" w:lineRule="auto"/>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 xml:space="preserve">Již vyřešeno na minulé PS </w:t>
            </w:r>
            <w:proofErr w:type="gramStart"/>
            <w:r w:rsidRPr="00F6658B">
              <w:rPr>
                <w:rFonts w:ascii="Arial" w:eastAsia="Times New Roman" w:hAnsi="Arial" w:cs="Arial"/>
                <w:color w:val="000000"/>
                <w:sz w:val="16"/>
                <w:szCs w:val="16"/>
                <w:lang w:eastAsia="cs-CZ"/>
              </w:rPr>
              <w:t>SZV - zrušeno</w:t>
            </w:r>
            <w:proofErr w:type="gramEnd"/>
          </w:p>
        </w:tc>
      </w:tr>
      <w:tr w:rsidR="00BB2312" w:rsidRPr="00F6658B" w14:paraId="06E30259" w14:textId="77777777" w:rsidTr="005A6FF5">
        <w:trPr>
          <w:trHeight w:val="50"/>
        </w:trPr>
        <w:tc>
          <w:tcPr>
            <w:tcW w:w="993" w:type="dxa"/>
            <w:tcBorders>
              <w:top w:val="nil"/>
              <w:left w:val="single" w:sz="4" w:space="0" w:color="auto"/>
              <w:bottom w:val="single" w:sz="4" w:space="0" w:color="auto"/>
              <w:right w:val="single" w:sz="4" w:space="0" w:color="auto"/>
            </w:tcBorders>
            <w:shd w:val="clear" w:color="auto" w:fill="auto"/>
            <w:hideMark/>
          </w:tcPr>
          <w:p w14:paraId="3B0C6DD0"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816</w:t>
            </w:r>
          </w:p>
        </w:tc>
        <w:tc>
          <w:tcPr>
            <w:tcW w:w="2268" w:type="dxa"/>
            <w:tcBorders>
              <w:top w:val="nil"/>
              <w:left w:val="nil"/>
              <w:bottom w:val="single" w:sz="4" w:space="0" w:color="auto"/>
              <w:right w:val="single" w:sz="4" w:space="0" w:color="auto"/>
            </w:tcBorders>
            <w:shd w:val="clear" w:color="auto" w:fill="auto"/>
            <w:hideMark/>
          </w:tcPr>
          <w:p w14:paraId="66DDA9A4"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94157</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VYŠETŘENÍ PROMETAFAZICKÝCH CHROMOZOMŮ Z PLODOVÉ VODY, Z TKÁNÍ DLOUHODOBĚ KULTIVOVANÝCH NEBO Z TKÁNÍ SOLIDNÍCH TUMORŮ</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zrušení výkonu</w:t>
            </w:r>
          </w:p>
        </w:tc>
        <w:tc>
          <w:tcPr>
            <w:tcW w:w="11624" w:type="dxa"/>
            <w:tcBorders>
              <w:top w:val="nil"/>
              <w:left w:val="nil"/>
              <w:bottom w:val="single" w:sz="4" w:space="0" w:color="auto"/>
              <w:right w:val="single" w:sz="4" w:space="0" w:color="auto"/>
            </w:tcBorders>
            <w:shd w:val="clear" w:color="auto" w:fill="auto"/>
            <w:hideMark/>
          </w:tcPr>
          <w:p w14:paraId="60C1D3B0" w14:textId="77777777" w:rsidR="00BB2312" w:rsidRPr="00F6658B" w:rsidRDefault="00BB2312" w:rsidP="000140C8">
            <w:pPr>
              <w:spacing w:after="0" w:line="240" w:lineRule="auto"/>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 xml:space="preserve">Již vyřešeno na minulé PS </w:t>
            </w:r>
            <w:proofErr w:type="gramStart"/>
            <w:r w:rsidRPr="00F6658B">
              <w:rPr>
                <w:rFonts w:ascii="Arial" w:eastAsia="Times New Roman" w:hAnsi="Arial" w:cs="Arial"/>
                <w:color w:val="000000"/>
                <w:sz w:val="16"/>
                <w:szCs w:val="16"/>
                <w:lang w:eastAsia="cs-CZ"/>
              </w:rPr>
              <w:t>SZV - zrušeno</w:t>
            </w:r>
            <w:proofErr w:type="gramEnd"/>
          </w:p>
        </w:tc>
      </w:tr>
      <w:tr w:rsidR="00BB2312" w:rsidRPr="00F6658B" w14:paraId="45D6C779" w14:textId="77777777" w:rsidTr="005A6FF5">
        <w:trPr>
          <w:trHeight w:val="617"/>
        </w:trPr>
        <w:tc>
          <w:tcPr>
            <w:tcW w:w="993" w:type="dxa"/>
            <w:tcBorders>
              <w:top w:val="nil"/>
              <w:left w:val="single" w:sz="4" w:space="0" w:color="auto"/>
              <w:bottom w:val="single" w:sz="4" w:space="0" w:color="auto"/>
              <w:right w:val="single" w:sz="4" w:space="0" w:color="auto"/>
            </w:tcBorders>
            <w:shd w:val="clear" w:color="auto" w:fill="auto"/>
            <w:hideMark/>
          </w:tcPr>
          <w:p w14:paraId="4DDDCA07"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816</w:t>
            </w:r>
          </w:p>
        </w:tc>
        <w:tc>
          <w:tcPr>
            <w:tcW w:w="2268" w:type="dxa"/>
            <w:tcBorders>
              <w:top w:val="nil"/>
              <w:left w:val="nil"/>
              <w:bottom w:val="single" w:sz="4" w:space="0" w:color="auto"/>
              <w:right w:val="single" w:sz="4" w:space="0" w:color="auto"/>
            </w:tcBorders>
            <w:shd w:val="clear" w:color="auto" w:fill="auto"/>
            <w:hideMark/>
          </w:tcPr>
          <w:p w14:paraId="509C4323"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94167</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Q PRUHOVÁNÍ CHROMOZOMŮ</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zrušení výkonu</w:t>
            </w:r>
          </w:p>
        </w:tc>
        <w:tc>
          <w:tcPr>
            <w:tcW w:w="11624" w:type="dxa"/>
            <w:tcBorders>
              <w:top w:val="nil"/>
              <w:left w:val="nil"/>
              <w:bottom w:val="single" w:sz="4" w:space="0" w:color="auto"/>
              <w:right w:val="single" w:sz="4" w:space="0" w:color="auto"/>
            </w:tcBorders>
            <w:shd w:val="clear" w:color="auto" w:fill="auto"/>
            <w:hideMark/>
          </w:tcPr>
          <w:p w14:paraId="15C87254" w14:textId="77777777" w:rsidR="00BB2312" w:rsidRPr="00F6658B" w:rsidRDefault="00BB2312" w:rsidP="000140C8">
            <w:pPr>
              <w:spacing w:after="0" w:line="240" w:lineRule="auto"/>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 xml:space="preserve">Již vyřešeno na minulé PS </w:t>
            </w:r>
            <w:proofErr w:type="gramStart"/>
            <w:r w:rsidRPr="00F6658B">
              <w:rPr>
                <w:rFonts w:ascii="Arial" w:eastAsia="Times New Roman" w:hAnsi="Arial" w:cs="Arial"/>
                <w:color w:val="000000"/>
                <w:sz w:val="16"/>
                <w:szCs w:val="16"/>
                <w:lang w:eastAsia="cs-CZ"/>
              </w:rPr>
              <w:t>SZV - zrušeno</w:t>
            </w:r>
            <w:proofErr w:type="gramEnd"/>
          </w:p>
        </w:tc>
      </w:tr>
      <w:tr w:rsidR="00BB2312" w:rsidRPr="00F6658B" w14:paraId="11232F02" w14:textId="77777777" w:rsidTr="005A6FF5">
        <w:trPr>
          <w:trHeight w:val="123"/>
        </w:trPr>
        <w:tc>
          <w:tcPr>
            <w:tcW w:w="993" w:type="dxa"/>
            <w:tcBorders>
              <w:top w:val="nil"/>
              <w:left w:val="single" w:sz="4" w:space="0" w:color="auto"/>
              <w:bottom w:val="single" w:sz="4" w:space="0" w:color="auto"/>
              <w:right w:val="single" w:sz="4" w:space="0" w:color="auto"/>
            </w:tcBorders>
            <w:shd w:val="clear" w:color="auto" w:fill="auto"/>
            <w:hideMark/>
          </w:tcPr>
          <w:p w14:paraId="5BAF4752"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816</w:t>
            </w:r>
          </w:p>
        </w:tc>
        <w:tc>
          <w:tcPr>
            <w:tcW w:w="2268" w:type="dxa"/>
            <w:tcBorders>
              <w:top w:val="nil"/>
              <w:left w:val="nil"/>
              <w:bottom w:val="single" w:sz="4" w:space="0" w:color="auto"/>
              <w:right w:val="single" w:sz="4" w:space="0" w:color="auto"/>
            </w:tcBorders>
            <w:shd w:val="clear" w:color="auto" w:fill="auto"/>
            <w:hideMark/>
          </w:tcPr>
          <w:p w14:paraId="6E4FF0E0"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94187</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ZNAČENÍ KLONOVANÝCH SOND</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lastRenderedPageBreak/>
              <w:br/>
              <w:t>zrušení výkonu</w:t>
            </w:r>
          </w:p>
        </w:tc>
        <w:tc>
          <w:tcPr>
            <w:tcW w:w="11624" w:type="dxa"/>
            <w:tcBorders>
              <w:top w:val="nil"/>
              <w:left w:val="nil"/>
              <w:bottom w:val="single" w:sz="4" w:space="0" w:color="auto"/>
              <w:right w:val="single" w:sz="4" w:space="0" w:color="auto"/>
            </w:tcBorders>
            <w:shd w:val="clear" w:color="auto" w:fill="auto"/>
            <w:hideMark/>
          </w:tcPr>
          <w:p w14:paraId="0BD8A449" w14:textId="77777777" w:rsidR="00BB2312" w:rsidRPr="00F6658B" w:rsidRDefault="00BB2312" w:rsidP="000140C8">
            <w:pPr>
              <w:spacing w:after="0" w:line="240" w:lineRule="auto"/>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lastRenderedPageBreak/>
              <w:t xml:space="preserve">Již vyřešeno na minulé PS </w:t>
            </w:r>
            <w:proofErr w:type="gramStart"/>
            <w:r w:rsidRPr="00F6658B">
              <w:rPr>
                <w:rFonts w:ascii="Arial" w:eastAsia="Times New Roman" w:hAnsi="Arial" w:cs="Arial"/>
                <w:color w:val="000000"/>
                <w:sz w:val="16"/>
                <w:szCs w:val="16"/>
                <w:lang w:eastAsia="cs-CZ"/>
              </w:rPr>
              <w:t>SZV - zrušeno</w:t>
            </w:r>
            <w:proofErr w:type="gramEnd"/>
          </w:p>
        </w:tc>
      </w:tr>
      <w:tr w:rsidR="00BB2312" w:rsidRPr="00F6658B" w14:paraId="1597AA9B" w14:textId="77777777" w:rsidTr="005A6FF5">
        <w:trPr>
          <w:trHeight w:val="50"/>
        </w:trPr>
        <w:tc>
          <w:tcPr>
            <w:tcW w:w="993" w:type="dxa"/>
            <w:tcBorders>
              <w:top w:val="nil"/>
              <w:left w:val="single" w:sz="4" w:space="0" w:color="auto"/>
              <w:bottom w:val="single" w:sz="4" w:space="0" w:color="auto"/>
              <w:right w:val="single" w:sz="4" w:space="0" w:color="auto"/>
            </w:tcBorders>
            <w:shd w:val="clear" w:color="auto" w:fill="auto"/>
            <w:hideMark/>
          </w:tcPr>
          <w:p w14:paraId="0DCF12D5"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816</w:t>
            </w:r>
          </w:p>
        </w:tc>
        <w:tc>
          <w:tcPr>
            <w:tcW w:w="2268" w:type="dxa"/>
            <w:tcBorders>
              <w:top w:val="nil"/>
              <w:left w:val="nil"/>
              <w:bottom w:val="single" w:sz="4" w:space="0" w:color="auto"/>
              <w:right w:val="single" w:sz="4" w:space="0" w:color="auto"/>
            </w:tcBorders>
            <w:shd w:val="clear" w:color="auto" w:fill="auto"/>
            <w:hideMark/>
          </w:tcPr>
          <w:p w14:paraId="5C122435"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94231</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ANALÝZA VARIANT LIDSKÉHO GERMINÁLNÍHO GENOMU NA BIOČIPU</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změnové řízení: změna doby trvání výkonu, popisu a obsahu výkonu, nositelů, materiálu, přístrojů a bodové hodnoty</w:t>
            </w:r>
          </w:p>
        </w:tc>
        <w:tc>
          <w:tcPr>
            <w:tcW w:w="11624" w:type="dxa"/>
            <w:tcBorders>
              <w:top w:val="nil"/>
              <w:left w:val="nil"/>
              <w:bottom w:val="single" w:sz="4" w:space="0" w:color="auto"/>
              <w:right w:val="single" w:sz="4" w:space="0" w:color="auto"/>
            </w:tcBorders>
            <w:shd w:val="clear" w:color="auto" w:fill="auto"/>
            <w:hideMark/>
          </w:tcPr>
          <w:p w14:paraId="3F03F340" w14:textId="77777777" w:rsidR="00BB2312" w:rsidRPr="00F6658B" w:rsidRDefault="00BB2312" w:rsidP="000140C8">
            <w:pPr>
              <w:spacing w:after="0" w:line="240" w:lineRule="auto"/>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br/>
            </w:r>
            <w:r>
              <w:rPr>
                <w:rFonts w:ascii="Arial" w:eastAsia="Times New Roman" w:hAnsi="Arial" w:cs="Arial"/>
                <w:color w:val="000000"/>
                <w:sz w:val="16"/>
                <w:szCs w:val="16"/>
                <w:lang w:eastAsia="cs-CZ"/>
              </w:rPr>
              <w:t>Separátní projednání</w:t>
            </w:r>
            <w:r w:rsidRPr="00F6658B">
              <w:rPr>
                <w:rFonts w:ascii="Arial" w:eastAsia="Times New Roman" w:hAnsi="Arial" w:cs="Arial"/>
                <w:color w:val="000000"/>
                <w:sz w:val="16"/>
                <w:szCs w:val="16"/>
                <w:lang w:eastAsia="cs-CZ"/>
              </w:rPr>
              <w:br/>
            </w:r>
            <w:r w:rsidRPr="00F6658B">
              <w:rPr>
                <w:rFonts w:ascii="Arial" w:eastAsia="Times New Roman" w:hAnsi="Arial" w:cs="Arial"/>
                <w:color w:val="000000"/>
                <w:sz w:val="16"/>
                <w:szCs w:val="16"/>
                <w:lang w:eastAsia="cs-CZ"/>
              </w:rPr>
              <w:br/>
            </w:r>
            <w:r w:rsidRPr="00F6658B">
              <w:rPr>
                <w:rFonts w:ascii="Arial" w:eastAsia="Times New Roman" w:hAnsi="Arial" w:cs="Arial"/>
                <w:color w:val="000000"/>
                <w:sz w:val="16"/>
                <w:szCs w:val="16"/>
                <w:lang w:eastAsia="cs-CZ"/>
              </w:rPr>
              <w:br/>
            </w:r>
            <w:r w:rsidRPr="00F6658B">
              <w:rPr>
                <w:rFonts w:ascii="Arial" w:eastAsia="Times New Roman" w:hAnsi="Arial" w:cs="Arial"/>
                <w:color w:val="000000"/>
                <w:sz w:val="16"/>
                <w:szCs w:val="16"/>
                <w:lang w:eastAsia="cs-CZ"/>
              </w:rPr>
              <w:br/>
            </w:r>
          </w:p>
        </w:tc>
      </w:tr>
      <w:tr w:rsidR="00BB2312" w:rsidRPr="00F6658B" w14:paraId="598E4BED" w14:textId="77777777" w:rsidTr="005A6FF5">
        <w:trPr>
          <w:trHeight w:val="1144"/>
        </w:trPr>
        <w:tc>
          <w:tcPr>
            <w:tcW w:w="993" w:type="dxa"/>
            <w:tcBorders>
              <w:top w:val="nil"/>
              <w:left w:val="single" w:sz="4" w:space="0" w:color="auto"/>
              <w:bottom w:val="single" w:sz="4" w:space="0" w:color="auto"/>
              <w:right w:val="single" w:sz="4" w:space="0" w:color="auto"/>
            </w:tcBorders>
            <w:shd w:val="clear" w:color="auto" w:fill="auto"/>
            <w:hideMark/>
          </w:tcPr>
          <w:p w14:paraId="7678B34E"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816</w:t>
            </w:r>
          </w:p>
        </w:tc>
        <w:tc>
          <w:tcPr>
            <w:tcW w:w="2268" w:type="dxa"/>
            <w:tcBorders>
              <w:top w:val="nil"/>
              <w:left w:val="nil"/>
              <w:bottom w:val="single" w:sz="4" w:space="0" w:color="auto"/>
              <w:right w:val="single" w:sz="4" w:space="0" w:color="auto"/>
            </w:tcBorders>
            <w:shd w:val="clear" w:color="auto" w:fill="auto"/>
            <w:hideMark/>
          </w:tcPr>
          <w:p w14:paraId="0F839D9E"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94233</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ANALÝZA VARIANT LIDSKÉHO SOMATICKÉHO GENOMU NA BIOČIPU</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změnové řízení: změna OF, popisu a obsahu výkonu, nositelů, materiálu, přístrojů a bodové hodnoty</w:t>
            </w:r>
          </w:p>
        </w:tc>
        <w:tc>
          <w:tcPr>
            <w:tcW w:w="11624" w:type="dxa"/>
            <w:tcBorders>
              <w:top w:val="nil"/>
              <w:left w:val="nil"/>
              <w:bottom w:val="single" w:sz="4" w:space="0" w:color="auto"/>
              <w:right w:val="single" w:sz="4" w:space="0" w:color="auto"/>
            </w:tcBorders>
            <w:shd w:val="clear" w:color="auto" w:fill="auto"/>
            <w:hideMark/>
          </w:tcPr>
          <w:p w14:paraId="474267A0" w14:textId="77777777" w:rsidR="00BB2312" w:rsidRPr="00F6658B" w:rsidRDefault="00BB2312" w:rsidP="000140C8">
            <w:pPr>
              <w:spacing w:after="0" w:line="240" w:lineRule="auto"/>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Separátní projednání</w:t>
            </w:r>
          </w:p>
        </w:tc>
      </w:tr>
      <w:tr w:rsidR="00BB2312" w:rsidRPr="00F6658B" w14:paraId="75DCA242" w14:textId="77777777" w:rsidTr="005A6FF5">
        <w:trPr>
          <w:trHeight w:val="1452"/>
        </w:trPr>
        <w:tc>
          <w:tcPr>
            <w:tcW w:w="993" w:type="dxa"/>
            <w:tcBorders>
              <w:top w:val="nil"/>
              <w:left w:val="single" w:sz="4" w:space="0" w:color="auto"/>
              <w:bottom w:val="single" w:sz="4" w:space="0" w:color="auto"/>
              <w:right w:val="single" w:sz="4" w:space="0" w:color="auto"/>
            </w:tcBorders>
            <w:shd w:val="clear" w:color="auto" w:fill="auto"/>
            <w:hideMark/>
          </w:tcPr>
          <w:p w14:paraId="4303A507"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816</w:t>
            </w:r>
          </w:p>
        </w:tc>
        <w:tc>
          <w:tcPr>
            <w:tcW w:w="2268" w:type="dxa"/>
            <w:tcBorders>
              <w:top w:val="nil"/>
              <w:left w:val="nil"/>
              <w:bottom w:val="single" w:sz="4" w:space="0" w:color="auto"/>
              <w:right w:val="single" w:sz="4" w:space="0" w:color="auto"/>
            </w:tcBorders>
            <w:shd w:val="clear" w:color="auto" w:fill="auto"/>
            <w:hideMark/>
          </w:tcPr>
          <w:p w14:paraId="7DDEE6E4"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94363</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CÍLENÁ ANALÝZA LIDSKÉHO GERMINÁLNÍHO GENOMU TECHNOLOGIÍ SEKVENACE NOVÉ GENERACE (NGS)</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změnové řízení</w:t>
            </w:r>
          </w:p>
        </w:tc>
        <w:tc>
          <w:tcPr>
            <w:tcW w:w="11624" w:type="dxa"/>
            <w:tcBorders>
              <w:top w:val="nil"/>
              <w:left w:val="nil"/>
              <w:bottom w:val="single" w:sz="4" w:space="0" w:color="auto"/>
              <w:right w:val="single" w:sz="4" w:space="0" w:color="auto"/>
            </w:tcBorders>
            <w:shd w:val="clear" w:color="auto" w:fill="auto"/>
            <w:hideMark/>
          </w:tcPr>
          <w:p w14:paraId="6B4CA180" w14:textId="77777777" w:rsidR="00BB2312" w:rsidRPr="00F6658B" w:rsidRDefault="00BB2312" w:rsidP="000140C8">
            <w:pPr>
              <w:spacing w:after="0" w:line="240" w:lineRule="auto"/>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Čeká</w:t>
            </w:r>
            <w:r>
              <w:rPr>
                <w:rFonts w:ascii="Arial" w:eastAsia="Times New Roman" w:hAnsi="Arial" w:cs="Arial"/>
                <w:color w:val="000000"/>
                <w:sz w:val="16"/>
                <w:szCs w:val="16"/>
                <w:lang w:eastAsia="cs-CZ"/>
              </w:rPr>
              <w:t xml:space="preserve">me </w:t>
            </w:r>
            <w:r w:rsidRPr="00F6658B">
              <w:rPr>
                <w:rFonts w:ascii="Arial" w:eastAsia="Times New Roman" w:hAnsi="Arial" w:cs="Arial"/>
                <w:color w:val="000000"/>
                <w:sz w:val="16"/>
                <w:szCs w:val="16"/>
                <w:lang w:eastAsia="cs-CZ"/>
              </w:rPr>
              <w:t xml:space="preserve">na podklady od </w:t>
            </w:r>
            <w:r>
              <w:rPr>
                <w:rFonts w:ascii="Arial" w:eastAsia="Times New Roman" w:hAnsi="Arial" w:cs="Arial"/>
                <w:color w:val="000000"/>
                <w:sz w:val="16"/>
                <w:szCs w:val="16"/>
                <w:lang w:eastAsia="cs-CZ"/>
              </w:rPr>
              <w:t xml:space="preserve">SLG </w:t>
            </w:r>
            <w:r w:rsidRPr="00F6658B">
              <w:rPr>
                <w:rFonts w:ascii="Arial" w:eastAsia="Times New Roman" w:hAnsi="Arial" w:cs="Arial"/>
                <w:color w:val="000000"/>
                <w:sz w:val="16"/>
                <w:szCs w:val="16"/>
                <w:lang w:eastAsia="cs-CZ"/>
              </w:rPr>
              <w:br/>
            </w:r>
          </w:p>
        </w:tc>
      </w:tr>
      <w:tr w:rsidR="00BB2312" w:rsidRPr="00F6658B" w14:paraId="017AA241" w14:textId="77777777" w:rsidTr="005A6FF5">
        <w:trPr>
          <w:trHeight w:val="50"/>
        </w:trPr>
        <w:tc>
          <w:tcPr>
            <w:tcW w:w="993" w:type="dxa"/>
            <w:tcBorders>
              <w:top w:val="nil"/>
              <w:left w:val="single" w:sz="4" w:space="0" w:color="auto"/>
              <w:bottom w:val="single" w:sz="4" w:space="0" w:color="auto"/>
              <w:right w:val="single" w:sz="4" w:space="0" w:color="auto"/>
            </w:tcBorders>
            <w:shd w:val="clear" w:color="auto" w:fill="auto"/>
            <w:hideMark/>
          </w:tcPr>
          <w:p w14:paraId="2C49BA6F"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816</w:t>
            </w:r>
          </w:p>
        </w:tc>
        <w:tc>
          <w:tcPr>
            <w:tcW w:w="2268" w:type="dxa"/>
            <w:tcBorders>
              <w:top w:val="nil"/>
              <w:left w:val="nil"/>
              <w:bottom w:val="single" w:sz="4" w:space="0" w:color="auto"/>
              <w:right w:val="single" w:sz="4" w:space="0" w:color="auto"/>
            </w:tcBorders>
            <w:shd w:val="clear" w:color="auto" w:fill="auto"/>
            <w:hideMark/>
          </w:tcPr>
          <w:p w14:paraId="238202ED"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94365</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ANALÝZA SEKVENCE LIDSKÉHO SOMATICKÉHO GENOMU TECHNOLOGIÍ SEKVENACE NOVÉ GENERACE (NGS)</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změnové řízení</w:t>
            </w:r>
          </w:p>
        </w:tc>
        <w:tc>
          <w:tcPr>
            <w:tcW w:w="11624" w:type="dxa"/>
            <w:tcBorders>
              <w:top w:val="nil"/>
              <w:left w:val="nil"/>
              <w:bottom w:val="single" w:sz="4" w:space="0" w:color="auto"/>
              <w:right w:val="single" w:sz="4" w:space="0" w:color="auto"/>
            </w:tcBorders>
            <w:shd w:val="clear" w:color="auto" w:fill="auto"/>
            <w:hideMark/>
          </w:tcPr>
          <w:p w14:paraId="4DB70654" w14:textId="77777777" w:rsidR="00BB2312" w:rsidRPr="00F6658B" w:rsidRDefault="00BB2312" w:rsidP="000140C8">
            <w:pPr>
              <w:spacing w:after="0" w:line="240" w:lineRule="auto"/>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Čeká</w:t>
            </w:r>
            <w:r>
              <w:rPr>
                <w:rFonts w:ascii="Arial" w:eastAsia="Times New Roman" w:hAnsi="Arial" w:cs="Arial"/>
                <w:color w:val="000000"/>
                <w:sz w:val="16"/>
                <w:szCs w:val="16"/>
                <w:lang w:eastAsia="cs-CZ"/>
              </w:rPr>
              <w:t xml:space="preserve">me </w:t>
            </w:r>
            <w:r w:rsidRPr="00F6658B">
              <w:rPr>
                <w:rFonts w:ascii="Arial" w:eastAsia="Times New Roman" w:hAnsi="Arial" w:cs="Arial"/>
                <w:color w:val="000000"/>
                <w:sz w:val="16"/>
                <w:szCs w:val="16"/>
                <w:lang w:eastAsia="cs-CZ"/>
              </w:rPr>
              <w:t xml:space="preserve">na podklady od </w:t>
            </w:r>
            <w:r>
              <w:rPr>
                <w:rFonts w:ascii="Arial" w:eastAsia="Times New Roman" w:hAnsi="Arial" w:cs="Arial"/>
                <w:color w:val="000000"/>
                <w:sz w:val="16"/>
                <w:szCs w:val="16"/>
                <w:lang w:eastAsia="cs-CZ"/>
              </w:rPr>
              <w:t>SLG</w:t>
            </w:r>
          </w:p>
        </w:tc>
      </w:tr>
      <w:tr w:rsidR="00BB2312" w:rsidRPr="00F6658B" w14:paraId="1C64CDD4" w14:textId="77777777" w:rsidTr="00AB0017">
        <w:trPr>
          <w:trHeight w:val="1541"/>
        </w:trPr>
        <w:tc>
          <w:tcPr>
            <w:tcW w:w="993" w:type="dxa"/>
            <w:tcBorders>
              <w:top w:val="nil"/>
              <w:left w:val="single" w:sz="4" w:space="0" w:color="auto"/>
              <w:bottom w:val="single" w:sz="4" w:space="0" w:color="auto"/>
              <w:right w:val="single" w:sz="4" w:space="0" w:color="auto"/>
            </w:tcBorders>
            <w:shd w:val="clear" w:color="auto" w:fill="auto"/>
            <w:hideMark/>
          </w:tcPr>
          <w:p w14:paraId="58AF5401"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lastRenderedPageBreak/>
              <w:t>903</w:t>
            </w:r>
          </w:p>
        </w:tc>
        <w:tc>
          <w:tcPr>
            <w:tcW w:w="2268" w:type="dxa"/>
            <w:tcBorders>
              <w:top w:val="nil"/>
              <w:left w:val="nil"/>
              <w:bottom w:val="single" w:sz="4" w:space="0" w:color="auto"/>
              <w:right w:val="single" w:sz="4" w:space="0" w:color="auto"/>
            </w:tcBorders>
            <w:shd w:val="clear" w:color="auto" w:fill="auto"/>
            <w:hideMark/>
          </w:tcPr>
          <w:p w14:paraId="593693A3"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72015</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KOMPLEXNÍ VYŠETŘENÍ KLINICKÝM LOGOPEDEM</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změnové řízení: změna doby trvání výkonu a změna OF</w:t>
            </w:r>
          </w:p>
        </w:tc>
        <w:tc>
          <w:tcPr>
            <w:tcW w:w="11624" w:type="dxa"/>
            <w:tcBorders>
              <w:top w:val="nil"/>
              <w:left w:val="nil"/>
              <w:bottom w:val="single" w:sz="4" w:space="0" w:color="auto"/>
              <w:right w:val="single" w:sz="4" w:space="0" w:color="auto"/>
            </w:tcBorders>
            <w:shd w:val="clear" w:color="auto" w:fill="auto"/>
            <w:hideMark/>
          </w:tcPr>
          <w:p w14:paraId="1DCAC163" w14:textId="77777777" w:rsidR="00BB2312" w:rsidRDefault="00BB2312" w:rsidP="00C82506">
            <w:pPr>
              <w:pStyle w:val="Odstavecseseznamem"/>
              <w:numPr>
                <w:ilvl w:val="0"/>
                <w:numId w:val="24"/>
              </w:numPr>
              <w:spacing w:after="0" w:line="240" w:lineRule="auto"/>
              <w:ind w:left="179" w:hanging="179"/>
              <w:rPr>
                <w:rFonts w:ascii="Arial" w:eastAsia="Times New Roman" w:hAnsi="Arial" w:cs="Arial"/>
                <w:color w:val="000000"/>
                <w:sz w:val="16"/>
                <w:szCs w:val="16"/>
                <w:lang w:eastAsia="cs-CZ"/>
              </w:rPr>
            </w:pPr>
            <w:r w:rsidRPr="00E42D61">
              <w:rPr>
                <w:rFonts w:ascii="Arial" w:eastAsia="Times New Roman" w:hAnsi="Arial" w:cs="Arial"/>
                <w:color w:val="000000"/>
                <w:sz w:val="16"/>
                <w:szCs w:val="16"/>
                <w:lang w:eastAsia="cs-CZ"/>
              </w:rPr>
              <w:t>RL je otevřen ve změnovém řízení, avšak bez jakýchkoli změn a úprav!</w:t>
            </w:r>
          </w:p>
          <w:p w14:paraId="0669BF65" w14:textId="77777777" w:rsidR="00BB2312" w:rsidRDefault="00BB2312" w:rsidP="00C82506">
            <w:pPr>
              <w:pStyle w:val="Odstavecseseznamem"/>
              <w:numPr>
                <w:ilvl w:val="0"/>
                <w:numId w:val="24"/>
              </w:numPr>
              <w:spacing w:after="0" w:line="240" w:lineRule="auto"/>
              <w:ind w:left="179" w:hanging="179"/>
              <w:rPr>
                <w:rFonts w:ascii="Arial" w:eastAsia="Times New Roman" w:hAnsi="Arial" w:cs="Arial"/>
                <w:color w:val="000000"/>
                <w:sz w:val="16"/>
                <w:szCs w:val="16"/>
                <w:lang w:eastAsia="cs-CZ"/>
              </w:rPr>
            </w:pPr>
            <w:r w:rsidRPr="00E42D61">
              <w:rPr>
                <w:rFonts w:ascii="Arial" w:eastAsia="Times New Roman" w:hAnsi="Arial" w:cs="Arial"/>
                <w:color w:val="000000"/>
                <w:sz w:val="16"/>
                <w:szCs w:val="16"/>
                <w:lang w:eastAsia="cs-CZ"/>
              </w:rPr>
              <w:t>Komplexní vyšetření je úvodní, při seznamování s pacientem, při převzetí pacienta do péče. Proto bývá jen 1x případně se opakuje s delším časovým odstupem. K dalšímu vyšetřování slouží cílené vyšetření a kontrolní. Argumentováno dotazníky, avšak Popis RL neupraven, výkon dokonce postrádá Popis.</w:t>
            </w:r>
          </w:p>
          <w:p w14:paraId="21E043A9" w14:textId="77777777" w:rsidR="00BB2312" w:rsidRDefault="00BB2312" w:rsidP="00C82506">
            <w:pPr>
              <w:pStyle w:val="Odstavecseseznamem"/>
              <w:numPr>
                <w:ilvl w:val="0"/>
                <w:numId w:val="24"/>
              </w:numPr>
              <w:spacing w:after="0" w:line="240" w:lineRule="auto"/>
              <w:ind w:left="179" w:hanging="179"/>
              <w:rPr>
                <w:rFonts w:ascii="Arial" w:eastAsia="Times New Roman" w:hAnsi="Arial" w:cs="Arial"/>
                <w:color w:val="000000"/>
                <w:sz w:val="16"/>
                <w:szCs w:val="16"/>
                <w:lang w:eastAsia="cs-CZ"/>
              </w:rPr>
            </w:pPr>
            <w:r w:rsidRPr="00E42D61">
              <w:rPr>
                <w:rFonts w:ascii="Arial" w:eastAsia="Times New Roman" w:hAnsi="Arial" w:cs="Arial"/>
                <w:color w:val="000000"/>
                <w:sz w:val="16"/>
                <w:szCs w:val="16"/>
                <w:lang w:eastAsia="cs-CZ"/>
              </w:rPr>
              <w:t xml:space="preserve">Požadovaná </w:t>
            </w:r>
            <w:proofErr w:type="gramStart"/>
            <w:r w:rsidRPr="00E42D61">
              <w:rPr>
                <w:rFonts w:ascii="Arial" w:eastAsia="Times New Roman" w:hAnsi="Arial" w:cs="Arial"/>
                <w:color w:val="000000"/>
                <w:sz w:val="16"/>
                <w:szCs w:val="16"/>
                <w:lang w:eastAsia="cs-CZ"/>
              </w:rPr>
              <w:t>změna :</w:t>
            </w:r>
            <w:proofErr w:type="gramEnd"/>
            <w:r w:rsidRPr="00E42D61">
              <w:rPr>
                <w:rFonts w:ascii="Arial" w:eastAsia="Times New Roman" w:hAnsi="Arial" w:cs="Arial"/>
                <w:color w:val="000000"/>
                <w:sz w:val="16"/>
                <w:szCs w:val="16"/>
                <w:lang w:eastAsia="cs-CZ"/>
              </w:rPr>
              <w:t xml:space="preserve"> časová dotace a úprava OF </w:t>
            </w:r>
            <w:proofErr w:type="gramStart"/>
            <w:r w:rsidRPr="00E42D61">
              <w:rPr>
                <w:rFonts w:ascii="Arial" w:eastAsia="Times New Roman" w:hAnsi="Arial" w:cs="Arial"/>
                <w:color w:val="000000"/>
                <w:sz w:val="16"/>
                <w:szCs w:val="16"/>
                <w:lang w:eastAsia="cs-CZ"/>
              </w:rPr>
              <w:t>-  40</w:t>
            </w:r>
            <w:proofErr w:type="gramEnd"/>
            <w:r w:rsidRPr="00E42D61">
              <w:rPr>
                <w:rFonts w:ascii="Arial" w:eastAsia="Times New Roman" w:hAnsi="Arial" w:cs="Arial"/>
                <w:color w:val="000000"/>
                <w:sz w:val="16"/>
                <w:szCs w:val="16"/>
                <w:lang w:eastAsia="cs-CZ"/>
              </w:rPr>
              <w:t xml:space="preserve"> min na 60 min a z 1/1 den, ½ roky na 2/1 den a 4/1 rok?? </w:t>
            </w:r>
            <w:r>
              <w:rPr>
                <w:rFonts w:ascii="Arial" w:eastAsia="Times New Roman" w:hAnsi="Arial" w:cs="Arial"/>
                <w:color w:val="000000"/>
                <w:sz w:val="16"/>
                <w:szCs w:val="16"/>
                <w:lang w:eastAsia="cs-CZ"/>
              </w:rPr>
              <w:t xml:space="preserve">(původně </w:t>
            </w:r>
            <w:r w:rsidRPr="00E42D61">
              <w:rPr>
                <w:rFonts w:ascii="Arial" w:eastAsia="Times New Roman" w:hAnsi="Arial" w:cs="Arial"/>
                <w:color w:val="000000"/>
                <w:sz w:val="16"/>
                <w:szCs w:val="16"/>
                <w:lang w:eastAsia="cs-CZ"/>
              </w:rPr>
              <w:t>40 minut za dva roky</w:t>
            </w:r>
            <w:r>
              <w:rPr>
                <w:rFonts w:ascii="Arial" w:eastAsia="Times New Roman" w:hAnsi="Arial" w:cs="Arial"/>
                <w:color w:val="000000"/>
                <w:sz w:val="16"/>
                <w:szCs w:val="16"/>
                <w:lang w:eastAsia="cs-CZ"/>
              </w:rPr>
              <w:t xml:space="preserve"> a nově 480 za dva roky→ </w:t>
            </w:r>
            <w:r w:rsidRPr="00E42D61">
              <w:rPr>
                <w:rFonts w:ascii="Arial" w:eastAsia="Times New Roman" w:hAnsi="Arial" w:cs="Arial"/>
                <w:color w:val="000000"/>
                <w:sz w:val="16"/>
                <w:szCs w:val="16"/>
                <w:lang w:eastAsia="cs-CZ"/>
              </w:rPr>
              <w:t xml:space="preserve">Požadované navýšení časové dotace se jeví nadhodnocené. OF je požadováno </w:t>
            </w:r>
            <w:proofErr w:type="gramStart"/>
            <w:r w:rsidRPr="00E42D61">
              <w:rPr>
                <w:rFonts w:ascii="Arial" w:eastAsia="Times New Roman" w:hAnsi="Arial" w:cs="Arial"/>
                <w:color w:val="000000"/>
                <w:sz w:val="16"/>
                <w:szCs w:val="16"/>
                <w:lang w:eastAsia="cs-CZ"/>
              </w:rPr>
              <w:t>8 násobné</w:t>
            </w:r>
            <w:proofErr w:type="gramEnd"/>
            <w:r w:rsidRPr="00E42D61">
              <w:rPr>
                <w:rFonts w:ascii="Arial" w:eastAsia="Times New Roman" w:hAnsi="Arial" w:cs="Arial"/>
                <w:color w:val="000000"/>
                <w:sz w:val="16"/>
                <w:szCs w:val="16"/>
                <w:lang w:eastAsia="cs-CZ"/>
              </w:rPr>
              <w:t xml:space="preserve">! </w:t>
            </w:r>
            <w:r w:rsidRPr="00E42D61">
              <w:rPr>
                <w:rFonts w:ascii="Arial" w:eastAsia="Times New Roman" w:hAnsi="Arial" w:cs="Arial"/>
                <w:b/>
                <w:color w:val="000000"/>
                <w:sz w:val="16"/>
                <w:szCs w:val="16"/>
                <w:u w:val="single"/>
                <w:lang w:eastAsia="cs-CZ"/>
              </w:rPr>
              <w:t>Čas z 40 min za 2 roky na 480 za 2 roky</w:t>
            </w:r>
            <w:r>
              <w:rPr>
                <w:rFonts w:ascii="Arial" w:eastAsia="Times New Roman" w:hAnsi="Arial" w:cs="Arial"/>
                <w:color w:val="000000"/>
                <w:sz w:val="16"/>
                <w:szCs w:val="16"/>
                <w:lang w:eastAsia="cs-CZ"/>
              </w:rPr>
              <w:t xml:space="preserve"> tj </w:t>
            </w:r>
            <w:r w:rsidRPr="00E42D61">
              <w:rPr>
                <w:rFonts w:ascii="Arial" w:eastAsia="Times New Roman" w:hAnsi="Arial" w:cs="Arial"/>
                <w:b/>
                <w:color w:val="000000"/>
                <w:sz w:val="16"/>
                <w:szCs w:val="16"/>
                <w:lang w:eastAsia="cs-CZ"/>
              </w:rPr>
              <w:t xml:space="preserve">12x </w:t>
            </w:r>
            <w:r w:rsidRPr="00E42D61">
              <w:rPr>
                <w:rFonts w:ascii="Arial" w:eastAsia="Times New Roman" w:hAnsi="Arial" w:cs="Arial"/>
                <w:color w:val="000000"/>
                <w:sz w:val="16"/>
                <w:szCs w:val="16"/>
                <w:lang w:eastAsia="cs-CZ"/>
              </w:rPr>
              <w:t>??</w:t>
            </w:r>
            <w:r>
              <w:rPr>
                <w:rFonts w:ascii="Arial" w:eastAsia="Times New Roman" w:hAnsi="Arial" w:cs="Arial"/>
                <w:color w:val="000000"/>
                <w:sz w:val="16"/>
                <w:szCs w:val="16"/>
                <w:lang w:eastAsia="cs-CZ"/>
              </w:rPr>
              <w:t>-</w:t>
            </w:r>
            <w:r w:rsidRPr="00E42D61">
              <w:rPr>
                <w:rFonts w:ascii="Arial" w:eastAsia="Times New Roman" w:hAnsi="Arial" w:cs="Arial"/>
                <w:color w:val="000000"/>
                <w:sz w:val="16"/>
                <w:szCs w:val="16"/>
                <w:lang w:eastAsia="cs-CZ"/>
              </w:rPr>
              <w:t>Jaká bude prostupnost ordinacemi?</w:t>
            </w:r>
          </w:p>
          <w:p w14:paraId="33906630" w14:textId="77777777" w:rsidR="00BB2312" w:rsidRDefault="00BB2312" w:rsidP="00C82506">
            <w:pPr>
              <w:pStyle w:val="Odstavecseseznamem"/>
              <w:numPr>
                <w:ilvl w:val="0"/>
                <w:numId w:val="24"/>
              </w:numPr>
              <w:spacing w:after="0" w:line="240" w:lineRule="auto"/>
              <w:ind w:left="179" w:hanging="179"/>
              <w:rPr>
                <w:rFonts w:ascii="Arial" w:eastAsia="Times New Roman" w:hAnsi="Arial" w:cs="Arial"/>
                <w:color w:val="000000"/>
                <w:sz w:val="16"/>
                <w:szCs w:val="16"/>
                <w:lang w:eastAsia="cs-CZ"/>
              </w:rPr>
            </w:pPr>
            <w:r w:rsidRPr="00E42D61">
              <w:rPr>
                <w:rFonts w:ascii="Arial" w:eastAsia="Times New Roman" w:hAnsi="Arial" w:cs="Arial"/>
                <w:color w:val="000000"/>
                <w:sz w:val="16"/>
                <w:szCs w:val="16"/>
                <w:lang w:eastAsia="cs-CZ"/>
              </w:rPr>
              <w:t xml:space="preserve">Nesouhlas se změnou </w:t>
            </w:r>
            <w:proofErr w:type="gramStart"/>
            <w:r w:rsidRPr="00E42D61">
              <w:rPr>
                <w:rFonts w:ascii="Arial" w:eastAsia="Times New Roman" w:hAnsi="Arial" w:cs="Arial"/>
                <w:color w:val="000000"/>
                <w:sz w:val="16"/>
                <w:szCs w:val="16"/>
                <w:lang w:eastAsia="cs-CZ"/>
              </w:rPr>
              <w:t>OF - při</w:t>
            </w:r>
            <w:proofErr w:type="gramEnd"/>
            <w:r w:rsidRPr="00E42D61">
              <w:rPr>
                <w:rFonts w:ascii="Arial" w:eastAsia="Times New Roman" w:hAnsi="Arial" w:cs="Arial"/>
                <w:color w:val="000000"/>
                <w:sz w:val="16"/>
                <w:szCs w:val="16"/>
                <w:lang w:eastAsia="cs-CZ"/>
              </w:rPr>
              <w:t xml:space="preserve"> jedné návštěvě lze vykázat pouze jeden z výkonů klinických vyšetření (SZV, Kap. 3, bod 1.1), opakované komplexní vyšetření smí dle SZV (Kap. 3, bod 3) provádět pouze PL, PLDD, pediatr a klinický stomatolog.</w:t>
            </w:r>
          </w:p>
          <w:p w14:paraId="45AD1754" w14:textId="77777777" w:rsidR="00BB2312" w:rsidRPr="00E42D61" w:rsidRDefault="00BB2312" w:rsidP="00E42D61">
            <w:pPr>
              <w:spacing w:after="0" w:line="240" w:lineRule="auto"/>
              <w:rPr>
                <w:rFonts w:ascii="Arial" w:eastAsia="Times New Roman" w:hAnsi="Arial" w:cs="Arial"/>
                <w:color w:val="000000"/>
                <w:sz w:val="16"/>
                <w:szCs w:val="16"/>
                <w:lang w:eastAsia="cs-CZ"/>
              </w:rPr>
            </w:pPr>
          </w:p>
        </w:tc>
      </w:tr>
      <w:tr w:rsidR="00BB2312" w:rsidRPr="00F6658B" w14:paraId="079203CD" w14:textId="77777777" w:rsidTr="005A6FF5">
        <w:trPr>
          <w:trHeight w:val="406"/>
        </w:trPr>
        <w:tc>
          <w:tcPr>
            <w:tcW w:w="993" w:type="dxa"/>
            <w:tcBorders>
              <w:top w:val="nil"/>
              <w:left w:val="single" w:sz="4" w:space="0" w:color="auto"/>
              <w:bottom w:val="single" w:sz="4" w:space="0" w:color="auto"/>
              <w:right w:val="single" w:sz="4" w:space="0" w:color="auto"/>
            </w:tcBorders>
            <w:shd w:val="clear" w:color="auto" w:fill="auto"/>
            <w:hideMark/>
          </w:tcPr>
          <w:p w14:paraId="62390F76"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903</w:t>
            </w:r>
          </w:p>
        </w:tc>
        <w:tc>
          <w:tcPr>
            <w:tcW w:w="2268" w:type="dxa"/>
            <w:tcBorders>
              <w:top w:val="nil"/>
              <w:left w:val="nil"/>
              <w:bottom w:val="single" w:sz="4" w:space="0" w:color="auto"/>
              <w:right w:val="single" w:sz="4" w:space="0" w:color="auto"/>
            </w:tcBorders>
            <w:shd w:val="clear" w:color="auto" w:fill="auto"/>
            <w:hideMark/>
          </w:tcPr>
          <w:p w14:paraId="42130CB7"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903-2025-03-20-09-06-13</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EDUKACE V KLINICKÉ LOGOPEDII</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nový výkon</w:t>
            </w:r>
          </w:p>
        </w:tc>
        <w:tc>
          <w:tcPr>
            <w:tcW w:w="11624" w:type="dxa"/>
            <w:tcBorders>
              <w:top w:val="nil"/>
              <w:left w:val="nil"/>
              <w:bottom w:val="single" w:sz="4" w:space="0" w:color="auto"/>
              <w:right w:val="single" w:sz="4" w:space="0" w:color="auto"/>
            </w:tcBorders>
            <w:shd w:val="clear" w:color="auto" w:fill="auto"/>
            <w:hideMark/>
          </w:tcPr>
          <w:p w14:paraId="6FDBA311" w14:textId="77777777" w:rsidR="00BB2312" w:rsidRDefault="00BB2312" w:rsidP="00C82506">
            <w:pPr>
              <w:pStyle w:val="Odstavecseseznamem"/>
              <w:numPr>
                <w:ilvl w:val="0"/>
                <w:numId w:val="25"/>
              </w:numPr>
              <w:spacing w:after="0" w:line="240" w:lineRule="auto"/>
              <w:ind w:left="179" w:hanging="179"/>
              <w:rPr>
                <w:rFonts w:ascii="Arial" w:eastAsia="Times New Roman" w:hAnsi="Arial" w:cs="Arial"/>
                <w:color w:val="000000"/>
                <w:sz w:val="16"/>
                <w:szCs w:val="16"/>
                <w:lang w:eastAsia="cs-CZ"/>
              </w:rPr>
            </w:pPr>
            <w:r w:rsidRPr="00E42D61">
              <w:rPr>
                <w:rFonts w:ascii="Arial" w:eastAsia="Times New Roman" w:hAnsi="Arial" w:cs="Arial"/>
                <w:color w:val="000000"/>
                <w:sz w:val="16"/>
                <w:szCs w:val="16"/>
                <w:lang w:eastAsia="cs-CZ"/>
              </w:rPr>
              <w:t xml:space="preserve">Nesouhlas se zavedením nového </w:t>
            </w:r>
            <w:proofErr w:type="gramStart"/>
            <w:r w:rsidRPr="00E42D61">
              <w:rPr>
                <w:rFonts w:ascii="Arial" w:eastAsia="Times New Roman" w:hAnsi="Arial" w:cs="Arial"/>
                <w:color w:val="000000"/>
                <w:sz w:val="16"/>
                <w:szCs w:val="16"/>
                <w:lang w:eastAsia="cs-CZ"/>
              </w:rPr>
              <w:t>výkonu - edukace</w:t>
            </w:r>
            <w:proofErr w:type="gramEnd"/>
            <w:r w:rsidRPr="00E42D61">
              <w:rPr>
                <w:rFonts w:ascii="Arial" w:eastAsia="Times New Roman" w:hAnsi="Arial" w:cs="Arial"/>
                <w:color w:val="000000"/>
                <w:sz w:val="16"/>
                <w:szCs w:val="16"/>
                <w:lang w:eastAsia="cs-CZ"/>
              </w:rPr>
              <w:t xml:space="preserve"> by měla být součástí výkonů komplexního, kontrolního a cíleného vyšetření (obecná část SVZ – kapitola 3, Výkony klinických vyšetření</w:t>
            </w:r>
            <w:proofErr w:type="gramStart"/>
            <w:r w:rsidRPr="00E42D61">
              <w:rPr>
                <w:rFonts w:ascii="Arial" w:eastAsia="Times New Roman" w:hAnsi="Arial" w:cs="Arial"/>
                <w:color w:val="000000"/>
                <w:sz w:val="16"/>
                <w:szCs w:val="16"/>
                <w:lang w:eastAsia="cs-CZ"/>
              </w:rPr>
              <w:t>)..</w:t>
            </w:r>
            <w:proofErr w:type="gramEnd"/>
            <w:r w:rsidRPr="00E42D61">
              <w:rPr>
                <w:rFonts w:ascii="Arial" w:eastAsia="Times New Roman" w:hAnsi="Arial" w:cs="Arial"/>
                <w:color w:val="000000"/>
                <w:sz w:val="16"/>
                <w:szCs w:val="16"/>
                <w:lang w:eastAsia="cs-CZ"/>
              </w:rPr>
              <w:t xml:space="preserve"> Případně lze snížit dobu trvání výkonů klinických vyšetření a vyčlenit edukaci zvlášť.</w:t>
            </w:r>
          </w:p>
          <w:p w14:paraId="580BB42B" w14:textId="77777777" w:rsidR="00BB2312" w:rsidRDefault="00BB2312" w:rsidP="00C82506">
            <w:pPr>
              <w:pStyle w:val="Odstavecseseznamem"/>
              <w:numPr>
                <w:ilvl w:val="0"/>
                <w:numId w:val="25"/>
              </w:numPr>
              <w:spacing w:after="0" w:line="240" w:lineRule="auto"/>
              <w:ind w:left="179" w:hanging="179"/>
              <w:rPr>
                <w:rFonts w:ascii="Arial" w:eastAsia="Times New Roman" w:hAnsi="Arial" w:cs="Arial"/>
                <w:color w:val="000000"/>
                <w:sz w:val="16"/>
                <w:szCs w:val="16"/>
                <w:lang w:eastAsia="cs-CZ"/>
              </w:rPr>
            </w:pPr>
            <w:r w:rsidRPr="00E42D61">
              <w:rPr>
                <w:rFonts w:ascii="Arial" w:eastAsia="Times New Roman" w:hAnsi="Arial" w:cs="Arial"/>
                <w:color w:val="000000"/>
                <w:sz w:val="16"/>
                <w:szCs w:val="16"/>
                <w:lang w:eastAsia="cs-CZ"/>
              </w:rPr>
              <w:t>Jaký je předpoklad počtu výkonů v ČR za rok?</w:t>
            </w:r>
          </w:p>
          <w:p w14:paraId="540BAC2A" w14:textId="77777777" w:rsidR="00BB2312" w:rsidRDefault="00BB2312" w:rsidP="00C82506">
            <w:pPr>
              <w:pStyle w:val="Odstavecseseznamem"/>
              <w:numPr>
                <w:ilvl w:val="0"/>
                <w:numId w:val="25"/>
              </w:numPr>
              <w:spacing w:after="0" w:line="240" w:lineRule="auto"/>
              <w:ind w:left="179" w:hanging="179"/>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J</w:t>
            </w:r>
            <w:r w:rsidRPr="00E42D61">
              <w:rPr>
                <w:rFonts w:ascii="Arial" w:eastAsia="Times New Roman" w:hAnsi="Arial" w:cs="Arial"/>
                <w:color w:val="000000"/>
                <w:sz w:val="16"/>
                <w:szCs w:val="16"/>
                <w:lang w:eastAsia="cs-CZ"/>
              </w:rPr>
              <w:t xml:space="preserve">aký výkon má nahrazovat? (uvedeno: neočekáváme navýšení bodových nároků, protože tento kód by nahrazoval jiný kód, tzn. nelze jej vykázat současně s jiným </w:t>
            </w:r>
            <w:proofErr w:type="gramStart"/>
            <w:r w:rsidRPr="00E42D61">
              <w:rPr>
                <w:rFonts w:ascii="Arial" w:eastAsia="Times New Roman" w:hAnsi="Arial" w:cs="Arial"/>
                <w:color w:val="000000"/>
                <w:sz w:val="16"/>
                <w:szCs w:val="16"/>
                <w:lang w:eastAsia="cs-CZ"/>
              </w:rPr>
              <w:t>kódem - a</w:t>
            </w:r>
            <w:proofErr w:type="gramEnd"/>
            <w:r w:rsidRPr="00E42D61">
              <w:rPr>
                <w:rFonts w:ascii="Arial" w:eastAsia="Times New Roman" w:hAnsi="Arial" w:cs="Arial"/>
                <w:color w:val="000000"/>
                <w:sz w:val="16"/>
                <w:szCs w:val="16"/>
                <w:lang w:eastAsia="cs-CZ"/>
              </w:rPr>
              <w:t xml:space="preserve"> </w:t>
            </w:r>
            <w:proofErr w:type="gramStart"/>
            <w:r w:rsidRPr="00E42D61">
              <w:rPr>
                <w:rFonts w:ascii="Arial" w:eastAsia="Times New Roman" w:hAnsi="Arial" w:cs="Arial"/>
                <w:color w:val="000000"/>
                <w:sz w:val="16"/>
                <w:szCs w:val="16"/>
                <w:lang w:eastAsia="cs-CZ"/>
              </w:rPr>
              <w:t>dále - v</w:t>
            </w:r>
            <w:proofErr w:type="gramEnd"/>
            <w:r w:rsidRPr="00E42D61">
              <w:rPr>
                <w:rFonts w:ascii="Arial" w:eastAsia="Times New Roman" w:hAnsi="Arial" w:cs="Arial"/>
                <w:color w:val="000000"/>
                <w:sz w:val="16"/>
                <w:szCs w:val="16"/>
                <w:lang w:eastAsia="cs-CZ"/>
              </w:rPr>
              <w:t xml:space="preserve"> Popisu ale není uvedeno, že nelze vykázat s jiným výkonem …</w:t>
            </w:r>
            <w:r w:rsidRPr="00E42D61">
              <w:rPr>
                <w:rFonts w:ascii="Arial" w:eastAsia="Times New Roman" w:hAnsi="Arial" w:cs="Arial"/>
                <w:color w:val="000000"/>
                <w:sz w:val="16"/>
                <w:szCs w:val="16"/>
                <w:lang w:eastAsia="cs-CZ"/>
              </w:rPr>
              <w:br/>
              <w:t xml:space="preserve">časová dotace 30 min v kombinaci s OF 2/1 čtvrtletí se jeví nadhodnoceno. </w:t>
            </w:r>
          </w:p>
          <w:p w14:paraId="5ED8993A" w14:textId="77777777" w:rsidR="00BB2312" w:rsidRDefault="00BB2312" w:rsidP="00C82506">
            <w:pPr>
              <w:pStyle w:val="Odstavecseseznamem"/>
              <w:numPr>
                <w:ilvl w:val="0"/>
                <w:numId w:val="25"/>
              </w:numPr>
              <w:spacing w:after="0" w:line="240" w:lineRule="auto"/>
              <w:ind w:left="179" w:hanging="179"/>
              <w:rPr>
                <w:rFonts w:ascii="Arial" w:eastAsia="Times New Roman" w:hAnsi="Arial" w:cs="Arial"/>
                <w:color w:val="000000"/>
                <w:sz w:val="16"/>
                <w:szCs w:val="16"/>
                <w:lang w:eastAsia="cs-CZ"/>
              </w:rPr>
            </w:pPr>
            <w:r w:rsidRPr="00E42D61">
              <w:rPr>
                <w:rFonts w:ascii="Arial" w:eastAsia="Times New Roman" w:hAnsi="Arial" w:cs="Arial"/>
                <w:color w:val="000000"/>
                <w:sz w:val="16"/>
                <w:szCs w:val="16"/>
                <w:lang w:eastAsia="cs-CZ"/>
              </w:rPr>
              <w:t>V popisu nejsou ukotveny indikace, pro které pacienty by výkon byl určen.</w:t>
            </w:r>
          </w:p>
          <w:p w14:paraId="367B3B56" w14:textId="77777777" w:rsidR="00BB2312" w:rsidRDefault="00BB2312" w:rsidP="00C82506">
            <w:pPr>
              <w:pStyle w:val="Odstavecseseznamem"/>
              <w:numPr>
                <w:ilvl w:val="0"/>
                <w:numId w:val="25"/>
              </w:numPr>
              <w:spacing w:after="0" w:line="240" w:lineRule="auto"/>
              <w:ind w:left="179" w:hanging="179"/>
              <w:rPr>
                <w:rFonts w:ascii="Arial" w:eastAsia="Times New Roman" w:hAnsi="Arial" w:cs="Arial"/>
                <w:color w:val="000000"/>
                <w:sz w:val="16"/>
                <w:szCs w:val="16"/>
                <w:lang w:eastAsia="cs-CZ"/>
              </w:rPr>
            </w:pPr>
            <w:r w:rsidRPr="00E42D61">
              <w:rPr>
                <w:rFonts w:ascii="Arial" w:eastAsia="Times New Roman" w:hAnsi="Arial" w:cs="Arial"/>
                <w:color w:val="000000"/>
                <w:sz w:val="16"/>
                <w:szCs w:val="16"/>
                <w:lang w:eastAsia="cs-CZ"/>
              </w:rPr>
              <w:t xml:space="preserve">Časová dotace výkonu je nadhodnocena, pacient je o svém stavu edukován v rámci klinického vyšetření </w:t>
            </w:r>
          </w:p>
          <w:p w14:paraId="30A00FFC" w14:textId="77777777" w:rsidR="00BB2312" w:rsidRPr="00E42D61" w:rsidRDefault="00BB2312" w:rsidP="00E42D61">
            <w:pPr>
              <w:spacing w:after="0" w:line="240" w:lineRule="auto"/>
              <w:rPr>
                <w:rFonts w:ascii="Arial" w:eastAsia="Times New Roman" w:hAnsi="Arial" w:cs="Arial"/>
                <w:color w:val="000000"/>
                <w:sz w:val="16"/>
                <w:szCs w:val="16"/>
                <w:lang w:eastAsia="cs-CZ"/>
              </w:rPr>
            </w:pPr>
          </w:p>
        </w:tc>
      </w:tr>
      <w:tr w:rsidR="00BB2312" w:rsidRPr="00F6658B" w14:paraId="30169D8A" w14:textId="77777777" w:rsidTr="005A6FF5">
        <w:trPr>
          <w:trHeight w:val="1185"/>
        </w:trPr>
        <w:tc>
          <w:tcPr>
            <w:tcW w:w="993" w:type="dxa"/>
            <w:tcBorders>
              <w:top w:val="nil"/>
              <w:left w:val="single" w:sz="4" w:space="0" w:color="auto"/>
              <w:bottom w:val="single" w:sz="4" w:space="0" w:color="auto"/>
              <w:right w:val="single" w:sz="4" w:space="0" w:color="auto"/>
            </w:tcBorders>
            <w:shd w:val="clear" w:color="auto" w:fill="auto"/>
            <w:hideMark/>
          </w:tcPr>
          <w:p w14:paraId="07A88D5E"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bookmarkStart w:id="7" w:name="_Hlk203467583"/>
            <w:r w:rsidRPr="00F6658B">
              <w:rPr>
                <w:rFonts w:ascii="Arial" w:eastAsia="Times New Roman" w:hAnsi="Arial" w:cs="Arial"/>
                <w:b/>
                <w:bCs/>
                <w:color w:val="000000"/>
                <w:sz w:val="16"/>
                <w:szCs w:val="16"/>
                <w:lang w:eastAsia="cs-CZ"/>
              </w:rPr>
              <w:t>909</w:t>
            </w:r>
          </w:p>
        </w:tc>
        <w:tc>
          <w:tcPr>
            <w:tcW w:w="2268" w:type="dxa"/>
            <w:tcBorders>
              <w:top w:val="nil"/>
              <w:left w:val="nil"/>
              <w:bottom w:val="single" w:sz="4" w:space="0" w:color="auto"/>
              <w:right w:val="single" w:sz="4" w:space="0" w:color="auto"/>
            </w:tcBorders>
            <w:shd w:val="clear" w:color="auto" w:fill="auto"/>
            <w:hideMark/>
          </w:tcPr>
          <w:p w14:paraId="684403F9"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90921</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KOMPLEXNÍ PSYCHOSOMATICKÉ VYŠETŘENÍ</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nový výkon</w:t>
            </w:r>
          </w:p>
        </w:tc>
        <w:tc>
          <w:tcPr>
            <w:tcW w:w="11624" w:type="dxa"/>
            <w:tcBorders>
              <w:top w:val="nil"/>
              <w:left w:val="nil"/>
              <w:bottom w:val="single" w:sz="4" w:space="0" w:color="auto"/>
              <w:right w:val="single" w:sz="4" w:space="0" w:color="auto"/>
            </w:tcBorders>
            <w:shd w:val="clear" w:color="auto" w:fill="auto"/>
            <w:hideMark/>
          </w:tcPr>
          <w:p w14:paraId="14594379" w14:textId="77777777" w:rsidR="00BB2312" w:rsidRDefault="00BB2312" w:rsidP="00E43046">
            <w:pPr>
              <w:spacing w:after="0" w:line="240" w:lineRule="auto"/>
              <w:rPr>
                <w:rFonts w:ascii="Arial" w:eastAsia="Times New Roman" w:hAnsi="Arial" w:cs="Arial"/>
                <w:b/>
                <w:color w:val="000000"/>
                <w:sz w:val="16"/>
                <w:szCs w:val="16"/>
                <w:u w:val="single"/>
                <w:lang w:eastAsia="cs-CZ"/>
              </w:rPr>
            </w:pPr>
            <w:r w:rsidRPr="001A4E14">
              <w:rPr>
                <w:rFonts w:ascii="Arial" w:eastAsia="Times New Roman" w:hAnsi="Arial" w:cs="Arial"/>
                <w:b/>
                <w:color w:val="000000"/>
                <w:sz w:val="16"/>
                <w:szCs w:val="16"/>
                <w:u w:val="single"/>
                <w:lang w:eastAsia="cs-CZ"/>
              </w:rPr>
              <w:t xml:space="preserve">Obecně k návrhu </w:t>
            </w:r>
            <w:proofErr w:type="spellStart"/>
            <w:r w:rsidRPr="001A4E14">
              <w:rPr>
                <w:rFonts w:ascii="Arial" w:eastAsia="Times New Roman" w:hAnsi="Arial" w:cs="Arial"/>
                <w:b/>
                <w:color w:val="000000"/>
                <w:sz w:val="16"/>
                <w:szCs w:val="16"/>
                <w:u w:val="single"/>
                <w:lang w:eastAsia="cs-CZ"/>
              </w:rPr>
              <w:t>odb</w:t>
            </w:r>
            <w:proofErr w:type="spellEnd"/>
            <w:r w:rsidRPr="001A4E14">
              <w:rPr>
                <w:rFonts w:ascii="Arial" w:eastAsia="Times New Roman" w:hAnsi="Arial" w:cs="Arial"/>
                <w:b/>
                <w:color w:val="000000"/>
                <w:sz w:val="16"/>
                <w:szCs w:val="16"/>
                <w:u w:val="single"/>
                <w:lang w:eastAsia="cs-CZ"/>
              </w:rPr>
              <w:t xml:space="preserve">. </w:t>
            </w:r>
            <w:proofErr w:type="gramStart"/>
            <w:r w:rsidRPr="001A4E14">
              <w:rPr>
                <w:rFonts w:ascii="Arial" w:eastAsia="Times New Roman" w:hAnsi="Arial" w:cs="Arial"/>
                <w:b/>
                <w:color w:val="000000"/>
                <w:sz w:val="16"/>
                <w:szCs w:val="16"/>
                <w:u w:val="single"/>
                <w:lang w:eastAsia="cs-CZ"/>
              </w:rPr>
              <w:t>909  a</w:t>
            </w:r>
            <w:proofErr w:type="gramEnd"/>
            <w:r w:rsidRPr="001A4E14">
              <w:rPr>
                <w:rFonts w:ascii="Arial" w:eastAsia="Times New Roman" w:hAnsi="Arial" w:cs="Arial"/>
                <w:b/>
                <w:color w:val="000000"/>
                <w:sz w:val="16"/>
                <w:szCs w:val="16"/>
                <w:u w:val="single"/>
                <w:lang w:eastAsia="cs-CZ"/>
              </w:rPr>
              <w:t xml:space="preserve"> úpravě 09170</w:t>
            </w:r>
          </w:p>
          <w:p w14:paraId="3F7E2E88" w14:textId="77777777" w:rsidR="00BB2312" w:rsidRPr="00813B89" w:rsidRDefault="00BB2312" w:rsidP="00C82506">
            <w:pPr>
              <w:pStyle w:val="Odstavecseseznamem"/>
              <w:numPr>
                <w:ilvl w:val="0"/>
                <w:numId w:val="26"/>
              </w:numPr>
              <w:spacing w:after="0" w:line="240" w:lineRule="auto"/>
              <w:rPr>
                <w:rFonts w:ascii="Arial" w:eastAsia="Times New Roman" w:hAnsi="Arial" w:cs="Arial"/>
                <w:color w:val="000000"/>
                <w:sz w:val="16"/>
                <w:szCs w:val="16"/>
                <w:highlight w:val="lightGray"/>
                <w:lang w:eastAsia="cs-CZ"/>
              </w:rPr>
            </w:pPr>
            <w:r w:rsidRPr="00813B89">
              <w:rPr>
                <w:rFonts w:ascii="Arial" w:eastAsia="Times New Roman" w:hAnsi="Arial" w:cs="Arial"/>
                <w:color w:val="000000"/>
                <w:sz w:val="16"/>
                <w:szCs w:val="16"/>
                <w:highlight w:val="lightGray"/>
                <w:lang w:eastAsia="cs-CZ"/>
              </w:rPr>
              <w:t xml:space="preserve">Opakované projednání, nejsou předloženy nové skutečnosti→ </w:t>
            </w:r>
          </w:p>
          <w:p w14:paraId="66CBEC5F" w14:textId="77777777" w:rsidR="00BB2312" w:rsidRDefault="00BB2312" w:rsidP="00C82506">
            <w:pPr>
              <w:pStyle w:val="Odstavecseseznamem"/>
              <w:numPr>
                <w:ilvl w:val="0"/>
                <w:numId w:val="26"/>
              </w:numPr>
              <w:spacing w:after="0" w:line="240" w:lineRule="auto"/>
              <w:rPr>
                <w:rFonts w:ascii="Arial" w:eastAsia="Times New Roman" w:hAnsi="Arial" w:cs="Arial"/>
                <w:color w:val="000000"/>
                <w:sz w:val="16"/>
                <w:szCs w:val="16"/>
                <w:highlight w:val="lightGray"/>
                <w:lang w:eastAsia="cs-CZ"/>
              </w:rPr>
            </w:pPr>
            <w:r w:rsidRPr="00813B89">
              <w:rPr>
                <w:rFonts w:ascii="Arial" w:eastAsia="Times New Roman" w:hAnsi="Arial" w:cs="Arial"/>
                <w:color w:val="000000"/>
                <w:sz w:val="16"/>
                <w:szCs w:val="16"/>
                <w:highlight w:val="lightGray"/>
                <w:lang w:eastAsia="cs-CZ"/>
              </w:rPr>
              <w:t xml:space="preserve">NESOUHLAS se zavedením samostatné odbornosti a klinických výkonů, není vyhranění vůči příbuzným odbornostem - 305 psychiatrie, 306 dětská a dorostová psychiatrie, 309 sexuologie, 910 psychoterapie, 931 dětská psychologie, 901 klinická psychologie a další → </w:t>
            </w:r>
            <w:r>
              <w:rPr>
                <w:rFonts w:ascii="Arial" w:eastAsia="Times New Roman" w:hAnsi="Arial" w:cs="Arial"/>
                <w:color w:val="000000"/>
                <w:sz w:val="16"/>
                <w:szCs w:val="16"/>
                <w:highlight w:val="lightGray"/>
                <w:lang w:eastAsia="cs-CZ"/>
              </w:rPr>
              <w:t xml:space="preserve">kdy bude indikována psychoterapie a kdy bude poskytovat péči specialista psychosomatik???, navíc nově je zaveden 3 st. model psychoterapie, je potřeba uvažovat v kontextu 3st. péče v </w:t>
            </w:r>
            <w:proofErr w:type="spellStart"/>
            <w:r>
              <w:rPr>
                <w:rFonts w:ascii="Arial" w:eastAsia="Times New Roman" w:hAnsi="Arial" w:cs="Arial"/>
                <w:color w:val="000000"/>
                <w:sz w:val="16"/>
                <w:szCs w:val="16"/>
                <w:highlight w:val="lightGray"/>
                <w:lang w:eastAsia="cs-CZ"/>
              </w:rPr>
              <w:t>psychoterapii→model</w:t>
            </w:r>
            <w:proofErr w:type="spellEnd"/>
            <w:r>
              <w:rPr>
                <w:rFonts w:ascii="Arial" w:eastAsia="Times New Roman" w:hAnsi="Arial" w:cs="Arial"/>
                <w:color w:val="000000"/>
                <w:sz w:val="16"/>
                <w:szCs w:val="16"/>
                <w:highlight w:val="lightGray"/>
                <w:lang w:eastAsia="cs-CZ"/>
              </w:rPr>
              <w:t xml:space="preserve"> </w:t>
            </w:r>
            <w:proofErr w:type="spellStart"/>
            <w:r>
              <w:rPr>
                <w:rFonts w:ascii="Arial" w:eastAsia="Times New Roman" w:hAnsi="Arial" w:cs="Arial"/>
                <w:color w:val="000000"/>
                <w:sz w:val="16"/>
                <w:szCs w:val="16"/>
                <w:highlight w:val="lightGray"/>
                <w:lang w:eastAsia="cs-CZ"/>
              </w:rPr>
              <w:t>psychosomatickéintervence</w:t>
            </w:r>
            <w:proofErr w:type="spellEnd"/>
            <w:r>
              <w:rPr>
                <w:rFonts w:ascii="Arial" w:eastAsia="Times New Roman" w:hAnsi="Arial" w:cs="Arial"/>
                <w:color w:val="000000"/>
                <w:sz w:val="16"/>
                <w:szCs w:val="16"/>
                <w:highlight w:val="lightGray"/>
                <w:lang w:eastAsia="cs-CZ"/>
              </w:rPr>
              <w:t xml:space="preserve">  (09170) se stále jeví jako dostatečný </w:t>
            </w:r>
          </w:p>
          <w:p w14:paraId="3837F7F7" w14:textId="77777777" w:rsidR="00BB2312" w:rsidRPr="00813B89" w:rsidRDefault="00BB2312" w:rsidP="00C82506">
            <w:pPr>
              <w:pStyle w:val="Odstavecseseznamem"/>
              <w:numPr>
                <w:ilvl w:val="0"/>
                <w:numId w:val="26"/>
              </w:numPr>
              <w:spacing w:after="0" w:line="240" w:lineRule="auto"/>
              <w:rPr>
                <w:rFonts w:ascii="Arial" w:eastAsia="Times New Roman" w:hAnsi="Arial" w:cs="Arial"/>
                <w:b/>
                <w:color w:val="000000"/>
                <w:sz w:val="16"/>
                <w:szCs w:val="16"/>
                <w:highlight w:val="lightGray"/>
                <w:lang w:eastAsia="cs-CZ"/>
              </w:rPr>
            </w:pPr>
            <w:r w:rsidRPr="00813B89">
              <w:rPr>
                <w:rFonts w:ascii="Arial" w:eastAsia="Times New Roman" w:hAnsi="Arial" w:cs="Arial"/>
                <w:b/>
                <w:color w:val="000000"/>
                <w:sz w:val="16"/>
                <w:szCs w:val="16"/>
                <w:highlight w:val="lightGray"/>
                <w:u w:val="single"/>
                <w:lang w:eastAsia="cs-CZ"/>
              </w:rPr>
              <w:t xml:space="preserve">Prosíme vyjádření k tomuto návrhu od </w:t>
            </w:r>
            <w:proofErr w:type="spellStart"/>
            <w:r w:rsidRPr="00813B89">
              <w:rPr>
                <w:rFonts w:ascii="Arial" w:eastAsia="Times New Roman" w:hAnsi="Arial" w:cs="Arial"/>
                <w:b/>
                <w:color w:val="000000"/>
                <w:sz w:val="16"/>
                <w:szCs w:val="16"/>
                <w:highlight w:val="lightGray"/>
                <w:u w:val="single"/>
                <w:lang w:eastAsia="cs-CZ"/>
              </w:rPr>
              <w:t>odb</w:t>
            </w:r>
            <w:proofErr w:type="spellEnd"/>
            <w:r w:rsidRPr="00813B89">
              <w:rPr>
                <w:rFonts w:ascii="Arial" w:eastAsia="Times New Roman" w:hAnsi="Arial" w:cs="Arial"/>
                <w:b/>
                <w:color w:val="000000"/>
                <w:sz w:val="16"/>
                <w:szCs w:val="16"/>
                <w:highlight w:val="lightGray"/>
                <w:u w:val="single"/>
                <w:lang w:eastAsia="cs-CZ"/>
              </w:rPr>
              <w:t xml:space="preserve">. klinická psychologie a </w:t>
            </w:r>
            <w:proofErr w:type="spellStart"/>
            <w:r w:rsidRPr="00813B89">
              <w:rPr>
                <w:rFonts w:ascii="Arial" w:eastAsia="Times New Roman" w:hAnsi="Arial" w:cs="Arial"/>
                <w:b/>
                <w:color w:val="000000"/>
                <w:sz w:val="16"/>
                <w:szCs w:val="16"/>
                <w:highlight w:val="lightGray"/>
                <w:u w:val="single"/>
                <w:lang w:eastAsia="cs-CZ"/>
              </w:rPr>
              <w:t>odb</w:t>
            </w:r>
            <w:proofErr w:type="spellEnd"/>
            <w:r w:rsidRPr="00813B89">
              <w:rPr>
                <w:rFonts w:ascii="Arial" w:eastAsia="Times New Roman" w:hAnsi="Arial" w:cs="Arial"/>
                <w:b/>
                <w:color w:val="000000"/>
                <w:sz w:val="16"/>
                <w:szCs w:val="16"/>
                <w:highlight w:val="lightGray"/>
                <w:u w:val="single"/>
                <w:lang w:eastAsia="cs-CZ"/>
              </w:rPr>
              <w:t xml:space="preserve">. psychiatrické, </w:t>
            </w:r>
            <w:proofErr w:type="gramStart"/>
            <w:r w:rsidRPr="00813B89">
              <w:rPr>
                <w:rFonts w:ascii="Arial" w:eastAsia="Times New Roman" w:hAnsi="Arial" w:cs="Arial"/>
                <w:b/>
                <w:color w:val="000000"/>
                <w:sz w:val="16"/>
                <w:szCs w:val="16"/>
                <w:highlight w:val="lightGray"/>
                <w:u w:val="single"/>
                <w:lang w:eastAsia="cs-CZ"/>
              </w:rPr>
              <w:t>psychoterapeutů</w:t>
            </w:r>
            <w:r w:rsidRPr="00813B89">
              <w:rPr>
                <w:rFonts w:ascii="Arial" w:eastAsia="Times New Roman" w:hAnsi="Arial" w:cs="Arial"/>
                <w:b/>
                <w:color w:val="000000"/>
                <w:sz w:val="16"/>
                <w:szCs w:val="16"/>
                <w:highlight w:val="lightGray"/>
                <w:lang w:eastAsia="cs-CZ"/>
              </w:rPr>
              <w:t xml:space="preserve"> !!!</w:t>
            </w:r>
            <w:proofErr w:type="gramEnd"/>
          </w:p>
          <w:p w14:paraId="56309772" w14:textId="77777777" w:rsidR="00BB2312" w:rsidRPr="00813B89" w:rsidRDefault="00BB2312" w:rsidP="00C82506">
            <w:pPr>
              <w:pStyle w:val="Odstavecseseznamem"/>
              <w:numPr>
                <w:ilvl w:val="0"/>
                <w:numId w:val="26"/>
              </w:numPr>
              <w:spacing w:after="0" w:line="240" w:lineRule="auto"/>
              <w:rPr>
                <w:rFonts w:ascii="Arial" w:eastAsia="Times New Roman" w:hAnsi="Arial" w:cs="Arial"/>
                <w:color w:val="000000"/>
                <w:sz w:val="16"/>
                <w:szCs w:val="16"/>
                <w:highlight w:val="lightGray"/>
                <w:lang w:eastAsia="cs-CZ"/>
              </w:rPr>
            </w:pPr>
            <w:r w:rsidRPr="00813B89">
              <w:rPr>
                <w:rFonts w:ascii="Arial" w:eastAsia="Times New Roman" w:hAnsi="Arial" w:cs="Arial"/>
                <w:color w:val="000000"/>
                <w:sz w:val="16"/>
                <w:szCs w:val="16"/>
                <w:highlight w:val="lightGray"/>
                <w:lang w:eastAsia="cs-CZ"/>
              </w:rPr>
              <w:t xml:space="preserve">Při konceptu, kdy si </w:t>
            </w:r>
            <w:proofErr w:type="spellStart"/>
            <w:r w:rsidRPr="00813B89">
              <w:rPr>
                <w:rFonts w:ascii="Arial" w:eastAsia="Times New Roman" w:hAnsi="Arial" w:cs="Arial"/>
                <w:color w:val="000000"/>
                <w:sz w:val="16"/>
                <w:szCs w:val="16"/>
                <w:highlight w:val="lightGray"/>
                <w:lang w:eastAsia="cs-CZ"/>
              </w:rPr>
              <w:t>amb</w:t>
            </w:r>
            <w:proofErr w:type="spellEnd"/>
            <w:r w:rsidRPr="00813B89">
              <w:rPr>
                <w:rFonts w:ascii="Arial" w:eastAsia="Times New Roman" w:hAnsi="Arial" w:cs="Arial"/>
                <w:color w:val="000000"/>
                <w:sz w:val="16"/>
                <w:szCs w:val="16"/>
                <w:highlight w:val="lightGray"/>
                <w:lang w:eastAsia="cs-CZ"/>
              </w:rPr>
              <w:t>. specialisté vyhradí jeden ordinační den pro psychosomatické pacienty, může systémově znamenat významný výpadek v dostupnosti péče v některých odbornostech.</w:t>
            </w:r>
          </w:p>
          <w:p w14:paraId="212ECCA7" w14:textId="77777777" w:rsidR="00BB2312" w:rsidRPr="00813B89" w:rsidRDefault="00BB2312" w:rsidP="00C82506">
            <w:pPr>
              <w:pStyle w:val="Odstavecseseznamem"/>
              <w:numPr>
                <w:ilvl w:val="0"/>
                <w:numId w:val="28"/>
              </w:numPr>
              <w:spacing w:after="0" w:line="240" w:lineRule="auto"/>
              <w:rPr>
                <w:rFonts w:ascii="Arial" w:eastAsia="Times New Roman" w:hAnsi="Arial" w:cs="Arial"/>
                <w:color w:val="000000"/>
                <w:sz w:val="16"/>
                <w:szCs w:val="16"/>
                <w:highlight w:val="lightGray"/>
                <w:lang w:eastAsia="cs-CZ"/>
              </w:rPr>
            </w:pPr>
            <w:r w:rsidRPr="00813B89">
              <w:rPr>
                <w:rFonts w:ascii="Arial" w:eastAsia="Times New Roman" w:hAnsi="Arial" w:cs="Arial"/>
                <w:color w:val="000000"/>
                <w:sz w:val="16"/>
                <w:szCs w:val="16"/>
                <w:highlight w:val="lightGray"/>
                <w:lang w:eastAsia="cs-CZ"/>
              </w:rPr>
              <w:t xml:space="preserve">Komplexní vyšetření – lze vykázat pouze při převzetí do péče, resp. při přerušení péče delší než 2 roky – tedy nelze </w:t>
            </w:r>
            <w:proofErr w:type="gramStart"/>
            <w:r w:rsidRPr="00813B89">
              <w:rPr>
                <w:rFonts w:ascii="Arial" w:eastAsia="Times New Roman" w:hAnsi="Arial" w:cs="Arial"/>
                <w:color w:val="000000"/>
                <w:sz w:val="16"/>
                <w:szCs w:val="16"/>
                <w:highlight w:val="lightGray"/>
                <w:lang w:eastAsia="cs-CZ"/>
              </w:rPr>
              <w:t>OF  bez</w:t>
            </w:r>
            <w:proofErr w:type="gramEnd"/>
            <w:r w:rsidRPr="00813B89">
              <w:rPr>
                <w:rFonts w:ascii="Arial" w:eastAsia="Times New Roman" w:hAnsi="Arial" w:cs="Arial"/>
                <w:color w:val="000000"/>
                <w:sz w:val="16"/>
                <w:szCs w:val="16"/>
                <w:highlight w:val="lightGray"/>
                <w:lang w:eastAsia="cs-CZ"/>
              </w:rPr>
              <w:t xml:space="preserve"> určení (Obecná část SZV kap. 3 bod 2) </w:t>
            </w:r>
          </w:p>
          <w:p w14:paraId="1B6DED26" w14:textId="77777777" w:rsidR="00BB2312" w:rsidRPr="00813B89" w:rsidRDefault="00BB2312" w:rsidP="00C82506">
            <w:pPr>
              <w:pStyle w:val="Odstavecseseznamem"/>
              <w:numPr>
                <w:ilvl w:val="0"/>
                <w:numId w:val="28"/>
              </w:numPr>
              <w:spacing w:after="0" w:line="240" w:lineRule="auto"/>
              <w:rPr>
                <w:rFonts w:ascii="Arial" w:eastAsia="Times New Roman" w:hAnsi="Arial" w:cs="Arial"/>
                <w:color w:val="000000"/>
                <w:sz w:val="16"/>
                <w:szCs w:val="16"/>
                <w:highlight w:val="lightGray"/>
                <w:lang w:eastAsia="cs-CZ"/>
              </w:rPr>
            </w:pPr>
            <w:r w:rsidRPr="00813B89">
              <w:rPr>
                <w:rFonts w:ascii="Arial" w:eastAsia="Times New Roman" w:hAnsi="Arial" w:cs="Arial"/>
                <w:color w:val="000000"/>
                <w:sz w:val="16"/>
                <w:szCs w:val="16"/>
                <w:highlight w:val="lightGray"/>
                <w:lang w:eastAsia="cs-CZ"/>
              </w:rPr>
              <w:t>U cíleného vyšetření 1x /</w:t>
            </w:r>
            <w:proofErr w:type="gramStart"/>
            <w:r w:rsidRPr="00813B89">
              <w:rPr>
                <w:rFonts w:ascii="Arial" w:eastAsia="Times New Roman" w:hAnsi="Arial" w:cs="Arial"/>
                <w:color w:val="000000"/>
                <w:sz w:val="16"/>
                <w:szCs w:val="16"/>
                <w:highlight w:val="lightGray"/>
                <w:lang w:eastAsia="cs-CZ"/>
              </w:rPr>
              <w:t xml:space="preserve">měsíc </w:t>
            </w:r>
            <w:r>
              <w:rPr>
                <w:rFonts w:ascii="Arial" w:eastAsia="Times New Roman" w:hAnsi="Arial" w:cs="Arial"/>
                <w:color w:val="000000"/>
                <w:sz w:val="16"/>
                <w:szCs w:val="16"/>
                <w:highlight w:val="lightGray"/>
                <w:lang w:eastAsia="cs-CZ"/>
              </w:rPr>
              <w:t>?</w:t>
            </w:r>
            <w:proofErr w:type="gramEnd"/>
            <w:r>
              <w:rPr>
                <w:rFonts w:ascii="Arial" w:eastAsia="Times New Roman" w:hAnsi="Arial" w:cs="Arial"/>
                <w:color w:val="000000"/>
                <w:sz w:val="16"/>
                <w:szCs w:val="16"/>
                <w:highlight w:val="lightGray"/>
                <w:lang w:eastAsia="cs-CZ"/>
              </w:rPr>
              <w:t xml:space="preserve"> </w:t>
            </w:r>
            <w:r w:rsidRPr="00813B89">
              <w:rPr>
                <w:rFonts w:ascii="Arial" w:eastAsia="Times New Roman" w:hAnsi="Arial" w:cs="Arial"/>
                <w:color w:val="000000"/>
                <w:sz w:val="16"/>
                <w:szCs w:val="16"/>
                <w:highlight w:val="lightGray"/>
                <w:lang w:eastAsia="cs-CZ"/>
              </w:rPr>
              <w:t xml:space="preserve">– ale </w:t>
            </w:r>
            <w:r>
              <w:rPr>
                <w:rFonts w:ascii="Arial" w:eastAsia="Times New Roman" w:hAnsi="Arial" w:cs="Arial"/>
                <w:color w:val="000000"/>
                <w:sz w:val="16"/>
                <w:szCs w:val="16"/>
                <w:highlight w:val="lightGray"/>
                <w:lang w:eastAsia="cs-CZ"/>
              </w:rPr>
              <w:t>toto je proti pravidlům v obecné části SZV (</w:t>
            </w:r>
            <w:r w:rsidRPr="00813B89">
              <w:rPr>
                <w:rFonts w:ascii="Arial" w:eastAsia="Times New Roman" w:hAnsi="Arial" w:cs="Arial"/>
                <w:color w:val="000000"/>
                <w:sz w:val="16"/>
                <w:szCs w:val="16"/>
                <w:highlight w:val="lightGray"/>
                <w:lang w:eastAsia="cs-CZ"/>
              </w:rPr>
              <w:t xml:space="preserve">Obecná část SZV kap. 3 bod 4.1. </w:t>
            </w:r>
            <w:proofErr w:type="spellStart"/>
            <w:r w:rsidRPr="00813B89">
              <w:rPr>
                <w:rFonts w:ascii="Arial" w:eastAsia="Times New Roman" w:hAnsi="Arial" w:cs="Arial"/>
                <w:color w:val="000000"/>
                <w:sz w:val="16"/>
                <w:szCs w:val="16"/>
                <w:highlight w:val="lightGray"/>
                <w:lang w:eastAsia="cs-CZ"/>
              </w:rPr>
              <w:t>podbod</w:t>
            </w:r>
            <w:proofErr w:type="spellEnd"/>
            <w:r w:rsidRPr="00813B89">
              <w:rPr>
                <w:rFonts w:ascii="Arial" w:eastAsia="Times New Roman" w:hAnsi="Arial" w:cs="Arial"/>
                <w:color w:val="000000"/>
                <w:sz w:val="16"/>
                <w:szCs w:val="16"/>
                <w:highlight w:val="lightGray"/>
                <w:lang w:eastAsia="cs-CZ"/>
              </w:rPr>
              <w:t xml:space="preserve"> 2)!!</w:t>
            </w:r>
            <w:r>
              <w:rPr>
                <w:rFonts w:ascii="Arial" w:eastAsia="Times New Roman" w:hAnsi="Arial" w:cs="Arial"/>
                <w:color w:val="000000"/>
                <w:sz w:val="16"/>
                <w:szCs w:val="16"/>
                <w:highlight w:val="lightGray"/>
                <w:lang w:eastAsia="cs-CZ"/>
              </w:rPr>
              <w:t xml:space="preserve"> – pouze při významné změně zdrav. stavu </w:t>
            </w:r>
          </w:p>
          <w:p w14:paraId="632F9369" w14:textId="77777777" w:rsidR="00BB2312" w:rsidRDefault="00BB2312" w:rsidP="00C82506">
            <w:pPr>
              <w:pStyle w:val="Odstavecseseznamem"/>
              <w:numPr>
                <w:ilvl w:val="0"/>
                <w:numId w:val="28"/>
              </w:numPr>
              <w:spacing w:after="0" w:line="240" w:lineRule="auto"/>
              <w:rPr>
                <w:rFonts w:ascii="Arial" w:eastAsia="Times New Roman" w:hAnsi="Arial" w:cs="Arial"/>
                <w:color w:val="000000"/>
                <w:sz w:val="16"/>
                <w:szCs w:val="16"/>
                <w:highlight w:val="lightGray"/>
                <w:lang w:eastAsia="cs-CZ"/>
              </w:rPr>
            </w:pPr>
            <w:r w:rsidRPr="00813B89">
              <w:rPr>
                <w:rFonts w:ascii="Arial" w:eastAsia="Times New Roman" w:hAnsi="Arial" w:cs="Arial"/>
                <w:color w:val="000000"/>
                <w:sz w:val="16"/>
                <w:szCs w:val="16"/>
                <w:highlight w:val="lightGray"/>
                <w:lang w:eastAsia="cs-CZ"/>
              </w:rPr>
              <w:t>Kontrolní vyšetření 2x/týden</w:t>
            </w:r>
            <w:r>
              <w:rPr>
                <w:rFonts w:ascii="Arial" w:eastAsia="Times New Roman" w:hAnsi="Arial" w:cs="Arial"/>
                <w:color w:val="000000"/>
                <w:sz w:val="16"/>
                <w:szCs w:val="16"/>
                <w:highlight w:val="lightGray"/>
                <w:lang w:eastAsia="cs-CZ"/>
              </w:rPr>
              <w:t>?  - nekontrolovatelný objem péče</w:t>
            </w:r>
          </w:p>
          <w:p w14:paraId="3336FD5C" w14:textId="77777777" w:rsidR="00BB2312" w:rsidRPr="00E43046" w:rsidRDefault="00BB2312" w:rsidP="00E43046">
            <w:pPr>
              <w:spacing w:after="0" w:line="240" w:lineRule="auto"/>
              <w:rPr>
                <w:rFonts w:ascii="Arial" w:eastAsia="Times New Roman" w:hAnsi="Arial" w:cs="Arial"/>
                <w:color w:val="000000"/>
                <w:sz w:val="16"/>
                <w:szCs w:val="16"/>
                <w:lang w:eastAsia="cs-CZ"/>
              </w:rPr>
            </w:pPr>
          </w:p>
          <w:p w14:paraId="5FA28092" w14:textId="77777777" w:rsidR="00BB2312" w:rsidRPr="00E43046" w:rsidRDefault="00BB2312" w:rsidP="00E43046">
            <w:pPr>
              <w:spacing w:after="0" w:line="240" w:lineRule="auto"/>
              <w:rPr>
                <w:rFonts w:ascii="Arial" w:eastAsia="Times New Roman" w:hAnsi="Arial" w:cs="Arial"/>
                <w:color w:val="000000"/>
                <w:sz w:val="16"/>
                <w:szCs w:val="16"/>
                <w:lang w:eastAsia="cs-CZ"/>
              </w:rPr>
            </w:pPr>
          </w:p>
          <w:p w14:paraId="782B4C2F" w14:textId="77777777" w:rsidR="00BB2312" w:rsidRPr="00871573" w:rsidRDefault="00BB2312" w:rsidP="00C82506">
            <w:pPr>
              <w:pStyle w:val="Odstavecseseznamem"/>
              <w:numPr>
                <w:ilvl w:val="0"/>
                <w:numId w:val="26"/>
              </w:numPr>
              <w:spacing w:after="0" w:line="240" w:lineRule="auto"/>
              <w:rPr>
                <w:rFonts w:ascii="Arial" w:eastAsia="Times New Roman" w:hAnsi="Arial" w:cs="Arial"/>
                <w:color w:val="000000"/>
                <w:sz w:val="16"/>
                <w:szCs w:val="16"/>
                <w:lang w:eastAsia="cs-CZ"/>
              </w:rPr>
            </w:pPr>
            <w:r w:rsidRPr="00871573">
              <w:rPr>
                <w:rFonts w:ascii="Arial" w:eastAsia="Times New Roman" w:hAnsi="Arial" w:cs="Arial"/>
                <w:color w:val="000000"/>
                <w:sz w:val="16"/>
                <w:szCs w:val="16"/>
                <w:lang w:eastAsia="cs-CZ"/>
              </w:rPr>
              <w:t>Tento kód byl již mezi lety 2009 a 2021 použit pro (DRG) LŮŽKOVÁ REHABILITAČNÍ PÉČE 5-13 DNÍ, nelze tedy použít. V číselné řadě 909xx není již žádný volný kód, nejbližší volný kód je 91011.</w:t>
            </w:r>
            <w:r w:rsidRPr="00871573">
              <w:rPr>
                <w:rFonts w:ascii="Arial" w:eastAsia="Times New Roman" w:hAnsi="Arial" w:cs="Arial"/>
                <w:color w:val="000000"/>
                <w:sz w:val="16"/>
                <w:szCs w:val="16"/>
                <w:lang w:eastAsia="cs-CZ"/>
              </w:rPr>
              <w:br/>
            </w:r>
          </w:p>
        </w:tc>
      </w:tr>
      <w:tr w:rsidR="00BB2312" w:rsidRPr="00F6658B" w14:paraId="0D28152D" w14:textId="77777777" w:rsidTr="005A6FF5">
        <w:trPr>
          <w:trHeight w:val="1168"/>
        </w:trPr>
        <w:tc>
          <w:tcPr>
            <w:tcW w:w="993" w:type="dxa"/>
            <w:tcBorders>
              <w:top w:val="nil"/>
              <w:left w:val="single" w:sz="4" w:space="0" w:color="auto"/>
              <w:bottom w:val="single" w:sz="4" w:space="0" w:color="auto"/>
              <w:right w:val="single" w:sz="4" w:space="0" w:color="auto"/>
            </w:tcBorders>
            <w:shd w:val="clear" w:color="auto" w:fill="auto"/>
            <w:hideMark/>
          </w:tcPr>
          <w:p w14:paraId="6EA67159"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909</w:t>
            </w:r>
          </w:p>
        </w:tc>
        <w:tc>
          <w:tcPr>
            <w:tcW w:w="2268" w:type="dxa"/>
            <w:tcBorders>
              <w:top w:val="nil"/>
              <w:left w:val="nil"/>
              <w:bottom w:val="single" w:sz="4" w:space="0" w:color="auto"/>
              <w:right w:val="single" w:sz="4" w:space="0" w:color="auto"/>
            </w:tcBorders>
            <w:shd w:val="clear" w:color="auto" w:fill="auto"/>
            <w:hideMark/>
          </w:tcPr>
          <w:p w14:paraId="025768B5"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90922</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CÍLENÉ PSYCHOSOMATICKÉ VYŠETŘENÍ</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nový výkon</w:t>
            </w:r>
          </w:p>
        </w:tc>
        <w:tc>
          <w:tcPr>
            <w:tcW w:w="11624" w:type="dxa"/>
            <w:tcBorders>
              <w:top w:val="nil"/>
              <w:left w:val="nil"/>
              <w:bottom w:val="single" w:sz="4" w:space="0" w:color="auto"/>
              <w:right w:val="single" w:sz="4" w:space="0" w:color="auto"/>
            </w:tcBorders>
            <w:shd w:val="clear" w:color="auto" w:fill="auto"/>
            <w:hideMark/>
          </w:tcPr>
          <w:p w14:paraId="6E58A784" w14:textId="77777777" w:rsidR="00BB2312" w:rsidRDefault="00BB2312" w:rsidP="00C82506">
            <w:pPr>
              <w:pStyle w:val="Odstavecseseznamem"/>
              <w:numPr>
                <w:ilvl w:val="0"/>
                <w:numId w:val="26"/>
              </w:numPr>
              <w:spacing w:after="0" w:line="240" w:lineRule="auto"/>
              <w:ind w:left="179"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viz obecné připomínky</w:t>
            </w:r>
          </w:p>
          <w:p w14:paraId="5A1F62E6" w14:textId="77777777" w:rsidR="00BB2312" w:rsidRPr="001A4E14" w:rsidRDefault="00BB2312" w:rsidP="001A4E14">
            <w:pPr>
              <w:spacing w:after="0" w:line="240" w:lineRule="auto"/>
              <w:rPr>
                <w:rFonts w:ascii="Arial" w:eastAsia="Times New Roman" w:hAnsi="Arial" w:cs="Arial"/>
                <w:b/>
                <w:color w:val="000000"/>
                <w:sz w:val="16"/>
                <w:szCs w:val="16"/>
                <w:u w:val="single"/>
                <w:lang w:eastAsia="cs-CZ"/>
              </w:rPr>
            </w:pPr>
          </w:p>
          <w:p w14:paraId="0121EA59" w14:textId="77777777" w:rsidR="00BB2312" w:rsidRPr="00871573" w:rsidRDefault="00BB2312" w:rsidP="00C82506">
            <w:pPr>
              <w:pStyle w:val="Odstavecseseznamem"/>
              <w:numPr>
                <w:ilvl w:val="0"/>
                <w:numId w:val="26"/>
              </w:numPr>
              <w:spacing w:after="0" w:line="240" w:lineRule="auto"/>
              <w:ind w:left="179" w:hanging="179"/>
              <w:rPr>
                <w:rFonts w:ascii="Arial" w:eastAsia="Times New Roman" w:hAnsi="Arial" w:cs="Arial"/>
                <w:color w:val="000000"/>
                <w:sz w:val="16"/>
                <w:szCs w:val="16"/>
                <w:lang w:eastAsia="cs-CZ"/>
              </w:rPr>
            </w:pPr>
            <w:r w:rsidRPr="00871573">
              <w:rPr>
                <w:rFonts w:ascii="Arial" w:eastAsia="Times New Roman" w:hAnsi="Arial" w:cs="Arial"/>
                <w:color w:val="000000"/>
                <w:sz w:val="16"/>
                <w:szCs w:val="16"/>
                <w:lang w:eastAsia="cs-CZ"/>
              </w:rPr>
              <w:t>Tento kód byl již mezi lety 2009 a 2021 použit pro (DRG) LŮŽKOVÁ REHABILITAČNÍ PÉČE 14-20 DNÍ, nelze tedy použít. V číselné řadě 909xx není již žádný volný kód, nejbližší volný kód je 91012.</w:t>
            </w:r>
          </w:p>
        </w:tc>
      </w:tr>
      <w:tr w:rsidR="00BB2312" w:rsidRPr="00F6658B" w14:paraId="65CF0DAD" w14:textId="77777777" w:rsidTr="005A6FF5">
        <w:trPr>
          <w:trHeight w:val="690"/>
        </w:trPr>
        <w:tc>
          <w:tcPr>
            <w:tcW w:w="993" w:type="dxa"/>
            <w:tcBorders>
              <w:top w:val="nil"/>
              <w:left w:val="single" w:sz="4" w:space="0" w:color="auto"/>
              <w:bottom w:val="single" w:sz="4" w:space="0" w:color="auto"/>
              <w:right w:val="single" w:sz="4" w:space="0" w:color="auto"/>
            </w:tcBorders>
            <w:shd w:val="clear" w:color="auto" w:fill="auto"/>
            <w:hideMark/>
          </w:tcPr>
          <w:p w14:paraId="55C125B5"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lastRenderedPageBreak/>
              <w:t>909</w:t>
            </w:r>
          </w:p>
        </w:tc>
        <w:tc>
          <w:tcPr>
            <w:tcW w:w="2268" w:type="dxa"/>
            <w:tcBorders>
              <w:top w:val="nil"/>
              <w:left w:val="nil"/>
              <w:bottom w:val="single" w:sz="4" w:space="0" w:color="auto"/>
              <w:right w:val="single" w:sz="4" w:space="0" w:color="auto"/>
            </w:tcBorders>
            <w:shd w:val="clear" w:color="auto" w:fill="auto"/>
            <w:hideMark/>
          </w:tcPr>
          <w:p w14:paraId="6DD0653C"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90923</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KONTROLNÍ PSYCHOSOMATICKÉ VYŠETŘENÍ</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nový výkon</w:t>
            </w:r>
          </w:p>
        </w:tc>
        <w:tc>
          <w:tcPr>
            <w:tcW w:w="11624" w:type="dxa"/>
            <w:tcBorders>
              <w:top w:val="nil"/>
              <w:left w:val="nil"/>
              <w:bottom w:val="single" w:sz="4" w:space="0" w:color="auto"/>
              <w:right w:val="single" w:sz="4" w:space="0" w:color="auto"/>
            </w:tcBorders>
            <w:shd w:val="clear" w:color="auto" w:fill="auto"/>
            <w:hideMark/>
          </w:tcPr>
          <w:p w14:paraId="6EC89419" w14:textId="77777777" w:rsidR="00BB2312" w:rsidRDefault="00BB2312" w:rsidP="00C82506">
            <w:pPr>
              <w:pStyle w:val="Odstavecseseznamem"/>
              <w:numPr>
                <w:ilvl w:val="0"/>
                <w:numId w:val="26"/>
              </w:numPr>
              <w:spacing w:after="0" w:line="240" w:lineRule="auto"/>
              <w:ind w:left="179"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viz obecné připomínky</w:t>
            </w:r>
          </w:p>
          <w:p w14:paraId="1FE6731A" w14:textId="77777777" w:rsidR="00BB2312" w:rsidRPr="00813B89" w:rsidRDefault="00BB2312" w:rsidP="00813B89">
            <w:pPr>
              <w:spacing w:after="0" w:line="240" w:lineRule="auto"/>
              <w:rPr>
                <w:rFonts w:ascii="Arial" w:eastAsia="Times New Roman" w:hAnsi="Arial" w:cs="Arial"/>
                <w:color w:val="000000"/>
                <w:sz w:val="16"/>
                <w:szCs w:val="16"/>
                <w:lang w:eastAsia="cs-CZ"/>
              </w:rPr>
            </w:pPr>
          </w:p>
          <w:p w14:paraId="66DA7533" w14:textId="77777777" w:rsidR="00BB2312" w:rsidRPr="00871573" w:rsidRDefault="00BB2312" w:rsidP="00C82506">
            <w:pPr>
              <w:pStyle w:val="Odstavecseseznamem"/>
              <w:numPr>
                <w:ilvl w:val="0"/>
                <w:numId w:val="26"/>
              </w:numPr>
              <w:spacing w:after="0" w:line="240" w:lineRule="auto"/>
              <w:ind w:left="179" w:hanging="142"/>
              <w:rPr>
                <w:rFonts w:ascii="Arial" w:eastAsia="Times New Roman" w:hAnsi="Arial" w:cs="Arial"/>
                <w:color w:val="000000"/>
                <w:sz w:val="16"/>
                <w:szCs w:val="16"/>
                <w:lang w:eastAsia="cs-CZ"/>
              </w:rPr>
            </w:pPr>
            <w:r w:rsidRPr="00871573">
              <w:rPr>
                <w:rFonts w:ascii="Arial" w:eastAsia="Times New Roman" w:hAnsi="Arial" w:cs="Arial"/>
                <w:color w:val="000000"/>
                <w:sz w:val="16"/>
                <w:szCs w:val="16"/>
                <w:lang w:eastAsia="cs-CZ"/>
              </w:rPr>
              <w:t>Tento kód byl již mezi lety 2009 a 2021 použit pro (DRG) LŮŽKOVÁ REHABILITAČNÍ PÉČE 21-27 DNÍ, nelze tedy použít. V číselné řadě 909xx není již žádný volný kód, nejbližší volný kód je 91013.</w:t>
            </w:r>
            <w:r w:rsidRPr="00871573">
              <w:rPr>
                <w:rFonts w:ascii="Arial" w:eastAsia="Times New Roman" w:hAnsi="Arial" w:cs="Arial"/>
                <w:color w:val="000000"/>
                <w:sz w:val="16"/>
                <w:szCs w:val="16"/>
                <w:lang w:eastAsia="cs-CZ"/>
              </w:rPr>
              <w:br/>
            </w:r>
          </w:p>
        </w:tc>
      </w:tr>
      <w:tr w:rsidR="00BB2312" w:rsidRPr="00F6658B" w14:paraId="7A586460" w14:textId="77777777" w:rsidTr="005A6FF5">
        <w:trPr>
          <w:trHeight w:val="1115"/>
        </w:trPr>
        <w:tc>
          <w:tcPr>
            <w:tcW w:w="993" w:type="dxa"/>
            <w:tcBorders>
              <w:top w:val="nil"/>
              <w:left w:val="single" w:sz="4" w:space="0" w:color="auto"/>
              <w:bottom w:val="single" w:sz="4" w:space="0" w:color="auto"/>
              <w:right w:val="single" w:sz="4" w:space="0" w:color="auto"/>
            </w:tcBorders>
            <w:shd w:val="clear" w:color="auto" w:fill="auto"/>
            <w:hideMark/>
          </w:tcPr>
          <w:p w14:paraId="534C921E"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909</w:t>
            </w:r>
          </w:p>
        </w:tc>
        <w:tc>
          <w:tcPr>
            <w:tcW w:w="2268" w:type="dxa"/>
            <w:tcBorders>
              <w:top w:val="nil"/>
              <w:left w:val="nil"/>
              <w:bottom w:val="single" w:sz="4" w:space="0" w:color="auto"/>
              <w:right w:val="single" w:sz="4" w:space="0" w:color="auto"/>
            </w:tcBorders>
            <w:shd w:val="clear" w:color="auto" w:fill="auto"/>
            <w:hideMark/>
          </w:tcPr>
          <w:p w14:paraId="3B8E74CC"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nová odbornost: 909 - psychosomatická medicína</w:t>
            </w:r>
          </w:p>
        </w:tc>
        <w:tc>
          <w:tcPr>
            <w:tcW w:w="11624" w:type="dxa"/>
            <w:tcBorders>
              <w:top w:val="nil"/>
              <w:left w:val="nil"/>
              <w:bottom w:val="single" w:sz="4" w:space="0" w:color="auto"/>
              <w:right w:val="single" w:sz="4" w:space="0" w:color="auto"/>
            </w:tcBorders>
            <w:shd w:val="clear" w:color="auto" w:fill="auto"/>
            <w:hideMark/>
          </w:tcPr>
          <w:p w14:paraId="63237F2A" w14:textId="77777777" w:rsidR="00BB2312" w:rsidRPr="00E43046" w:rsidRDefault="00BB2312" w:rsidP="00C82506">
            <w:pPr>
              <w:pStyle w:val="Odstavecseseznamem"/>
              <w:numPr>
                <w:ilvl w:val="0"/>
                <w:numId w:val="26"/>
              </w:numPr>
              <w:spacing w:after="0" w:line="240" w:lineRule="auto"/>
              <w:ind w:left="179" w:hanging="179"/>
              <w:rPr>
                <w:rFonts w:ascii="Arial" w:eastAsia="Times New Roman" w:hAnsi="Arial" w:cs="Arial"/>
                <w:color w:val="000000"/>
                <w:sz w:val="16"/>
                <w:szCs w:val="16"/>
                <w:lang w:eastAsia="cs-CZ"/>
              </w:rPr>
            </w:pPr>
            <w:r>
              <w:rPr>
                <w:rFonts w:ascii="Arial" w:eastAsia="Times New Roman" w:hAnsi="Arial" w:cs="Arial"/>
                <w:b/>
                <w:color w:val="000000" w:themeColor="text1"/>
                <w:sz w:val="16"/>
                <w:szCs w:val="16"/>
                <w:lang w:eastAsia="cs-CZ"/>
              </w:rPr>
              <w:t>viz obecné připomínky</w:t>
            </w:r>
          </w:p>
          <w:p w14:paraId="63D24BEB" w14:textId="77777777" w:rsidR="00BB2312" w:rsidRPr="00E43046" w:rsidRDefault="00BB2312" w:rsidP="00E43046">
            <w:pPr>
              <w:spacing w:after="0" w:line="240" w:lineRule="auto"/>
              <w:rPr>
                <w:rFonts w:ascii="Arial" w:eastAsia="Times New Roman" w:hAnsi="Arial" w:cs="Arial"/>
                <w:color w:val="000000"/>
                <w:sz w:val="16"/>
                <w:szCs w:val="16"/>
                <w:lang w:eastAsia="cs-CZ"/>
              </w:rPr>
            </w:pPr>
          </w:p>
          <w:p w14:paraId="15B75229" w14:textId="77777777" w:rsidR="00BB2312" w:rsidRDefault="00BB2312" w:rsidP="00C82506">
            <w:pPr>
              <w:pStyle w:val="Odstavecseseznamem"/>
              <w:numPr>
                <w:ilvl w:val="0"/>
                <w:numId w:val="26"/>
              </w:numPr>
              <w:spacing w:after="0" w:line="240" w:lineRule="auto"/>
              <w:ind w:left="179" w:hanging="179"/>
              <w:rPr>
                <w:rFonts w:ascii="Arial" w:eastAsia="Times New Roman" w:hAnsi="Arial" w:cs="Arial"/>
                <w:color w:val="000000"/>
                <w:sz w:val="16"/>
                <w:szCs w:val="16"/>
                <w:lang w:eastAsia="cs-CZ"/>
              </w:rPr>
            </w:pPr>
            <w:r w:rsidRPr="0061021A">
              <w:rPr>
                <w:rFonts w:ascii="Arial" w:eastAsia="Times New Roman" w:hAnsi="Arial" w:cs="Arial"/>
                <w:b/>
                <w:color w:val="000000" w:themeColor="text1"/>
                <w:sz w:val="16"/>
                <w:szCs w:val="16"/>
                <w:lang w:eastAsia="cs-CZ"/>
              </w:rPr>
              <w:t xml:space="preserve">Do jakého segmentu má být </w:t>
            </w:r>
            <w:proofErr w:type="spellStart"/>
            <w:r w:rsidRPr="0061021A">
              <w:rPr>
                <w:rFonts w:ascii="Arial" w:eastAsia="Times New Roman" w:hAnsi="Arial" w:cs="Arial"/>
                <w:b/>
                <w:color w:val="000000" w:themeColor="text1"/>
                <w:sz w:val="16"/>
                <w:szCs w:val="16"/>
                <w:lang w:eastAsia="cs-CZ"/>
              </w:rPr>
              <w:t>odb</w:t>
            </w:r>
            <w:proofErr w:type="spellEnd"/>
            <w:r w:rsidRPr="0061021A">
              <w:rPr>
                <w:rFonts w:ascii="Arial" w:eastAsia="Times New Roman" w:hAnsi="Arial" w:cs="Arial"/>
                <w:b/>
                <w:color w:val="000000" w:themeColor="text1"/>
                <w:sz w:val="16"/>
                <w:szCs w:val="16"/>
                <w:lang w:eastAsia="cs-CZ"/>
              </w:rPr>
              <w:t xml:space="preserve">. 909 zařazena, pod ambulantní </w:t>
            </w:r>
            <w:proofErr w:type="gramStart"/>
            <w:r w:rsidRPr="0061021A">
              <w:rPr>
                <w:rFonts w:ascii="Arial" w:eastAsia="Times New Roman" w:hAnsi="Arial" w:cs="Arial"/>
                <w:b/>
                <w:color w:val="000000" w:themeColor="text1"/>
                <w:sz w:val="16"/>
                <w:szCs w:val="16"/>
                <w:lang w:eastAsia="cs-CZ"/>
              </w:rPr>
              <w:t>specialisty ?</w:t>
            </w:r>
            <w:proofErr w:type="gramEnd"/>
            <w:r w:rsidRPr="0061021A">
              <w:rPr>
                <w:rFonts w:ascii="Arial" w:eastAsia="Times New Roman" w:hAnsi="Arial" w:cs="Arial"/>
                <w:color w:val="000000" w:themeColor="text1"/>
                <w:sz w:val="16"/>
                <w:szCs w:val="16"/>
                <w:lang w:eastAsia="cs-CZ"/>
              </w:rPr>
              <w:t xml:space="preserve"> </w:t>
            </w:r>
            <w:r>
              <w:rPr>
                <w:rFonts w:ascii="Arial" w:eastAsia="Times New Roman" w:hAnsi="Arial" w:cs="Arial"/>
                <w:color w:val="000000"/>
                <w:sz w:val="16"/>
                <w:szCs w:val="16"/>
                <w:lang w:eastAsia="cs-CZ"/>
              </w:rPr>
              <w:t xml:space="preserve">, ale </w:t>
            </w:r>
            <w:r w:rsidRPr="00871573">
              <w:rPr>
                <w:rFonts w:ascii="Arial" w:eastAsia="Times New Roman" w:hAnsi="Arial" w:cs="Arial"/>
                <w:color w:val="000000"/>
                <w:sz w:val="16"/>
                <w:szCs w:val="16"/>
                <w:lang w:eastAsia="cs-CZ"/>
              </w:rPr>
              <w:t xml:space="preserve">ve všech dokumentech se uvádí, že odbornou způsobilost k vykonávání </w:t>
            </w:r>
            <w:r>
              <w:rPr>
                <w:rFonts w:ascii="Arial" w:eastAsia="Times New Roman" w:hAnsi="Arial" w:cs="Arial"/>
                <w:color w:val="000000"/>
                <w:sz w:val="16"/>
                <w:szCs w:val="16"/>
                <w:lang w:eastAsia="cs-CZ"/>
              </w:rPr>
              <w:t xml:space="preserve">výkonů </w:t>
            </w:r>
            <w:proofErr w:type="spellStart"/>
            <w:r>
              <w:rPr>
                <w:rFonts w:ascii="Arial" w:eastAsia="Times New Roman" w:hAnsi="Arial" w:cs="Arial"/>
                <w:color w:val="000000"/>
                <w:sz w:val="16"/>
                <w:szCs w:val="16"/>
                <w:lang w:eastAsia="cs-CZ"/>
              </w:rPr>
              <w:t>odb</w:t>
            </w:r>
            <w:proofErr w:type="spellEnd"/>
            <w:r>
              <w:rPr>
                <w:rFonts w:ascii="Arial" w:eastAsia="Times New Roman" w:hAnsi="Arial" w:cs="Arial"/>
                <w:color w:val="000000"/>
                <w:sz w:val="16"/>
                <w:szCs w:val="16"/>
                <w:lang w:eastAsia="cs-CZ"/>
              </w:rPr>
              <w:t xml:space="preserve">. </w:t>
            </w:r>
            <w:r w:rsidRPr="00871573">
              <w:rPr>
                <w:rFonts w:ascii="Arial" w:eastAsia="Times New Roman" w:hAnsi="Arial" w:cs="Arial"/>
                <w:color w:val="000000"/>
                <w:sz w:val="16"/>
                <w:szCs w:val="16"/>
                <w:lang w:eastAsia="cs-CZ"/>
              </w:rPr>
              <w:t>909 bud</w:t>
            </w:r>
            <w:r>
              <w:rPr>
                <w:rFonts w:ascii="Arial" w:eastAsia="Times New Roman" w:hAnsi="Arial" w:cs="Arial"/>
                <w:color w:val="000000"/>
                <w:sz w:val="16"/>
                <w:szCs w:val="16"/>
                <w:lang w:eastAsia="cs-CZ"/>
              </w:rPr>
              <w:t>ou</w:t>
            </w:r>
            <w:r w:rsidRPr="00871573">
              <w:rPr>
                <w:rFonts w:ascii="Arial" w:eastAsia="Times New Roman" w:hAnsi="Arial" w:cs="Arial"/>
                <w:color w:val="000000"/>
                <w:sz w:val="16"/>
                <w:szCs w:val="16"/>
                <w:lang w:eastAsia="cs-CZ"/>
              </w:rPr>
              <w:t xml:space="preserve"> mít praktičtí lékaři a do segmentu specialistů nepřibydou žádné náklady</w:t>
            </w:r>
            <w:r>
              <w:rPr>
                <w:rFonts w:ascii="Arial" w:eastAsia="Times New Roman" w:hAnsi="Arial" w:cs="Arial"/>
                <w:color w:val="000000"/>
                <w:sz w:val="16"/>
                <w:szCs w:val="16"/>
                <w:lang w:eastAsia="cs-CZ"/>
              </w:rPr>
              <w:t>?</w:t>
            </w:r>
          </w:p>
          <w:p w14:paraId="34D7B5ED" w14:textId="77777777" w:rsidR="00BB2312" w:rsidRDefault="00BB2312" w:rsidP="00C82506">
            <w:pPr>
              <w:pStyle w:val="Odstavecseseznamem"/>
              <w:numPr>
                <w:ilvl w:val="0"/>
                <w:numId w:val="26"/>
              </w:numPr>
              <w:spacing w:after="0" w:line="240" w:lineRule="auto"/>
              <w:ind w:left="179" w:hanging="179"/>
              <w:rPr>
                <w:rFonts w:ascii="Arial" w:eastAsia="Times New Roman" w:hAnsi="Arial" w:cs="Arial"/>
                <w:color w:val="000000"/>
                <w:sz w:val="16"/>
                <w:szCs w:val="16"/>
                <w:lang w:eastAsia="cs-CZ"/>
              </w:rPr>
            </w:pPr>
            <w:r w:rsidRPr="00871573">
              <w:rPr>
                <w:rFonts w:ascii="Arial" w:eastAsia="Times New Roman" w:hAnsi="Arial" w:cs="Arial"/>
                <w:color w:val="000000"/>
                <w:sz w:val="16"/>
                <w:szCs w:val="16"/>
                <w:lang w:eastAsia="cs-CZ"/>
              </w:rPr>
              <w:t xml:space="preserve">Jak to bude s péčí u VPL </w:t>
            </w:r>
            <w:r>
              <w:rPr>
                <w:rFonts w:ascii="Arial" w:eastAsia="Times New Roman" w:hAnsi="Arial" w:cs="Arial"/>
                <w:color w:val="000000"/>
                <w:sz w:val="16"/>
                <w:szCs w:val="16"/>
                <w:lang w:eastAsia="cs-CZ"/>
              </w:rPr>
              <w:t>–</w:t>
            </w:r>
            <w:r w:rsidRPr="00871573">
              <w:rPr>
                <w:rFonts w:ascii="Arial" w:eastAsia="Times New Roman" w:hAnsi="Arial" w:cs="Arial"/>
                <w:color w:val="000000"/>
                <w:sz w:val="16"/>
                <w:szCs w:val="16"/>
                <w:lang w:eastAsia="cs-CZ"/>
              </w:rPr>
              <w:t xml:space="preserve"> </w:t>
            </w:r>
            <w:r>
              <w:rPr>
                <w:rFonts w:ascii="Arial" w:eastAsia="Times New Roman" w:hAnsi="Arial" w:cs="Arial"/>
                <w:color w:val="000000"/>
                <w:sz w:val="16"/>
                <w:szCs w:val="16"/>
                <w:lang w:eastAsia="cs-CZ"/>
              </w:rPr>
              <w:t xml:space="preserve">ubere </w:t>
            </w:r>
            <w:r w:rsidRPr="00871573">
              <w:rPr>
                <w:rFonts w:ascii="Arial" w:eastAsia="Times New Roman" w:hAnsi="Arial" w:cs="Arial"/>
                <w:color w:val="000000"/>
                <w:sz w:val="16"/>
                <w:szCs w:val="16"/>
                <w:lang w:eastAsia="cs-CZ"/>
              </w:rPr>
              <w:t xml:space="preserve">se </w:t>
            </w:r>
            <w:r>
              <w:rPr>
                <w:rFonts w:ascii="Arial" w:eastAsia="Times New Roman" w:hAnsi="Arial" w:cs="Arial"/>
                <w:color w:val="000000"/>
                <w:sz w:val="16"/>
                <w:szCs w:val="16"/>
                <w:lang w:eastAsia="cs-CZ"/>
              </w:rPr>
              <w:t xml:space="preserve">objem </w:t>
            </w:r>
            <w:r w:rsidRPr="00871573">
              <w:rPr>
                <w:rFonts w:ascii="Arial" w:eastAsia="Times New Roman" w:hAnsi="Arial" w:cs="Arial"/>
                <w:color w:val="000000"/>
                <w:sz w:val="16"/>
                <w:szCs w:val="16"/>
                <w:lang w:eastAsia="cs-CZ"/>
              </w:rPr>
              <w:t xml:space="preserve">péče VPL na úkor </w:t>
            </w:r>
            <w:proofErr w:type="spellStart"/>
            <w:r>
              <w:rPr>
                <w:rFonts w:ascii="Arial" w:eastAsia="Times New Roman" w:hAnsi="Arial" w:cs="Arial"/>
                <w:color w:val="000000"/>
                <w:sz w:val="16"/>
                <w:szCs w:val="16"/>
                <w:lang w:eastAsia="cs-CZ"/>
              </w:rPr>
              <w:t>odb</w:t>
            </w:r>
            <w:proofErr w:type="spellEnd"/>
            <w:r>
              <w:rPr>
                <w:rFonts w:ascii="Arial" w:eastAsia="Times New Roman" w:hAnsi="Arial" w:cs="Arial"/>
                <w:color w:val="000000"/>
                <w:sz w:val="16"/>
                <w:szCs w:val="16"/>
                <w:lang w:eastAsia="cs-CZ"/>
              </w:rPr>
              <w:t xml:space="preserve">. </w:t>
            </w:r>
            <w:r w:rsidRPr="00871573">
              <w:rPr>
                <w:rFonts w:ascii="Arial" w:eastAsia="Times New Roman" w:hAnsi="Arial" w:cs="Arial"/>
                <w:color w:val="000000"/>
                <w:sz w:val="16"/>
                <w:szCs w:val="16"/>
                <w:lang w:eastAsia="cs-CZ"/>
              </w:rPr>
              <w:t>909, nebo si přidají hodiny nad rámec ordinační doby VPL?</w:t>
            </w:r>
          </w:p>
          <w:p w14:paraId="526B266E" w14:textId="77777777" w:rsidR="00BB2312" w:rsidRDefault="00BB2312" w:rsidP="00C82506">
            <w:pPr>
              <w:pStyle w:val="Odstavecseseznamem"/>
              <w:numPr>
                <w:ilvl w:val="0"/>
                <w:numId w:val="26"/>
              </w:numPr>
              <w:spacing w:after="0" w:line="240" w:lineRule="auto"/>
              <w:ind w:left="179" w:hanging="179"/>
              <w:rPr>
                <w:rFonts w:ascii="Arial" w:eastAsia="Times New Roman" w:hAnsi="Arial" w:cs="Arial"/>
                <w:color w:val="000000"/>
                <w:sz w:val="16"/>
                <w:szCs w:val="16"/>
                <w:lang w:eastAsia="cs-CZ"/>
              </w:rPr>
            </w:pPr>
            <w:r w:rsidRPr="00871573">
              <w:rPr>
                <w:rFonts w:ascii="Arial" w:eastAsia="Times New Roman" w:hAnsi="Arial" w:cs="Arial"/>
                <w:b/>
                <w:color w:val="000000"/>
                <w:sz w:val="16"/>
                <w:szCs w:val="16"/>
                <w:lang w:eastAsia="cs-CZ"/>
              </w:rPr>
              <w:t xml:space="preserve">Doposud výkon 09170 </w:t>
            </w:r>
            <w:proofErr w:type="spellStart"/>
            <w:r w:rsidRPr="00871573">
              <w:rPr>
                <w:rFonts w:ascii="Arial" w:eastAsia="Times New Roman" w:hAnsi="Arial" w:cs="Arial"/>
                <w:b/>
                <w:color w:val="000000"/>
                <w:sz w:val="16"/>
                <w:szCs w:val="16"/>
                <w:lang w:eastAsia="cs-CZ"/>
              </w:rPr>
              <w:t>odb</w:t>
            </w:r>
            <w:proofErr w:type="spellEnd"/>
            <w:r w:rsidRPr="00871573">
              <w:rPr>
                <w:rFonts w:ascii="Arial" w:eastAsia="Times New Roman" w:hAnsi="Arial" w:cs="Arial"/>
                <w:b/>
                <w:color w:val="000000"/>
                <w:sz w:val="16"/>
                <w:szCs w:val="16"/>
                <w:lang w:eastAsia="cs-CZ"/>
              </w:rPr>
              <w:t xml:space="preserve">. 999 vykazován nejenom </w:t>
            </w:r>
            <w:proofErr w:type="spellStart"/>
            <w:r w:rsidRPr="00871573">
              <w:rPr>
                <w:rFonts w:ascii="Arial" w:eastAsia="Times New Roman" w:hAnsi="Arial" w:cs="Arial"/>
                <w:b/>
                <w:color w:val="000000"/>
                <w:sz w:val="16"/>
                <w:szCs w:val="16"/>
                <w:lang w:eastAsia="cs-CZ"/>
              </w:rPr>
              <w:t>odb</w:t>
            </w:r>
            <w:proofErr w:type="spellEnd"/>
            <w:r w:rsidRPr="00871573">
              <w:rPr>
                <w:rFonts w:ascii="Arial" w:eastAsia="Times New Roman" w:hAnsi="Arial" w:cs="Arial"/>
                <w:b/>
                <w:color w:val="000000"/>
                <w:sz w:val="16"/>
                <w:szCs w:val="16"/>
                <w:lang w:eastAsia="cs-CZ"/>
              </w:rPr>
              <w:t>. 001 a 002, ale i např. 101, 201, 205, 207, 305 ale i 603</w:t>
            </w:r>
            <w:r w:rsidRPr="00871573">
              <w:rPr>
                <w:rFonts w:ascii="Arial" w:eastAsia="Times New Roman" w:hAnsi="Arial" w:cs="Arial"/>
                <w:color w:val="000000"/>
                <w:sz w:val="16"/>
                <w:szCs w:val="16"/>
                <w:lang w:eastAsia="cs-CZ"/>
              </w:rPr>
              <w:t xml:space="preserve">. </w:t>
            </w:r>
          </w:p>
          <w:p w14:paraId="73AE21ED" w14:textId="77777777" w:rsidR="00BB2312" w:rsidRPr="00871573" w:rsidRDefault="00BB2312" w:rsidP="00C82506">
            <w:pPr>
              <w:pStyle w:val="Odstavecseseznamem"/>
              <w:numPr>
                <w:ilvl w:val="0"/>
                <w:numId w:val="26"/>
              </w:numPr>
              <w:spacing w:after="0" w:line="240" w:lineRule="auto"/>
              <w:ind w:left="179" w:hanging="179"/>
              <w:rPr>
                <w:rFonts w:ascii="Arial" w:eastAsia="Times New Roman" w:hAnsi="Arial" w:cs="Arial"/>
                <w:color w:val="000000"/>
                <w:sz w:val="16"/>
                <w:szCs w:val="16"/>
                <w:lang w:eastAsia="cs-CZ"/>
              </w:rPr>
            </w:pPr>
            <w:r w:rsidRPr="00871573">
              <w:rPr>
                <w:rFonts w:ascii="Arial" w:eastAsia="Times New Roman" w:hAnsi="Arial" w:cs="Arial"/>
                <w:color w:val="000000"/>
                <w:sz w:val="16"/>
                <w:szCs w:val="16"/>
                <w:lang w:eastAsia="cs-CZ"/>
              </w:rPr>
              <w:t xml:space="preserve">Bude tedy otevřen kurz a následné vykazování péče pro jakoukoli odbornost? </w:t>
            </w:r>
          </w:p>
        </w:tc>
      </w:tr>
      <w:tr w:rsidR="00BB2312" w:rsidRPr="00F6658B" w14:paraId="5A371313" w14:textId="77777777" w:rsidTr="005A6FF5">
        <w:trPr>
          <w:trHeight w:val="1115"/>
        </w:trPr>
        <w:tc>
          <w:tcPr>
            <w:tcW w:w="993" w:type="dxa"/>
            <w:tcBorders>
              <w:top w:val="nil"/>
              <w:left w:val="single" w:sz="4" w:space="0" w:color="auto"/>
              <w:bottom w:val="single" w:sz="4" w:space="0" w:color="auto"/>
              <w:right w:val="single" w:sz="4" w:space="0" w:color="auto"/>
            </w:tcBorders>
            <w:shd w:val="clear" w:color="auto" w:fill="auto"/>
          </w:tcPr>
          <w:p w14:paraId="2C0FAAA4" w14:textId="77777777" w:rsidR="00BB2312" w:rsidRPr="00F6658B" w:rsidRDefault="00BB2312" w:rsidP="00EF22BD">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999</w:t>
            </w:r>
          </w:p>
        </w:tc>
        <w:tc>
          <w:tcPr>
            <w:tcW w:w="2268" w:type="dxa"/>
            <w:tcBorders>
              <w:top w:val="nil"/>
              <w:left w:val="nil"/>
              <w:bottom w:val="single" w:sz="4" w:space="0" w:color="auto"/>
              <w:right w:val="single" w:sz="4" w:space="0" w:color="auto"/>
            </w:tcBorders>
            <w:shd w:val="clear" w:color="auto" w:fill="auto"/>
          </w:tcPr>
          <w:p w14:paraId="7012217A" w14:textId="77777777" w:rsidR="00BB2312" w:rsidRPr="00F6658B" w:rsidRDefault="00BB2312" w:rsidP="00EF22BD">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09170</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PSYCHOSOMATICKÁ INTERVENCE</w:t>
            </w:r>
          </w:p>
          <w:p w14:paraId="029B459A" w14:textId="77777777" w:rsidR="00BB2312" w:rsidRPr="00F6658B" w:rsidRDefault="00BB2312" w:rsidP="00EF22BD">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br/>
              <w:t xml:space="preserve">předkládá </w:t>
            </w:r>
            <w:proofErr w:type="spellStart"/>
            <w:r w:rsidRPr="00F6658B">
              <w:rPr>
                <w:rFonts w:ascii="Arial" w:eastAsia="Times New Roman" w:hAnsi="Arial" w:cs="Arial"/>
                <w:b/>
                <w:bCs/>
                <w:color w:val="000000"/>
                <w:sz w:val="16"/>
                <w:szCs w:val="16"/>
                <w:lang w:eastAsia="cs-CZ"/>
              </w:rPr>
              <w:t>odb</w:t>
            </w:r>
            <w:proofErr w:type="spellEnd"/>
            <w:r w:rsidRPr="00F6658B">
              <w:rPr>
                <w:rFonts w:ascii="Arial" w:eastAsia="Times New Roman" w:hAnsi="Arial" w:cs="Arial"/>
                <w:b/>
                <w:bCs/>
                <w:color w:val="000000"/>
                <w:sz w:val="16"/>
                <w:szCs w:val="16"/>
                <w:lang w:eastAsia="cs-CZ"/>
              </w:rPr>
              <w:t>. 001</w:t>
            </w:r>
          </w:p>
          <w:p w14:paraId="19C9D73A" w14:textId="77777777" w:rsidR="00BB2312" w:rsidRPr="00F6658B" w:rsidRDefault="00BB2312" w:rsidP="00EF22BD">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br/>
              <w:t>změnové řízení: změna OF, popisu výkonu a podmínek</w:t>
            </w:r>
          </w:p>
        </w:tc>
        <w:tc>
          <w:tcPr>
            <w:tcW w:w="11624" w:type="dxa"/>
            <w:tcBorders>
              <w:top w:val="nil"/>
              <w:left w:val="nil"/>
              <w:bottom w:val="single" w:sz="4" w:space="0" w:color="auto"/>
              <w:right w:val="single" w:sz="4" w:space="0" w:color="auto"/>
            </w:tcBorders>
            <w:shd w:val="clear" w:color="auto" w:fill="auto"/>
          </w:tcPr>
          <w:p w14:paraId="6F527AFA" w14:textId="77777777" w:rsidR="00BB2312" w:rsidRPr="00E43046" w:rsidRDefault="00BB2312" w:rsidP="00C82506">
            <w:pPr>
              <w:pStyle w:val="Odstavecseseznamem"/>
              <w:numPr>
                <w:ilvl w:val="0"/>
                <w:numId w:val="27"/>
              </w:numPr>
              <w:spacing w:after="0" w:line="240" w:lineRule="auto"/>
              <w:ind w:left="179" w:hanging="142"/>
              <w:jc w:val="both"/>
              <w:rPr>
                <w:rFonts w:ascii="Arial" w:eastAsia="Times New Roman" w:hAnsi="Arial" w:cs="Arial"/>
                <w:color w:val="000000"/>
                <w:sz w:val="16"/>
                <w:szCs w:val="16"/>
                <w:lang w:eastAsia="cs-CZ"/>
              </w:rPr>
            </w:pPr>
            <w:r>
              <w:rPr>
                <w:rFonts w:ascii="Arial" w:hAnsi="Arial" w:cs="Arial"/>
                <w:bCs/>
                <w:kern w:val="2"/>
                <w:sz w:val="16"/>
                <w:szCs w:val="16"/>
                <w:lang w:eastAsia="hi-IN" w:bidi="hi-IN"/>
              </w:rPr>
              <w:t>viz obecné připomínky</w:t>
            </w:r>
          </w:p>
          <w:p w14:paraId="4A44AE6C" w14:textId="77777777" w:rsidR="00BB2312" w:rsidRPr="00E43046" w:rsidRDefault="00BB2312" w:rsidP="00E43046">
            <w:pPr>
              <w:spacing w:after="0" w:line="240" w:lineRule="auto"/>
              <w:jc w:val="both"/>
              <w:rPr>
                <w:rFonts w:ascii="Arial" w:eastAsia="Times New Roman" w:hAnsi="Arial" w:cs="Arial"/>
                <w:color w:val="000000"/>
                <w:sz w:val="16"/>
                <w:szCs w:val="16"/>
                <w:lang w:eastAsia="cs-CZ"/>
              </w:rPr>
            </w:pPr>
          </w:p>
          <w:p w14:paraId="47E44AC3" w14:textId="77777777" w:rsidR="00BB2312" w:rsidRPr="00E17DD0" w:rsidRDefault="00BB2312" w:rsidP="00C82506">
            <w:pPr>
              <w:pStyle w:val="Odstavecseseznamem"/>
              <w:numPr>
                <w:ilvl w:val="0"/>
                <w:numId w:val="27"/>
              </w:numPr>
              <w:spacing w:after="0" w:line="240" w:lineRule="auto"/>
              <w:ind w:left="179" w:hanging="142"/>
              <w:jc w:val="both"/>
              <w:rPr>
                <w:rFonts w:ascii="Arial" w:eastAsia="Times New Roman" w:hAnsi="Arial" w:cs="Arial"/>
                <w:color w:val="000000"/>
                <w:sz w:val="16"/>
                <w:szCs w:val="16"/>
                <w:u w:val="single"/>
                <w:lang w:eastAsia="cs-CZ"/>
              </w:rPr>
            </w:pPr>
            <w:proofErr w:type="spellStart"/>
            <w:r>
              <w:rPr>
                <w:rFonts w:ascii="Arial" w:hAnsi="Arial" w:cs="Arial"/>
                <w:bCs/>
                <w:kern w:val="2"/>
                <w:sz w:val="16"/>
                <w:szCs w:val="16"/>
                <w:lang w:eastAsia="hi-IN" w:bidi="hi-IN"/>
              </w:rPr>
              <w:t>P</w:t>
            </w:r>
            <w:r w:rsidRPr="005A66EF">
              <w:rPr>
                <w:rFonts w:ascii="Arial" w:hAnsi="Arial" w:cs="Arial"/>
                <w:bCs/>
                <w:kern w:val="2"/>
                <w:sz w:val="16"/>
                <w:szCs w:val="16"/>
                <w:lang w:eastAsia="hi-IN" w:bidi="hi-IN"/>
              </w:rPr>
              <w:t>sychosom</w:t>
            </w:r>
            <w:proofErr w:type="spellEnd"/>
            <w:r w:rsidRPr="005A66EF">
              <w:rPr>
                <w:rFonts w:ascii="Arial" w:hAnsi="Arial" w:cs="Arial"/>
                <w:bCs/>
                <w:kern w:val="2"/>
                <w:sz w:val="16"/>
                <w:szCs w:val="16"/>
                <w:lang w:eastAsia="hi-IN" w:bidi="hi-IN"/>
              </w:rPr>
              <w:t xml:space="preserve">. atestace měla být původně podmínkou pro výkon psychosomatické intervence, na základě opakovaných diskusí s OS </w:t>
            </w:r>
            <w:r w:rsidRPr="005A66EF">
              <w:rPr>
                <w:rFonts w:ascii="Arial" w:hAnsi="Arial" w:cs="Arial"/>
                <w:b/>
                <w:bCs/>
                <w:kern w:val="2"/>
                <w:sz w:val="16"/>
                <w:szCs w:val="16"/>
                <w:lang w:eastAsia="hi-IN" w:bidi="hi-IN"/>
              </w:rPr>
              <w:t>byla tato podmínka kompromisem ponížena</w:t>
            </w:r>
            <w:r w:rsidRPr="005A66EF">
              <w:rPr>
                <w:rFonts w:ascii="Arial" w:hAnsi="Arial" w:cs="Arial"/>
                <w:bCs/>
                <w:kern w:val="2"/>
                <w:sz w:val="16"/>
                <w:szCs w:val="16"/>
                <w:lang w:eastAsia="hi-IN" w:bidi="hi-IN"/>
              </w:rPr>
              <w:t xml:space="preserve"> </w:t>
            </w:r>
            <w:r>
              <w:rPr>
                <w:rFonts w:ascii="Arial" w:hAnsi="Arial" w:cs="Arial"/>
                <w:bCs/>
                <w:kern w:val="2"/>
                <w:sz w:val="16"/>
                <w:szCs w:val="16"/>
                <w:lang w:eastAsia="hi-IN" w:bidi="hi-IN"/>
              </w:rPr>
              <w:t xml:space="preserve">!!! </w:t>
            </w:r>
            <w:r w:rsidRPr="005A66EF">
              <w:rPr>
                <w:rFonts w:ascii="Arial" w:hAnsi="Arial" w:cs="Arial"/>
                <w:bCs/>
                <w:kern w:val="2"/>
                <w:sz w:val="16"/>
                <w:szCs w:val="16"/>
                <w:lang w:eastAsia="hi-IN" w:bidi="hi-IN"/>
              </w:rPr>
              <w:t>– navrhujeme upravit podmínku</w:t>
            </w:r>
            <w:r>
              <w:rPr>
                <w:rFonts w:ascii="Arial" w:hAnsi="Arial" w:cs="Arial"/>
                <w:bCs/>
                <w:kern w:val="2"/>
                <w:sz w:val="16"/>
                <w:szCs w:val="16"/>
                <w:lang w:eastAsia="hi-IN" w:bidi="hi-IN"/>
              </w:rPr>
              <w:t xml:space="preserve"> </w:t>
            </w:r>
            <w:r w:rsidRPr="005A66EF">
              <w:rPr>
                <w:rFonts w:ascii="Arial" w:hAnsi="Arial" w:cs="Arial"/>
                <w:bCs/>
                <w:kern w:val="2"/>
                <w:sz w:val="16"/>
                <w:szCs w:val="16"/>
                <w:lang w:eastAsia="hi-IN" w:bidi="hi-IN"/>
              </w:rPr>
              <w:t xml:space="preserve">PSM atestace a další výkony nezavádět – </w:t>
            </w:r>
            <w:r w:rsidRPr="00E17DD0">
              <w:rPr>
                <w:rFonts w:ascii="Arial" w:hAnsi="Arial" w:cs="Arial"/>
                <w:b/>
                <w:bCs/>
                <w:kern w:val="2"/>
                <w:sz w:val="16"/>
                <w:szCs w:val="16"/>
                <w:u w:val="single"/>
                <w:lang w:eastAsia="hi-IN" w:bidi="hi-IN"/>
              </w:rPr>
              <w:t xml:space="preserve">to, že je v PVT </w:t>
            </w:r>
            <w:proofErr w:type="spellStart"/>
            <w:r w:rsidRPr="00E17DD0">
              <w:rPr>
                <w:rFonts w:ascii="Arial" w:hAnsi="Arial" w:cs="Arial"/>
                <w:b/>
                <w:bCs/>
                <w:kern w:val="2"/>
                <w:sz w:val="16"/>
                <w:szCs w:val="16"/>
                <w:u w:val="single"/>
                <w:lang w:eastAsia="hi-IN" w:bidi="hi-IN"/>
              </w:rPr>
              <w:t>vyhl</w:t>
            </w:r>
            <w:proofErr w:type="spellEnd"/>
            <w:r w:rsidRPr="00E17DD0">
              <w:rPr>
                <w:rFonts w:ascii="Arial" w:hAnsi="Arial" w:cs="Arial"/>
                <w:b/>
                <w:bCs/>
                <w:kern w:val="2"/>
                <w:sz w:val="16"/>
                <w:szCs w:val="16"/>
                <w:u w:val="single"/>
                <w:lang w:eastAsia="hi-IN" w:bidi="hi-IN"/>
              </w:rPr>
              <w:t xml:space="preserve">. </w:t>
            </w:r>
            <w:proofErr w:type="spellStart"/>
            <w:r w:rsidRPr="00E17DD0">
              <w:rPr>
                <w:rFonts w:ascii="Arial" w:hAnsi="Arial" w:cs="Arial"/>
                <w:b/>
                <w:bCs/>
                <w:kern w:val="2"/>
                <w:sz w:val="16"/>
                <w:szCs w:val="16"/>
                <w:u w:val="single"/>
                <w:lang w:eastAsia="hi-IN" w:bidi="hi-IN"/>
              </w:rPr>
              <w:t>odb</w:t>
            </w:r>
            <w:proofErr w:type="spellEnd"/>
            <w:r w:rsidRPr="00E17DD0">
              <w:rPr>
                <w:rFonts w:ascii="Arial" w:hAnsi="Arial" w:cs="Arial"/>
                <w:b/>
                <w:bCs/>
                <w:kern w:val="2"/>
                <w:sz w:val="16"/>
                <w:szCs w:val="16"/>
                <w:u w:val="single"/>
                <w:lang w:eastAsia="hi-IN" w:bidi="hi-IN"/>
              </w:rPr>
              <w:t xml:space="preserve">. psychosomatika neznamená, že je </w:t>
            </w:r>
            <w:proofErr w:type="spellStart"/>
            <w:r w:rsidRPr="00E17DD0">
              <w:rPr>
                <w:rFonts w:ascii="Arial" w:hAnsi="Arial" w:cs="Arial"/>
                <w:b/>
                <w:bCs/>
                <w:kern w:val="2"/>
                <w:sz w:val="16"/>
                <w:szCs w:val="16"/>
                <w:u w:val="single"/>
                <w:lang w:eastAsia="hi-IN" w:bidi="hi-IN"/>
              </w:rPr>
              <w:t>nepodkročitelně</w:t>
            </w:r>
            <w:proofErr w:type="spellEnd"/>
            <w:r w:rsidRPr="00E17DD0">
              <w:rPr>
                <w:rFonts w:ascii="Arial" w:hAnsi="Arial" w:cs="Arial"/>
                <w:b/>
                <w:bCs/>
                <w:kern w:val="2"/>
                <w:sz w:val="16"/>
                <w:szCs w:val="16"/>
                <w:u w:val="single"/>
                <w:lang w:eastAsia="hi-IN" w:bidi="hi-IN"/>
              </w:rPr>
              <w:t xml:space="preserve"> nutné zavedení klinických vyšetření</w:t>
            </w:r>
            <w:r w:rsidRPr="00E17DD0">
              <w:rPr>
                <w:rFonts w:ascii="Arial" w:hAnsi="Arial" w:cs="Arial"/>
                <w:bCs/>
                <w:kern w:val="2"/>
                <w:sz w:val="16"/>
                <w:szCs w:val="16"/>
                <w:u w:val="single"/>
                <w:lang w:eastAsia="hi-IN" w:bidi="hi-IN"/>
              </w:rPr>
              <w:t xml:space="preserve"> – navrhujeme </w:t>
            </w:r>
            <w:r w:rsidRPr="00E17DD0">
              <w:rPr>
                <w:rFonts w:ascii="Arial" w:hAnsi="Arial" w:cs="Arial"/>
                <w:b/>
                <w:bCs/>
                <w:kern w:val="2"/>
                <w:sz w:val="16"/>
                <w:szCs w:val="16"/>
                <w:u w:val="single"/>
                <w:lang w:eastAsia="hi-IN" w:bidi="hi-IN"/>
              </w:rPr>
              <w:t>kultivovat již zavedený výkon psychosomatické intervence</w:t>
            </w:r>
            <w:r w:rsidRPr="00E17DD0">
              <w:rPr>
                <w:rFonts w:ascii="Arial" w:hAnsi="Arial" w:cs="Arial"/>
                <w:bCs/>
                <w:kern w:val="2"/>
                <w:sz w:val="16"/>
                <w:szCs w:val="16"/>
                <w:u w:val="single"/>
                <w:lang w:eastAsia="hi-IN" w:bidi="hi-IN"/>
              </w:rPr>
              <w:t>.</w:t>
            </w:r>
          </w:p>
          <w:p w14:paraId="1C14F967" w14:textId="77777777" w:rsidR="00BB2312" w:rsidRPr="005A66EF" w:rsidRDefault="00BB2312" w:rsidP="00C82506">
            <w:pPr>
              <w:pStyle w:val="Odstavecseseznamem"/>
              <w:numPr>
                <w:ilvl w:val="0"/>
                <w:numId w:val="27"/>
              </w:numPr>
              <w:spacing w:after="0" w:line="240" w:lineRule="auto"/>
              <w:ind w:left="179" w:hanging="142"/>
              <w:jc w:val="both"/>
              <w:rPr>
                <w:rFonts w:ascii="Arial" w:hAnsi="Arial" w:cs="Arial"/>
                <w:bCs/>
                <w:kern w:val="2"/>
                <w:sz w:val="16"/>
                <w:szCs w:val="16"/>
                <w:lang w:eastAsia="hi-IN" w:bidi="hi-IN"/>
              </w:rPr>
            </w:pPr>
            <w:r>
              <w:rPr>
                <w:rFonts w:ascii="Arial" w:eastAsia="Times New Roman" w:hAnsi="Arial" w:cs="Arial"/>
                <w:color w:val="000000"/>
                <w:sz w:val="16"/>
                <w:szCs w:val="16"/>
                <w:lang w:eastAsia="cs-CZ"/>
              </w:rPr>
              <w:t xml:space="preserve">Z jakého důvodu </w:t>
            </w:r>
            <w:r w:rsidRPr="00F6658B">
              <w:rPr>
                <w:rFonts w:ascii="Arial" w:eastAsia="Times New Roman" w:hAnsi="Arial" w:cs="Arial"/>
                <w:color w:val="000000"/>
                <w:sz w:val="16"/>
                <w:szCs w:val="16"/>
                <w:lang w:eastAsia="cs-CZ"/>
              </w:rPr>
              <w:t xml:space="preserve">byla odstraněna možnost "atestace v oboru psychosomatika"? Pokud má někdo tuto atestaci a nebude mít certifikované kurzy, tak již </w:t>
            </w:r>
            <w:r w:rsidRPr="005A66EF">
              <w:rPr>
                <w:rFonts w:ascii="Arial" w:eastAsia="Times New Roman" w:hAnsi="Arial" w:cs="Arial"/>
                <w:color w:val="000000"/>
                <w:sz w:val="16"/>
                <w:szCs w:val="16"/>
                <w:u w:val="single"/>
                <w:lang w:eastAsia="cs-CZ"/>
              </w:rPr>
              <w:t>nebude moci vykazovat tento výkon</w:t>
            </w:r>
            <w:r w:rsidRPr="00F6658B">
              <w:rPr>
                <w:rFonts w:ascii="Arial" w:eastAsia="Times New Roman" w:hAnsi="Arial" w:cs="Arial"/>
                <w:color w:val="000000"/>
                <w:sz w:val="16"/>
                <w:szCs w:val="16"/>
                <w:lang w:eastAsia="cs-CZ"/>
              </w:rPr>
              <w:t>?</w:t>
            </w:r>
          </w:p>
          <w:p w14:paraId="6BB0A0BC" w14:textId="77777777" w:rsidR="00BB2312" w:rsidRDefault="00BB2312" w:rsidP="00C82506">
            <w:pPr>
              <w:pStyle w:val="Odstavecseseznamem"/>
              <w:numPr>
                <w:ilvl w:val="0"/>
                <w:numId w:val="27"/>
              </w:numPr>
              <w:spacing w:after="0" w:line="240" w:lineRule="auto"/>
              <w:ind w:left="179" w:hanging="142"/>
              <w:jc w:val="both"/>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Sjednotit položku Podmínky a položku Funkce nositele výkonu (v položce Funkce by stačilo uvést "viz Podmínky").</w:t>
            </w:r>
          </w:p>
          <w:p w14:paraId="72132E9A" w14:textId="77777777" w:rsidR="00BB2312" w:rsidRPr="005A66EF" w:rsidRDefault="00BB2312" w:rsidP="00C82506">
            <w:pPr>
              <w:pStyle w:val="Odstavecseseznamem"/>
              <w:numPr>
                <w:ilvl w:val="0"/>
                <w:numId w:val="27"/>
              </w:numPr>
              <w:spacing w:after="0" w:line="240" w:lineRule="auto"/>
              <w:ind w:left="179" w:hanging="142"/>
              <w:jc w:val="both"/>
              <w:rPr>
                <w:rFonts w:ascii="Arial" w:hAnsi="Arial" w:cs="Arial"/>
                <w:bCs/>
                <w:kern w:val="2"/>
                <w:sz w:val="16"/>
                <w:szCs w:val="16"/>
                <w:lang w:eastAsia="hi-IN" w:bidi="hi-IN"/>
              </w:rPr>
            </w:pPr>
            <w:r w:rsidRPr="00F6658B">
              <w:rPr>
                <w:rFonts w:ascii="Arial" w:eastAsia="Times New Roman" w:hAnsi="Arial" w:cs="Arial"/>
                <w:color w:val="000000"/>
                <w:sz w:val="16"/>
                <w:szCs w:val="16"/>
                <w:lang w:eastAsia="cs-CZ"/>
              </w:rPr>
              <w:t xml:space="preserve">Do Podmínek následně vyjmenovat kurzy a další potvrzení </w:t>
            </w:r>
          </w:p>
          <w:p w14:paraId="64EFAFC5" w14:textId="77777777" w:rsidR="00BB2312" w:rsidRPr="0061021A" w:rsidRDefault="00BB2312" w:rsidP="0061021A">
            <w:pPr>
              <w:spacing w:after="0" w:line="240" w:lineRule="auto"/>
              <w:ind w:left="708"/>
              <w:jc w:val="both"/>
              <w:rPr>
                <w:rFonts w:ascii="Arial" w:eastAsia="Times New Roman" w:hAnsi="Arial" w:cs="Arial"/>
                <w:b/>
                <w:color w:val="00B050"/>
                <w:sz w:val="16"/>
                <w:szCs w:val="16"/>
                <w:lang w:eastAsia="cs-CZ"/>
              </w:rPr>
            </w:pPr>
          </w:p>
        </w:tc>
      </w:tr>
      <w:bookmarkEnd w:id="7"/>
      <w:tr w:rsidR="00BB2312" w:rsidRPr="00F6658B" w14:paraId="6DA6DA7C" w14:textId="77777777" w:rsidTr="005A6FF5">
        <w:trPr>
          <w:trHeight w:val="64"/>
        </w:trPr>
        <w:tc>
          <w:tcPr>
            <w:tcW w:w="993" w:type="dxa"/>
            <w:tcBorders>
              <w:top w:val="nil"/>
              <w:left w:val="single" w:sz="4" w:space="0" w:color="auto"/>
              <w:bottom w:val="single" w:sz="4" w:space="0" w:color="auto"/>
              <w:right w:val="single" w:sz="4" w:space="0" w:color="auto"/>
            </w:tcBorders>
            <w:shd w:val="clear" w:color="auto" w:fill="auto"/>
            <w:hideMark/>
          </w:tcPr>
          <w:p w14:paraId="0DE39912"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916</w:t>
            </w:r>
          </w:p>
        </w:tc>
        <w:tc>
          <w:tcPr>
            <w:tcW w:w="2268" w:type="dxa"/>
            <w:tcBorders>
              <w:top w:val="nil"/>
              <w:left w:val="nil"/>
              <w:bottom w:val="single" w:sz="4" w:space="0" w:color="auto"/>
              <w:right w:val="single" w:sz="4" w:space="0" w:color="auto"/>
            </w:tcBorders>
            <w:shd w:val="clear" w:color="auto" w:fill="auto"/>
            <w:hideMark/>
          </w:tcPr>
          <w:p w14:paraId="6F7400DB"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06411</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VYŠETŘENÍ A ZHODNOCENÍ NUTRIČNÍHO STAVU NUTRIČNÍM TERAPEUTEM</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změnové řízení: změna OM</w:t>
            </w:r>
          </w:p>
        </w:tc>
        <w:tc>
          <w:tcPr>
            <w:tcW w:w="11624" w:type="dxa"/>
            <w:tcBorders>
              <w:top w:val="nil"/>
              <w:left w:val="nil"/>
              <w:bottom w:val="single" w:sz="4" w:space="0" w:color="auto"/>
              <w:right w:val="single" w:sz="4" w:space="0" w:color="auto"/>
            </w:tcBorders>
            <w:shd w:val="clear" w:color="auto" w:fill="auto"/>
            <w:hideMark/>
          </w:tcPr>
          <w:p w14:paraId="5051D009" w14:textId="77777777" w:rsidR="00BB2312" w:rsidRPr="00E43046" w:rsidRDefault="00BB2312" w:rsidP="00C82506">
            <w:pPr>
              <w:pStyle w:val="Odstavecseseznamem"/>
              <w:numPr>
                <w:ilvl w:val="0"/>
                <w:numId w:val="29"/>
              </w:numPr>
              <w:spacing w:after="0" w:line="240" w:lineRule="auto"/>
              <w:ind w:left="179" w:hanging="179"/>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xml:space="preserve">Změna </w:t>
            </w:r>
            <w:r w:rsidRPr="00E43046">
              <w:rPr>
                <w:rFonts w:ascii="Arial" w:eastAsia="Times New Roman" w:hAnsi="Arial" w:cs="Arial"/>
                <w:color w:val="000000"/>
                <w:sz w:val="16"/>
                <w:szCs w:val="16"/>
                <w:lang w:eastAsia="cs-CZ"/>
              </w:rPr>
              <w:t>OM: A na BOM</w:t>
            </w:r>
            <w:r>
              <w:rPr>
                <w:rFonts w:ascii="Arial" w:eastAsia="Times New Roman" w:hAnsi="Arial" w:cs="Arial"/>
                <w:color w:val="000000"/>
                <w:sz w:val="16"/>
                <w:szCs w:val="16"/>
                <w:lang w:eastAsia="cs-CZ"/>
              </w:rPr>
              <w:t xml:space="preserve"> o</w:t>
            </w:r>
            <w:r w:rsidRPr="00E43046">
              <w:rPr>
                <w:rFonts w:ascii="Arial" w:eastAsia="Times New Roman" w:hAnsi="Arial" w:cs="Arial"/>
                <w:color w:val="000000"/>
                <w:sz w:val="16"/>
                <w:szCs w:val="16"/>
                <w:lang w:eastAsia="cs-CZ"/>
              </w:rPr>
              <w:t>důvodněn</w:t>
            </w:r>
            <w:r>
              <w:rPr>
                <w:rFonts w:ascii="Arial" w:eastAsia="Times New Roman" w:hAnsi="Arial" w:cs="Arial"/>
                <w:color w:val="000000"/>
                <w:sz w:val="16"/>
                <w:szCs w:val="16"/>
                <w:lang w:eastAsia="cs-CZ"/>
              </w:rPr>
              <w:t xml:space="preserve">a pouze jako </w:t>
            </w:r>
            <w:r w:rsidRPr="00E43046">
              <w:rPr>
                <w:rFonts w:ascii="Arial" w:eastAsia="Times New Roman" w:hAnsi="Arial" w:cs="Arial"/>
                <w:color w:val="000000"/>
                <w:sz w:val="16"/>
                <w:szCs w:val="16"/>
                <w:lang w:eastAsia="cs-CZ"/>
              </w:rPr>
              <w:t xml:space="preserve">"zviditelnění" nutriční péče poskytované nutričními terapeuty za hospitalizace </w:t>
            </w:r>
            <w:r>
              <w:rPr>
                <w:rFonts w:ascii="Arial" w:eastAsia="Times New Roman" w:hAnsi="Arial" w:cs="Arial"/>
                <w:color w:val="000000"/>
                <w:sz w:val="16"/>
                <w:szCs w:val="16"/>
                <w:lang w:eastAsia="cs-CZ"/>
              </w:rPr>
              <w:t xml:space="preserve">→ tzn. </w:t>
            </w:r>
            <w:r w:rsidRPr="00E43046">
              <w:rPr>
                <w:rFonts w:ascii="Arial" w:eastAsia="Times New Roman" w:hAnsi="Arial" w:cs="Arial"/>
                <w:color w:val="000000"/>
                <w:sz w:val="16"/>
                <w:szCs w:val="16"/>
                <w:lang w:eastAsia="cs-CZ"/>
              </w:rPr>
              <w:t xml:space="preserve">péče hrazená </w:t>
            </w:r>
            <w:r>
              <w:rPr>
                <w:rFonts w:ascii="Arial" w:eastAsia="Times New Roman" w:hAnsi="Arial" w:cs="Arial"/>
                <w:color w:val="000000"/>
                <w:sz w:val="16"/>
                <w:szCs w:val="16"/>
                <w:lang w:eastAsia="cs-CZ"/>
              </w:rPr>
              <w:t xml:space="preserve">v </w:t>
            </w:r>
            <w:r w:rsidRPr="00E43046">
              <w:rPr>
                <w:rFonts w:ascii="Arial" w:eastAsia="Times New Roman" w:hAnsi="Arial" w:cs="Arial"/>
                <w:color w:val="000000"/>
                <w:sz w:val="16"/>
                <w:szCs w:val="16"/>
                <w:lang w:eastAsia="cs-CZ"/>
              </w:rPr>
              <w:t>OD</w:t>
            </w:r>
            <w:r>
              <w:rPr>
                <w:rFonts w:ascii="Arial" w:eastAsia="Times New Roman" w:hAnsi="Arial" w:cs="Arial"/>
                <w:color w:val="000000"/>
                <w:sz w:val="16"/>
                <w:szCs w:val="16"/>
                <w:lang w:eastAsia="cs-CZ"/>
              </w:rPr>
              <w:t>→ OM tedy AOD lépe vystihuje úpravu</w:t>
            </w:r>
            <w:r w:rsidRPr="00E43046">
              <w:rPr>
                <w:rFonts w:ascii="Arial" w:eastAsia="Times New Roman" w:hAnsi="Arial" w:cs="Arial"/>
                <w:color w:val="000000"/>
                <w:sz w:val="16"/>
                <w:szCs w:val="16"/>
                <w:lang w:eastAsia="cs-CZ"/>
              </w:rPr>
              <w:br/>
            </w:r>
          </w:p>
        </w:tc>
      </w:tr>
      <w:tr w:rsidR="00BB2312" w:rsidRPr="00F6658B" w14:paraId="400D2B77" w14:textId="77777777" w:rsidTr="005A6FF5">
        <w:trPr>
          <w:trHeight w:val="1257"/>
        </w:trPr>
        <w:tc>
          <w:tcPr>
            <w:tcW w:w="993" w:type="dxa"/>
            <w:tcBorders>
              <w:top w:val="nil"/>
              <w:left w:val="single" w:sz="4" w:space="0" w:color="auto"/>
              <w:bottom w:val="single" w:sz="4" w:space="0" w:color="auto"/>
              <w:right w:val="single" w:sz="4" w:space="0" w:color="auto"/>
            </w:tcBorders>
            <w:shd w:val="clear" w:color="auto" w:fill="auto"/>
            <w:hideMark/>
          </w:tcPr>
          <w:p w14:paraId="3518B27F"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916</w:t>
            </w:r>
          </w:p>
        </w:tc>
        <w:tc>
          <w:tcPr>
            <w:tcW w:w="2268" w:type="dxa"/>
            <w:tcBorders>
              <w:top w:val="nil"/>
              <w:left w:val="nil"/>
              <w:bottom w:val="single" w:sz="4" w:space="0" w:color="auto"/>
              <w:right w:val="single" w:sz="4" w:space="0" w:color="auto"/>
            </w:tcBorders>
            <w:shd w:val="clear" w:color="auto" w:fill="auto"/>
            <w:hideMark/>
          </w:tcPr>
          <w:p w14:paraId="0F8477E6"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06413</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SESTAVENÍ NUTRIČNÍHO PLÁNU PACIENTA</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změnové řízení: změna OM</w:t>
            </w:r>
          </w:p>
        </w:tc>
        <w:tc>
          <w:tcPr>
            <w:tcW w:w="11624" w:type="dxa"/>
            <w:tcBorders>
              <w:top w:val="nil"/>
              <w:left w:val="nil"/>
              <w:bottom w:val="single" w:sz="4" w:space="0" w:color="auto"/>
              <w:right w:val="single" w:sz="4" w:space="0" w:color="auto"/>
            </w:tcBorders>
            <w:shd w:val="clear" w:color="auto" w:fill="auto"/>
            <w:hideMark/>
          </w:tcPr>
          <w:p w14:paraId="67F86A26" w14:textId="77777777" w:rsidR="00BB2312" w:rsidRPr="00381FC9" w:rsidRDefault="00BB2312" w:rsidP="00C82506">
            <w:pPr>
              <w:pStyle w:val="Odstavecseseznamem"/>
              <w:numPr>
                <w:ilvl w:val="0"/>
                <w:numId w:val="30"/>
              </w:numPr>
              <w:spacing w:after="0" w:line="240" w:lineRule="auto"/>
              <w:ind w:left="179" w:hanging="179"/>
              <w:rPr>
                <w:rFonts w:ascii="Arial" w:eastAsia="Times New Roman" w:hAnsi="Arial" w:cs="Arial"/>
                <w:color w:val="000000"/>
                <w:sz w:val="16"/>
                <w:szCs w:val="16"/>
                <w:lang w:eastAsia="cs-CZ"/>
              </w:rPr>
            </w:pPr>
            <w:r w:rsidRPr="00381FC9">
              <w:rPr>
                <w:rFonts w:ascii="Arial" w:eastAsia="Times New Roman" w:hAnsi="Arial" w:cs="Arial"/>
                <w:color w:val="000000"/>
                <w:sz w:val="16"/>
                <w:szCs w:val="16"/>
                <w:lang w:eastAsia="cs-CZ"/>
              </w:rPr>
              <w:t xml:space="preserve">připomínka viz výkon 06411  </w:t>
            </w:r>
          </w:p>
        </w:tc>
      </w:tr>
      <w:tr w:rsidR="00BB2312" w:rsidRPr="00F6658B" w14:paraId="78A8AA43" w14:textId="77777777" w:rsidTr="005A6FF5">
        <w:trPr>
          <w:trHeight w:val="50"/>
        </w:trPr>
        <w:tc>
          <w:tcPr>
            <w:tcW w:w="993" w:type="dxa"/>
            <w:tcBorders>
              <w:top w:val="nil"/>
              <w:left w:val="single" w:sz="4" w:space="0" w:color="auto"/>
              <w:bottom w:val="single" w:sz="4" w:space="0" w:color="auto"/>
              <w:right w:val="single" w:sz="4" w:space="0" w:color="auto"/>
            </w:tcBorders>
            <w:shd w:val="clear" w:color="auto" w:fill="auto"/>
            <w:hideMark/>
          </w:tcPr>
          <w:p w14:paraId="54495124"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916</w:t>
            </w:r>
          </w:p>
        </w:tc>
        <w:tc>
          <w:tcPr>
            <w:tcW w:w="2268" w:type="dxa"/>
            <w:tcBorders>
              <w:top w:val="nil"/>
              <w:left w:val="nil"/>
              <w:bottom w:val="single" w:sz="4" w:space="0" w:color="auto"/>
              <w:right w:val="single" w:sz="4" w:space="0" w:color="auto"/>
            </w:tcBorders>
            <w:shd w:val="clear" w:color="auto" w:fill="auto"/>
            <w:hideMark/>
          </w:tcPr>
          <w:p w14:paraId="1BBAB4E9"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06415</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EDUKACE NUTRIČNÍM TERAPEUTEM</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lastRenderedPageBreak/>
              <w:br/>
              <w:t>změnové řízení: změna OM</w:t>
            </w:r>
          </w:p>
        </w:tc>
        <w:tc>
          <w:tcPr>
            <w:tcW w:w="11624" w:type="dxa"/>
            <w:tcBorders>
              <w:top w:val="nil"/>
              <w:left w:val="nil"/>
              <w:bottom w:val="single" w:sz="4" w:space="0" w:color="auto"/>
              <w:right w:val="single" w:sz="4" w:space="0" w:color="auto"/>
            </w:tcBorders>
            <w:shd w:val="clear" w:color="auto" w:fill="auto"/>
            <w:hideMark/>
          </w:tcPr>
          <w:p w14:paraId="64BB1886" w14:textId="77777777" w:rsidR="00BB2312" w:rsidRPr="00381FC9" w:rsidRDefault="00BB2312" w:rsidP="00C82506">
            <w:pPr>
              <w:pStyle w:val="Odstavecseseznamem"/>
              <w:numPr>
                <w:ilvl w:val="0"/>
                <w:numId w:val="30"/>
              </w:numPr>
              <w:tabs>
                <w:tab w:val="left" w:pos="179"/>
              </w:tabs>
              <w:spacing w:after="0" w:line="240" w:lineRule="auto"/>
              <w:ind w:left="37" w:firstLine="0"/>
              <w:rPr>
                <w:rFonts w:ascii="Arial" w:eastAsia="Times New Roman" w:hAnsi="Arial" w:cs="Arial"/>
                <w:color w:val="000000"/>
                <w:sz w:val="16"/>
                <w:szCs w:val="16"/>
                <w:lang w:eastAsia="cs-CZ"/>
              </w:rPr>
            </w:pPr>
            <w:r w:rsidRPr="00381FC9">
              <w:rPr>
                <w:rFonts w:ascii="Arial" w:eastAsia="Times New Roman" w:hAnsi="Arial" w:cs="Arial"/>
                <w:color w:val="000000"/>
                <w:sz w:val="16"/>
                <w:szCs w:val="16"/>
                <w:lang w:eastAsia="cs-CZ"/>
              </w:rPr>
              <w:lastRenderedPageBreak/>
              <w:t xml:space="preserve">připomínka viz výkon 06411  </w:t>
            </w:r>
          </w:p>
        </w:tc>
      </w:tr>
      <w:tr w:rsidR="00BB2312" w:rsidRPr="00F6658B" w14:paraId="5390B4AD" w14:textId="77777777" w:rsidTr="005A6FF5">
        <w:trPr>
          <w:trHeight w:val="577"/>
        </w:trPr>
        <w:tc>
          <w:tcPr>
            <w:tcW w:w="993" w:type="dxa"/>
            <w:tcBorders>
              <w:top w:val="nil"/>
              <w:left w:val="single" w:sz="4" w:space="0" w:color="auto"/>
              <w:bottom w:val="single" w:sz="4" w:space="0" w:color="auto"/>
              <w:right w:val="single" w:sz="4" w:space="0" w:color="auto"/>
            </w:tcBorders>
            <w:shd w:val="clear" w:color="auto" w:fill="auto"/>
            <w:hideMark/>
          </w:tcPr>
          <w:p w14:paraId="7998C785"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916</w:t>
            </w:r>
          </w:p>
        </w:tc>
        <w:tc>
          <w:tcPr>
            <w:tcW w:w="2268" w:type="dxa"/>
            <w:tcBorders>
              <w:top w:val="nil"/>
              <w:left w:val="nil"/>
              <w:bottom w:val="single" w:sz="4" w:space="0" w:color="auto"/>
              <w:right w:val="single" w:sz="4" w:space="0" w:color="auto"/>
            </w:tcBorders>
            <w:shd w:val="clear" w:color="auto" w:fill="auto"/>
            <w:hideMark/>
          </w:tcPr>
          <w:p w14:paraId="752B2AD4" w14:textId="77777777" w:rsidR="00BB2312" w:rsidRPr="00F6658B" w:rsidRDefault="00BB2312" w:rsidP="000140C8">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06417</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REEDUKACE NUTRIČNÍM TERAPEUTEM</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změnové řízení: změna OM</w:t>
            </w:r>
          </w:p>
        </w:tc>
        <w:tc>
          <w:tcPr>
            <w:tcW w:w="11624" w:type="dxa"/>
            <w:tcBorders>
              <w:top w:val="nil"/>
              <w:left w:val="nil"/>
              <w:bottom w:val="single" w:sz="4" w:space="0" w:color="auto"/>
              <w:right w:val="single" w:sz="4" w:space="0" w:color="auto"/>
            </w:tcBorders>
            <w:shd w:val="clear" w:color="auto" w:fill="auto"/>
            <w:hideMark/>
          </w:tcPr>
          <w:p w14:paraId="14170E6A" w14:textId="77777777" w:rsidR="00BB2312" w:rsidRPr="00381FC9" w:rsidRDefault="00BB2312" w:rsidP="00C82506">
            <w:pPr>
              <w:pStyle w:val="Odstavecseseznamem"/>
              <w:numPr>
                <w:ilvl w:val="0"/>
                <w:numId w:val="30"/>
              </w:numPr>
              <w:spacing w:after="0" w:line="240" w:lineRule="auto"/>
              <w:ind w:left="179" w:hanging="179"/>
              <w:rPr>
                <w:rFonts w:ascii="Arial" w:eastAsia="Times New Roman" w:hAnsi="Arial" w:cs="Arial"/>
                <w:color w:val="000000"/>
                <w:sz w:val="16"/>
                <w:szCs w:val="16"/>
                <w:lang w:eastAsia="cs-CZ"/>
              </w:rPr>
            </w:pPr>
            <w:r w:rsidRPr="00381FC9">
              <w:rPr>
                <w:rFonts w:ascii="Arial" w:eastAsia="Times New Roman" w:hAnsi="Arial" w:cs="Arial"/>
                <w:color w:val="000000"/>
                <w:sz w:val="16"/>
                <w:szCs w:val="16"/>
                <w:lang w:eastAsia="cs-CZ"/>
              </w:rPr>
              <w:t xml:space="preserve">připomínka viz výkon 06411  </w:t>
            </w:r>
          </w:p>
        </w:tc>
      </w:tr>
      <w:tr w:rsidR="00BB2312" w:rsidRPr="00F6658B" w14:paraId="2D07922F" w14:textId="77777777" w:rsidTr="005A6FF5">
        <w:trPr>
          <w:trHeight w:val="1027"/>
        </w:trPr>
        <w:tc>
          <w:tcPr>
            <w:tcW w:w="993" w:type="dxa"/>
            <w:tcBorders>
              <w:top w:val="nil"/>
              <w:left w:val="single" w:sz="4" w:space="0" w:color="auto"/>
              <w:bottom w:val="single" w:sz="4" w:space="0" w:color="auto"/>
              <w:right w:val="single" w:sz="4" w:space="0" w:color="auto"/>
            </w:tcBorders>
            <w:shd w:val="clear" w:color="auto" w:fill="auto"/>
            <w:hideMark/>
          </w:tcPr>
          <w:p w14:paraId="71702537" w14:textId="77777777" w:rsidR="00BB2312" w:rsidRPr="00F6658B" w:rsidRDefault="00BB2312" w:rsidP="00381FC9">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916</w:t>
            </w:r>
          </w:p>
        </w:tc>
        <w:tc>
          <w:tcPr>
            <w:tcW w:w="2268" w:type="dxa"/>
            <w:tcBorders>
              <w:top w:val="nil"/>
              <w:left w:val="nil"/>
              <w:bottom w:val="single" w:sz="4" w:space="0" w:color="auto"/>
              <w:right w:val="single" w:sz="4" w:space="0" w:color="auto"/>
            </w:tcBorders>
            <w:shd w:val="clear" w:color="auto" w:fill="auto"/>
            <w:hideMark/>
          </w:tcPr>
          <w:p w14:paraId="76509D0C" w14:textId="77777777" w:rsidR="00BB2312" w:rsidRPr="00F6658B" w:rsidRDefault="00BB2312" w:rsidP="00381FC9">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06419</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PROPOČET NUTRIČNÍ BILANCE (SW NÁSTROJEM)</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změnové řízení: změna OM</w:t>
            </w:r>
          </w:p>
        </w:tc>
        <w:tc>
          <w:tcPr>
            <w:tcW w:w="11624" w:type="dxa"/>
            <w:tcBorders>
              <w:top w:val="nil"/>
              <w:left w:val="nil"/>
              <w:bottom w:val="single" w:sz="4" w:space="0" w:color="auto"/>
              <w:right w:val="single" w:sz="4" w:space="0" w:color="auto"/>
            </w:tcBorders>
            <w:shd w:val="clear" w:color="auto" w:fill="auto"/>
            <w:hideMark/>
          </w:tcPr>
          <w:p w14:paraId="0DA5CF1F" w14:textId="77777777" w:rsidR="00BB2312" w:rsidRPr="00381FC9" w:rsidRDefault="00BB2312" w:rsidP="00C82506">
            <w:pPr>
              <w:pStyle w:val="Odstavecseseznamem"/>
              <w:numPr>
                <w:ilvl w:val="0"/>
                <w:numId w:val="30"/>
              </w:numPr>
              <w:spacing w:after="0" w:line="240" w:lineRule="auto"/>
              <w:ind w:left="179" w:hanging="142"/>
              <w:rPr>
                <w:rFonts w:ascii="Arial" w:eastAsia="Times New Roman" w:hAnsi="Arial" w:cs="Arial"/>
                <w:color w:val="000000"/>
                <w:sz w:val="16"/>
                <w:szCs w:val="16"/>
                <w:lang w:eastAsia="cs-CZ"/>
              </w:rPr>
            </w:pPr>
            <w:r w:rsidRPr="00381FC9">
              <w:rPr>
                <w:rFonts w:ascii="Arial" w:eastAsia="Times New Roman" w:hAnsi="Arial" w:cs="Arial"/>
                <w:color w:val="000000"/>
                <w:sz w:val="16"/>
                <w:szCs w:val="16"/>
                <w:lang w:eastAsia="cs-CZ"/>
              </w:rPr>
              <w:t xml:space="preserve">připomínka viz výkon 06411  </w:t>
            </w:r>
          </w:p>
        </w:tc>
      </w:tr>
      <w:tr w:rsidR="00BB2312" w:rsidRPr="00F6658B" w14:paraId="34DEC8BC" w14:textId="77777777" w:rsidTr="005A6FF5">
        <w:trPr>
          <w:trHeight w:val="50"/>
        </w:trPr>
        <w:tc>
          <w:tcPr>
            <w:tcW w:w="993" w:type="dxa"/>
            <w:tcBorders>
              <w:top w:val="nil"/>
              <w:left w:val="single" w:sz="4" w:space="0" w:color="auto"/>
              <w:bottom w:val="single" w:sz="4" w:space="0" w:color="auto"/>
              <w:right w:val="single" w:sz="4" w:space="0" w:color="auto"/>
            </w:tcBorders>
            <w:shd w:val="clear" w:color="auto" w:fill="auto"/>
            <w:hideMark/>
          </w:tcPr>
          <w:p w14:paraId="167FD836" w14:textId="77777777" w:rsidR="00BB2312" w:rsidRPr="00F6658B" w:rsidRDefault="00BB2312" w:rsidP="00381FC9">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916</w:t>
            </w:r>
          </w:p>
        </w:tc>
        <w:tc>
          <w:tcPr>
            <w:tcW w:w="2268" w:type="dxa"/>
            <w:tcBorders>
              <w:top w:val="nil"/>
              <w:left w:val="nil"/>
              <w:bottom w:val="single" w:sz="4" w:space="0" w:color="auto"/>
              <w:right w:val="single" w:sz="4" w:space="0" w:color="auto"/>
            </w:tcBorders>
            <w:shd w:val="clear" w:color="auto" w:fill="auto"/>
            <w:hideMark/>
          </w:tcPr>
          <w:p w14:paraId="41965FDE" w14:textId="77777777" w:rsidR="00BB2312" w:rsidRPr="00F6658B" w:rsidRDefault="00BB2312" w:rsidP="00381FC9">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06421</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INDIKACE SIPPINGU NUTRIČNÍM TERAPEUTEM</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změnové řízení: změna OM</w:t>
            </w:r>
          </w:p>
        </w:tc>
        <w:tc>
          <w:tcPr>
            <w:tcW w:w="11624" w:type="dxa"/>
            <w:tcBorders>
              <w:top w:val="nil"/>
              <w:left w:val="nil"/>
              <w:bottom w:val="single" w:sz="4" w:space="0" w:color="auto"/>
              <w:right w:val="single" w:sz="4" w:space="0" w:color="auto"/>
            </w:tcBorders>
            <w:shd w:val="clear" w:color="auto" w:fill="auto"/>
            <w:hideMark/>
          </w:tcPr>
          <w:p w14:paraId="40E88FBB" w14:textId="77777777" w:rsidR="00BB2312" w:rsidRPr="00B73577" w:rsidRDefault="00BB2312" w:rsidP="00C82506">
            <w:pPr>
              <w:pStyle w:val="Odstavecseseznamem"/>
              <w:numPr>
                <w:ilvl w:val="0"/>
                <w:numId w:val="30"/>
              </w:numPr>
              <w:spacing w:after="0" w:line="240" w:lineRule="auto"/>
              <w:ind w:left="179" w:hanging="179"/>
              <w:rPr>
                <w:rFonts w:ascii="Arial" w:eastAsia="Times New Roman" w:hAnsi="Arial" w:cs="Arial"/>
                <w:color w:val="000000"/>
                <w:sz w:val="16"/>
                <w:szCs w:val="16"/>
                <w:lang w:eastAsia="cs-CZ"/>
              </w:rPr>
            </w:pPr>
            <w:r w:rsidRPr="00B73577">
              <w:rPr>
                <w:rFonts w:ascii="Arial" w:eastAsia="Times New Roman" w:hAnsi="Arial" w:cs="Arial"/>
                <w:color w:val="000000"/>
                <w:sz w:val="16"/>
                <w:szCs w:val="16"/>
                <w:lang w:eastAsia="cs-CZ"/>
              </w:rPr>
              <w:t xml:space="preserve">připomínka viz výkon 06411  </w:t>
            </w:r>
            <w:r w:rsidRPr="00B73577">
              <w:rPr>
                <w:rFonts w:ascii="Arial" w:eastAsia="Times New Roman" w:hAnsi="Arial" w:cs="Arial"/>
                <w:color w:val="000000"/>
                <w:sz w:val="16"/>
                <w:szCs w:val="16"/>
                <w:lang w:eastAsia="cs-CZ"/>
              </w:rPr>
              <w:br/>
            </w:r>
            <w:r w:rsidRPr="00B73577">
              <w:rPr>
                <w:rFonts w:ascii="Arial" w:eastAsia="Times New Roman" w:hAnsi="Arial" w:cs="Arial"/>
                <w:color w:val="000000"/>
                <w:sz w:val="16"/>
                <w:szCs w:val="16"/>
                <w:lang w:eastAsia="cs-CZ"/>
              </w:rPr>
              <w:br/>
            </w:r>
          </w:p>
        </w:tc>
      </w:tr>
      <w:tr w:rsidR="00BB2312" w:rsidRPr="00F6658B" w14:paraId="3CD7E8E3" w14:textId="77777777" w:rsidTr="005A6FF5">
        <w:trPr>
          <w:trHeight w:val="412"/>
        </w:trPr>
        <w:tc>
          <w:tcPr>
            <w:tcW w:w="993" w:type="dxa"/>
            <w:tcBorders>
              <w:top w:val="nil"/>
              <w:left w:val="single" w:sz="4" w:space="0" w:color="auto"/>
              <w:bottom w:val="single" w:sz="4" w:space="0" w:color="auto"/>
              <w:right w:val="single" w:sz="4" w:space="0" w:color="auto"/>
            </w:tcBorders>
            <w:shd w:val="clear" w:color="auto" w:fill="auto"/>
            <w:hideMark/>
          </w:tcPr>
          <w:p w14:paraId="61C798EE" w14:textId="77777777" w:rsidR="00BB2312" w:rsidRPr="00F6658B" w:rsidRDefault="00BB2312" w:rsidP="00381FC9">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999</w:t>
            </w:r>
          </w:p>
        </w:tc>
        <w:tc>
          <w:tcPr>
            <w:tcW w:w="2268" w:type="dxa"/>
            <w:tcBorders>
              <w:top w:val="nil"/>
              <w:left w:val="nil"/>
              <w:bottom w:val="single" w:sz="4" w:space="0" w:color="auto"/>
              <w:right w:val="single" w:sz="4" w:space="0" w:color="auto"/>
            </w:tcBorders>
            <w:shd w:val="clear" w:color="auto" w:fill="auto"/>
            <w:hideMark/>
          </w:tcPr>
          <w:p w14:paraId="4142CAFC" w14:textId="77777777" w:rsidR="00BB2312" w:rsidRPr="00F6658B" w:rsidRDefault="00BB2312" w:rsidP="00381FC9">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09233</w:t>
            </w:r>
            <w:r w:rsidRPr="00F6658B">
              <w:rPr>
                <w:rFonts w:ascii="Arial" w:eastAsia="Times New Roman" w:hAnsi="Arial" w:cs="Arial"/>
                <w:b/>
                <w:bCs/>
                <w:color w:val="000000"/>
                <w:sz w:val="16"/>
                <w:szCs w:val="16"/>
                <w:lang w:eastAsia="cs-CZ"/>
              </w:rPr>
              <w:br/>
            </w:r>
            <w:r w:rsidRPr="00F6658B">
              <w:rPr>
                <w:rFonts w:ascii="Arial" w:eastAsia="Times New Roman" w:hAnsi="Arial" w:cs="Arial"/>
                <w:b/>
                <w:bCs/>
                <w:color w:val="000000"/>
                <w:sz w:val="16"/>
                <w:szCs w:val="16"/>
                <w:lang w:eastAsia="cs-CZ"/>
              </w:rPr>
              <w:br/>
              <w:t>INJEKČNÍ OKRSKOVÁ ANESTEZIE</w:t>
            </w:r>
            <w:r w:rsidRPr="00F6658B">
              <w:rPr>
                <w:rFonts w:ascii="Arial" w:eastAsia="Times New Roman" w:hAnsi="Arial" w:cs="Arial"/>
                <w:b/>
                <w:bCs/>
                <w:color w:val="000000"/>
                <w:sz w:val="16"/>
                <w:szCs w:val="16"/>
                <w:lang w:eastAsia="cs-CZ"/>
              </w:rPr>
              <w:br/>
            </w:r>
          </w:p>
          <w:p w14:paraId="3A720E4C" w14:textId="77777777" w:rsidR="00BB2312" w:rsidRPr="00F6658B" w:rsidRDefault="00BB2312" w:rsidP="00381FC9">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Předkládá SZP</w:t>
            </w:r>
          </w:p>
          <w:p w14:paraId="449B50E7" w14:textId="77777777" w:rsidR="00BB2312" w:rsidRPr="00F6658B" w:rsidRDefault="00BB2312" w:rsidP="00381FC9">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br/>
              <w:t>změnové řízení: změna popisu</w:t>
            </w:r>
          </w:p>
        </w:tc>
        <w:tc>
          <w:tcPr>
            <w:tcW w:w="11624" w:type="dxa"/>
            <w:tcBorders>
              <w:top w:val="nil"/>
              <w:left w:val="nil"/>
              <w:bottom w:val="single" w:sz="4" w:space="0" w:color="auto"/>
              <w:right w:val="single" w:sz="4" w:space="0" w:color="auto"/>
            </w:tcBorders>
            <w:shd w:val="clear" w:color="auto" w:fill="auto"/>
            <w:hideMark/>
          </w:tcPr>
          <w:p w14:paraId="157B78D9" w14:textId="77777777" w:rsidR="00BB2312" w:rsidRPr="00F6658B" w:rsidRDefault="00BB2312" w:rsidP="00065053">
            <w:pPr>
              <w:spacing w:after="0" w:line="240" w:lineRule="auto"/>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V</w:t>
            </w:r>
            <w:r w:rsidRPr="00F6658B">
              <w:rPr>
                <w:rFonts w:ascii="Arial" w:eastAsia="Times New Roman" w:hAnsi="Arial" w:cs="Arial"/>
                <w:color w:val="000000"/>
                <w:sz w:val="16"/>
                <w:szCs w:val="16"/>
                <w:lang w:eastAsia="cs-CZ"/>
              </w:rPr>
              <w:t>yjasnění textu z důvodu problémů v revizní činnosti</w:t>
            </w:r>
            <w:r>
              <w:rPr>
                <w:rFonts w:ascii="Arial" w:eastAsia="Times New Roman" w:hAnsi="Arial" w:cs="Arial"/>
                <w:color w:val="000000"/>
                <w:sz w:val="16"/>
                <w:szCs w:val="16"/>
                <w:lang w:eastAsia="cs-CZ"/>
              </w:rPr>
              <w:t>, t</w:t>
            </w:r>
            <w:r w:rsidRPr="00F6658B">
              <w:rPr>
                <w:rFonts w:ascii="Arial" w:eastAsia="Times New Roman" w:hAnsi="Arial" w:cs="Arial"/>
                <w:color w:val="000000"/>
                <w:sz w:val="16"/>
                <w:szCs w:val="16"/>
                <w:lang w:eastAsia="cs-CZ"/>
              </w:rPr>
              <w:t xml:space="preserve">ext bude jasně formulován, RL zatím beze změn. </w:t>
            </w:r>
            <w:r>
              <w:rPr>
                <w:rFonts w:ascii="Arial" w:eastAsia="Times New Roman" w:hAnsi="Arial" w:cs="Arial"/>
                <w:color w:val="000000"/>
                <w:sz w:val="16"/>
                <w:szCs w:val="16"/>
                <w:lang w:eastAsia="cs-CZ"/>
              </w:rPr>
              <w:t xml:space="preserve"> - navrhujeme </w:t>
            </w:r>
            <w:r w:rsidRPr="00F6658B">
              <w:rPr>
                <w:rFonts w:ascii="Arial" w:eastAsia="Times New Roman" w:hAnsi="Arial" w:cs="Arial"/>
                <w:color w:val="000000"/>
                <w:sz w:val="16"/>
                <w:szCs w:val="16"/>
                <w:lang w:eastAsia="cs-CZ"/>
              </w:rPr>
              <w:t>trvat na znění "Bez ohledu na počet použitých vpichů"</w:t>
            </w:r>
            <w:r>
              <w:rPr>
                <w:rFonts w:ascii="Arial" w:eastAsia="Times New Roman" w:hAnsi="Arial" w:cs="Arial"/>
                <w:color w:val="000000"/>
                <w:sz w:val="16"/>
                <w:szCs w:val="16"/>
                <w:lang w:eastAsia="cs-CZ"/>
              </w:rPr>
              <w:t xml:space="preserve"> </w:t>
            </w:r>
          </w:p>
        </w:tc>
      </w:tr>
      <w:tr w:rsidR="00BB2312" w:rsidRPr="00F6658B" w14:paraId="6B8233A9" w14:textId="77777777" w:rsidTr="005A6FF5">
        <w:trPr>
          <w:trHeight w:val="1115"/>
        </w:trPr>
        <w:tc>
          <w:tcPr>
            <w:tcW w:w="993" w:type="dxa"/>
            <w:tcBorders>
              <w:top w:val="nil"/>
              <w:left w:val="single" w:sz="4" w:space="0" w:color="auto"/>
              <w:bottom w:val="single" w:sz="4" w:space="0" w:color="auto"/>
              <w:right w:val="single" w:sz="4" w:space="0" w:color="auto"/>
            </w:tcBorders>
            <w:shd w:val="clear" w:color="auto" w:fill="auto"/>
            <w:hideMark/>
          </w:tcPr>
          <w:p w14:paraId="420E0DF4" w14:textId="77777777" w:rsidR="00BB2312" w:rsidRPr="00F6658B" w:rsidRDefault="00BB2312" w:rsidP="00381FC9">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 </w:t>
            </w:r>
          </w:p>
        </w:tc>
        <w:tc>
          <w:tcPr>
            <w:tcW w:w="2268" w:type="dxa"/>
            <w:tcBorders>
              <w:top w:val="nil"/>
              <w:left w:val="nil"/>
              <w:bottom w:val="single" w:sz="4" w:space="0" w:color="auto"/>
              <w:right w:val="single" w:sz="4" w:space="0" w:color="auto"/>
            </w:tcBorders>
            <w:shd w:val="clear" w:color="auto" w:fill="auto"/>
            <w:hideMark/>
          </w:tcPr>
          <w:p w14:paraId="303A1A0A" w14:textId="77777777" w:rsidR="00BB2312" w:rsidRPr="00F6658B" w:rsidRDefault="00BB2312" w:rsidP="00381FC9">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změnové řízení: úprava Obecné části SZV, týkající se obligatorního obsahu OD 00043</w:t>
            </w:r>
          </w:p>
          <w:p w14:paraId="4005C7A7" w14:textId="77777777" w:rsidR="00BB2312" w:rsidRPr="00F6658B" w:rsidRDefault="00BB2312" w:rsidP="00381FC9">
            <w:pPr>
              <w:spacing w:after="0" w:line="240" w:lineRule="auto"/>
              <w:rPr>
                <w:rFonts w:ascii="Arial" w:eastAsia="Times New Roman" w:hAnsi="Arial" w:cs="Arial"/>
                <w:b/>
                <w:bCs/>
                <w:color w:val="000000"/>
                <w:sz w:val="16"/>
                <w:szCs w:val="16"/>
                <w:lang w:eastAsia="cs-CZ"/>
              </w:rPr>
            </w:pPr>
          </w:p>
          <w:p w14:paraId="38C9193A" w14:textId="77777777" w:rsidR="00BB2312" w:rsidRPr="00F6658B" w:rsidRDefault="00BB2312" w:rsidP="00381FC9">
            <w:pPr>
              <w:spacing w:after="0" w:line="240" w:lineRule="auto"/>
              <w:rPr>
                <w:rFonts w:ascii="Arial" w:eastAsia="Times New Roman" w:hAnsi="Arial" w:cs="Arial"/>
                <w:b/>
                <w:bCs/>
                <w:color w:val="000000"/>
                <w:sz w:val="16"/>
                <w:szCs w:val="16"/>
                <w:lang w:eastAsia="cs-CZ"/>
              </w:rPr>
            </w:pPr>
            <w:r w:rsidRPr="00F6658B">
              <w:rPr>
                <w:rFonts w:ascii="Arial" w:eastAsia="Times New Roman" w:hAnsi="Arial" w:cs="Arial"/>
                <w:b/>
                <w:bCs/>
                <w:color w:val="000000"/>
                <w:sz w:val="16"/>
                <w:szCs w:val="16"/>
                <w:lang w:eastAsia="cs-CZ"/>
              </w:rPr>
              <w:t>Předkládá SZP</w:t>
            </w:r>
          </w:p>
          <w:p w14:paraId="15D98B75" w14:textId="77777777" w:rsidR="00BB2312" w:rsidRPr="00F6658B" w:rsidRDefault="00BB2312" w:rsidP="00381FC9">
            <w:pPr>
              <w:spacing w:after="0" w:line="240" w:lineRule="auto"/>
              <w:rPr>
                <w:rFonts w:ascii="Arial" w:eastAsia="Times New Roman" w:hAnsi="Arial" w:cs="Arial"/>
                <w:b/>
                <w:bCs/>
                <w:color w:val="000000"/>
                <w:sz w:val="16"/>
                <w:szCs w:val="16"/>
                <w:lang w:eastAsia="cs-CZ"/>
              </w:rPr>
            </w:pPr>
          </w:p>
        </w:tc>
        <w:tc>
          <w:tcPr>
            <w:tcW w:w="11624" w:type="dxa"/>
            <w:tcBorders>
              <w:top w:val="nil"/>
              <w:left w:val="nil"/>
              <w:bottom w:val="single" w:sz="4" w:space="0" w:color="auto"/>
              <w:right w:val="single" w:sz="4" w:space="0" w:color="auto"/>
            </w:tcBorders>
            <w:shd w:val="clear" w:color="auto" w:fill="auto"/>
            <w:hideMark/>
          </w:tcPr>
          <w:p w14:paraId="55C7C29F" w14:textId="77777777" w:rsidR="00BB2312" w:rsidRPr="00F6658B" w:rsidRDefault="00BB2312" w:rsidP="00381FC9">
            <w:pPr>
              <w:spacing w:after="0" w:line="240" w:lineRule="auto"/>
              <w:rPr>
                <w:rFonts w:ascii="Arial" w:eastAsia="Times New Roman" w:hAnsi="Arial" w:cs="Arial"/>
                <w:color w:val="000000"/>
                <w:sz w:val="16"/>
                <w:szCs w:val="16"/>
                <w:lang w:eastAsia="cs-CZ"/>
              </w:rPr>
            </w:pPr>
            <w:r w:rsidRPr="00F6658B">
              <w:rPr>
                <w:rFonts w:ascii="Arial" w:eastAsia="Times New Roman" w:hAnsi="Arial" w:cs="Arial"/>
                <w:color w:val="000000"/>
                <w:sz w:val="16"/>
                <w:szCs w:val="16"/>
                <w:lang w:eastAsia="cs-CZ"/>
              </w:rPr>
              <w:t>Má jít o doplnění výkonů, které lze vykázat. Prosíme o finální text.</w:t>
            </w:r>
            <w:r w:rsidRPr="00F6658B">
              <w:rPr>
                <w:rFonts w:ascii="Arial" w:eastAsia="Times New Roman" w:hAnsi="Arial" w:cs="Arial"/>
                <w:color w:val="000000"/>
                <w:sz w:val="16"/>
                <w:szCs w:val="16"/>
                <w:lang w:eastAsia="cs-CZ"/>
              </w:rPr>
              <w:br/>
            </w:r>
            <w:r w:rsidRPr="00F6658B">
              <w:rPr>
                <w:rFonts w:ascii="Arial" w:eastAsia="Times New Roman" w:hAnsi="Arial" w:cs="Arial"/>
                <w:color w:val="000000"/>
                <w:sz w:val="16"/>
                <w:szCs w:val="16"/>
                <w:lang w:eastAsia="cs-CZ"/>
              </w:rPr>
              <w:br/>
            </w:r>
          </w:p>
        </w:tc>
      </w:tr>
    </w:tbl>
    <w:p w14:paraId="7D04DBCB" w14:textId="77777777" w:rsidR="00A93031" w:rsidRPr="00F6658B" w:rsidRDefault="00A93031">
      <w:pPr>
        <w:rPr>
          <w:rFonts w:ascii="Arial" w:hAnsi="Arial" w:cs="Arial"/>
          <w:sz w:val="16"/>
          <w:szCs w:val="16"/>
        </w:rPr>
      </w:pPr>
    </w:p>
    <w:sectPr w:rsidR="00A93031" w:rsidRPr="00F6658B" w:rsidSect="000140C8">
      <w:headerReference w:type="default" r:id="rId1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D71A4D" w14:textId="77777777" w:rsidR="002324CC" w:rsidRDefault="002324CC" w:rsidP="00915D75">
      <w:pPr>
        <w:spacing w:after="0" w:line="240" w:lineRule="auto"/>
      </w:pPr>
      <w:r>
        <w:separator/>
      </w:r>
    </w:p>
  </w:endnote>
  <w:endnote w:type="continuationSeparator" w:id="0">
    <w:p w14:paraId="2DEDF7C1" w14:textId="77777777" w:rsidR="002324CC" w:rsidRDefault="002324CC" w:rsidP="00915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46D3C" w14:textId="77777777" w:rsidR="002324CC" w:rsidRDefault="002324CC" w:rsidP="00915D75">
      <w:pPr>
        <w:spacing w:after="0" w:line="240" w:lineRule="auto"/>
      </w:pPr>
      <w:r>
        <w:separator/>
      </w:r>
    </w:p>
  </w:footnote>
  <w:footnote w:type="continuationSeparator" w:id="0">
    <w:p w14:paraId="5FDE23D2" w14:textId="77777777" w:rsidR="002324CC" w:rsidRDefault="002324CC" w:rsidP="00915D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AA72C" w14:textId="77777777" w:rsidR="002324CC" w:rsidRPr="00915D75" w:rsidRDefault="002324CC">
    <w:pPr>
      <w:pStyle w:val="Zhlav"/>
      <w:rPr>
        <w:i/>
        <w:iCs/>
        <w:sz w:val="20"/>
        <w:szCs w:val="20"/>
      </w:rPr>
    </w:pPr>
    <w:r w:rsidRPr="0059373A">
      <w:rPr>
        <w:i/>
        <w:iCs/>
        <w:sz w:val="20"/>
        <w:szCs w:val="20"/>
      </w:rPr>
      <w:t xml:space="preserve">Připomínky VZP ČR k výkonům PS k SZV při MZ – pracovní jednání </w:t>
    </w:r>
    <w:r>
      <w:rPr>
        <w:i/>
        <w:iCs/>
        <w:sz w:val="20"/>
        <w:szCs w:val="20"/>
      </w:rPr>
      <w:t>23</w:t>
    </w:r>
    <w:r w:rsidRPr="0059373A">
      <w:rPr>
        <w:i/>
        <w:iCs/>
        <w:sz w:val="20"/>
        <w:szCs w:val="20"/>
      </w:rPr>
      <w:t>.</w:t>
    </w:r>
    <w:r>
      <w:rPr>
        <w:i/>
        <w:iCs/>
        <w:sz w:val="20"/>
        <w:szCs w:val="20"/>
      </w:rPr>
      <w:t>7</w:t>
    </w:r>
    <w:r w:rsidRPr="0059373A">
      <w:rPr>
        <w:i/>
        <w:iCs/>
        <w:sz w:val="20"/>
        <w:szCs w:val="20"/>
      </w:rPr>
      <w:t>.2025</w:t>
    </w:r>
  </w:p>
  <w:p w14:paraId="150C0D9E" w14:textId="77777777" w:rsidR="002324CC" w:rsidRDefault="002324C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E1D69"/>
    <w:multiLevelType w:val="hybridMultilevel"/>
    <w:tmpl w:val="30547E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B2AC6"/>
    <w:multiLevelType w:val="hybridMultilevel"/>
    <w:tmpl w:val="2564C2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914E1D"/>
    <w:multiLevelType w:val="hybridMultilevel"/>
    <w:tmpl w:val="E488E7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3448EE"/>
    <w:multiLevelType w:val="hybridMultilevel"/>
    <w:tmpl w:val="436037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134672"/>
    <w:multiLevelType w:val="hybridMultilevel"/>
    <w:tmpl w:val="C6A078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62A3134"/>
    <w:multiLevelType w:val="hybridMultilevel"/>
    <w:tmpl w:val="B9FEF1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2A1088"/>
    <w:multiLevelType w:val="hybridMultilevel"/>
    <w:tmpl w:val="AEF471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0B93029"/>
    <w:multiLevelType w:val="hybridMultilevel"/>
    <w:tmpl w:val="C1243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1714DD2"/>
    <w:multiLevelType w:val="hybridMultilevel"/>
    <w:tmpl w:val="693475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409415C"/>
    <w:multiLevelType w:val="hybridMultilevel"/>
    <w:tmpl w:val="9138BE6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1BE96FC6"/>
    <w:multiLevelType w:val="hybridMultilevel"/>
    <w:tmpl w:val="85EC34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F536D8D"/>
    <w:multiLevelType w:val="hybridMultilevel"/>
    <w:tmpl w:val="02CCA0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1050104"/>
    <w:multiLevelType w:val="hybridMultilevel"/>
    <w:tmpl w:val="3678F7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1417E8A"/>
    <w:multiLevelType w:val="hybridMultilevel"/>
    <w:tmpl w:val="6DF6F9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1597D38"/>
    <w:multiLevelType w:val="hybridMultilevel"/>
    <w:tmpl w:val="EEACF1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2E61BA2"/>
    <w:multiLevelType w:val="hybridMultilevel"/>
    <w:tmpl w:val="AD8C52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46D34FB"/>
    <w:multiLevelType w:val="hybridMultilevel"/>
    <w:tmpl w:val="94D678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4CE35C6"/>
    <w:multiLevelType w:val="hybridMultilevel"/>
    <w:tmpl w:val="8E5CC5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4E33F4D"/>
    <w:multiLevelType w:val="hybridMultilevel"/>
    <w:tmpl w:val="6A8263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5310071"/>
    <w:multiLevelType w:val="hybridMultilevel"/>
    <w:tmpl w:val="40D6BB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6733B46"/>
    <w:multiLevelType w:val="hybridMultilevel"/>
    <w:tmpl w:val="4246CB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FE81FAC"/>
    <w:multiLevelType w:val="hybridMultilevel"/>
    <w:tmpl w:val="9C8ADE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FF51392"/>
    <w:multiLevelType w:val="hybridMultilevel"/>
    <w:tmpl w:val="11BCD3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1EF52E1"/>
    <w:multiLevelType w:val="hybridMultilevel"/>
    <w:tmpl w:val="26F6F5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6604B76"/>
    <w:multiLevelType w:val="hybridMultilevel"/>
    <w:tmpl w:val="7C9A8B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D3D08D4"/>
    <w:multiLevelType w:val="hybridMultilevel"/>
    <w:tmpl w:val="DF2AF9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D7E3DF8"/>
    <w:multiLevelType w:val="hybridMultilevel"/>
    <w:tmpl w:val="17BA98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E477D70"/>
    <w:multiLevelType w:val="hybridMultilevel"/>
    <w:tmpl w:val="1A42C5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FD76C97"/>
    <w:multiLevelType w:val="hybridMultilevel"/>
    <w:tmpl w:val="79A416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70E2FBF"/>
    <w:multiLevelType w:val="hybridMultilevel"/>
    <w:tmpl w:val="C6BA41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BB64E83"/>
    <w:multiLevelType w:val="hybridMultilevel"/>
    <w:tmpl w:val="80223C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C3541A6"/>
    <w:multiLevelType w:val="hybridMultilevel"/>
    <w:tmpl w:val="6054DF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EE0363A"/>
    <w:multiLevelType w:val="hybridMultilevel"/>
    <w:tmpl w:val="24E4A4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00D3D1A"/>
    <w:multiLevelType w:val="hybridMultilevel"/>
    <w:tmpl w:val="80B404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1335528"/>
    <w:multiLevelType w:val="hybridMultilevel"/>
    <w:tmpl w:val="9246FB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B190849"/>
    <w:multiLevelType w:val="hybridMultilevel"/>
    <w:tmpl w:val="057E350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6" w15:restartNumberingAfterBreak="0">
    <w:nsid w:val="5B9B08FB"/>
    <w:multiLevelType w:val="hybridMultilevel"/>
    <w:tmpl w:val="5EB266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F185C50"/>
    <w:multiLevelType w:val="hybridMultilevel"/>
    <w:tmpl w:val="7B76E8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0C53E93"/>
    <w:multiLevelType w:val="hybridMultilevel"/>
    <w:tmpl w:val="86169BDC"/>
    <w:lvl w:ilvl="0" w:tplc="920EC1D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1F66C4B"/>
    <w:multiLevelType w:val="hybridMultilevel"/>
    <w:tmpl w:val="A07C2EF0"/>
    <w:lvl w:ilvl="0" w:tplc="04050001">
      <w:start w:val="1"/>
      <w:numFmt w:val="bullet"/>
      <w:lvlText w:val=""/>
      <w:lvlJc w:val="left"/>
      <w:pPr>
        <w:ind w:left="760" w:hanging="360"/>
      </w:pPr>
      <w:rPr>
        <w:rFonts w:ascii="Symbol" w:hAnsi="Symbol" w:hint="default"/>
      </w:rPr>
    </w:lvl>
    <w:lvl w:ilvl="1" w:tplc="04050003" w:tentative="1">
      <w:start w:val="1"/>
      <w:numFmt w:val="bullet"/>
      <w:lvlText w:val="o"/>
      <w:lvlJc w:val="left"/>
      <w:pPr>
        <w:ind w:left="1480" w:hanging="360"/>
      </w:pPr>
      <w:rPr>
        <w:rFonts w:ascii="Courier New" w:hAnsi="Courier New" w:cs="Courier New" w:hint="default"/>
      </w:rPr>
    </w:lvl>
    <w:lvl w:ilvl="2" w:tplc="04050005" w:tentative="1">
      <w:start w:val="1"/>
      <w:numFmt w:val="bullet"/>
      <w:lvlText w:val=""/>
      <w:lvlJc w:val="left"/>
      <w:pPr>
        <w:ind w:left="2200" w:hanging="360"/>
      </w:pPr>
      <w:rPr>
        <w:rFonts w:ascii="Wingdings" w:hAnsi="Wingdings" w:hint="default"/>
      </w:rPr>
    </w:lvl>
    <w:lvl w:ilvl="3" w:tplc="04050001" w:tentative="1">
      <w:start w:val="1"/>
      <w:numFmt w:val="bullet"/>
      <w:lvlText w:val=""/>
      <w:lvlJc w:val="left"/>
      <w:pPr>
        <w:ind w:left="2920" w:hanging="360"/>
      </w:pPr>
      <w:rPr>
        <w:rFonts w:ascii="Symbol" w:hAnsi="Symbol" w:hint="default"/>
      </w:rPr>
    </w:lvl>
    <w:lvl w:ilvl="4" w:tplc="04050003" w:tentative="1">
      <w:start w:val="1"/>
      <w:numFmt w:val="bullet"/>
      <w:lvlText w:val="o"/>
      <w:lvlJc w:val="left"/>
      <w:pPr>
        <w:ind w:left="3640" w:hanging="360"/>
      </w:pPr>
      <w:rPr>
        <w:rFonts w:ascii="Courier New" w:hAnsi="Courier New" w:cs="Courier New" w:hint="default"/>
      </w:rPr>
    </w:lvl>
    <w:lvl w:ilvl="5" w:tplc="04050005" w:tentative="1">
      <w:start w:val="1"/>
      <w:numFmt w:val="bullet"/>
      <w:lvlText w:val=""/>
      <w:lvlJc w:val="left"/>
      <w:pPr>
        <w:ind w:left="4360" w:hanging="360"/>
      </w:pPr>
      <w:rPr>
        <w:rFonts w:ascii="Wingdings" w:hAnsi="Wingdings" w:hint="default"/>
      </w:rPr>
    </w:lvl>
    <w:lvl w:ilvl="6" w:tplc="04050001" w:tentative="1">
      <w:start w:val="1"/>
      <w:numFmt w:val="bullet"/>
      <w:lvlText w:val=""/>
      <w:lvlJc w:val="left"/>
      <w:pPr>
        <w:ind w:left="5080" w:hanging="360"/>
      </w:pPr>
      <w:rPr>
        <w:rFonts w:ascii="Symbol" w:hAnsi="Symbol" w:hint="default"/>
      </w:rPr>
    </w:lvl>
    <w:lvl w:ilvl="7" w:tplc="04050003" w:tentative="1">
      <w:start w:val="1"/>
      <w:numFmt w:val="bullet"/>
      <w:lvlText w:val="o"/>
      <w:lvlJc w:val="left"/>
      <w:pPr>
        <w:ind w:left="5800" w:hanging="360"/>
      </w:pPr>
      <w:rPr>
        <w:rFonts w:ascii="Courier New" w:hAnsi="Courier New" w:cs="Courier New" w:hint="default"/>
      </w:rPr>
    </w:lvl>
    <w:lvl w:ilvl="8" w:tplc="04050005" w:tentative="1">
      <w:start w:val="1"/>
      <w:numFmt w:val="bullet"/>
      <w:lvlText w:val=""/>
      <w:lvlJc w:val="left"/>
      <w:pPr>
        <w:ind w:left="6520" w:hanging="360"/>
      </w:pPr>
      <w:rPr>
        <w:rFonts w:ascii="Wingdings" w:hAnsi="Wingdings" w:hint="default"/>
      </w:rPr>
    </w:lvl>
  </w:abstractNum>
  <w:abstractNum w:abstractNumId="40" w15:restartNumberingAfterBreak="0">
    <w:nsid w:val="632D7349"/>
    <w:multiLevelType w:val="hybridMultilevel"/>
    <w:tmpl w:val="3F0403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3CC4A88"/>
    <w:multiLevelType w:val="hybridMultilevel"/>
    <w:tmpl w:val="F656E0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8497A26"/>
    <w:multiLevelType w:val="hybridMultilevel"/>
    <w:tmpl w:val="3FFC2C18"/>
    <w:lvl w:ilvl="0" w:tplc="1EEA3764">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3" w15:restartNumberingAfterBreak="0">
    <w:nsid w:val="696518EC"/>
    <w:multiLevelType w:val="hybridMultilevel"/>
    <w:tmpl w:val="8FDEA88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DC0237E"/>
    <w:multiLevelType w:val="hybridMultilevel"/>
    <w:tmpl w:val="84B473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EB602FA"/>
    <w:multiLevelType w:val="hybridMultilevel"/>
    <w:tmpl w:val="4D9A5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16C7992"/>
    <w:multiLevelType w:val="hybridMultilevel"/>
    <w:tmpl w:val="38B02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47866E8"/>
    <w:multiLevelType w:val="hybridMultilevel"/>
    <w:tmpl w:val="3E5E27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54D5C44"/>
    <w:multiLevelType w:val="hybridMultilevel"/>
    <w:tmpl w:val="C9A08506"/>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9" w15:restartNumberingAfterBreak="0">
    <w:nsid w:val="762E25D4"/>
    <w:multiLevelType w:val="hybridMultilevel"/>
    <w:tmpl w:val="46F0BC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44970658">
    <w:abstractNumId w:val="42"/>
  </w:num>
  <w:num w:numId="2" w16cid:durableId="2009356685">
    <w:abstractNumId w:val="35"/>
  </w:num>
  <w:num w:numId="3" w16cid:durableId="840200462">
    <w:abstractNumId w:val="45"/>
  </w:num>
  <w:num w:numId="4" w16cid:durableId="1181967871">
    <w:abstractNumId w:val="38"/>
  </w:num>
  <w:num w:numId="5" w16cid:durableId="1092436259">
    <w:abstractNumId w:val="41"/>
  </w:num>
  <w:num w:numId="6" w16cid:durableId="31344833">
    <w:abstractNumId w:val="14"/>
  </w:num>
  <w:num w:numId="7" w16cid:durableId="1516186547">
    <w:abstractNumId w:val="32"/>
  </w:num>
  <w:num w:numId="8" w16cid:durableId="1204556348">
    <w:abstractNumId w:val="27"/>
  </w:num>
  <w:num w:numId="9" w16cid:durableId="1025181221">
    <w:abstractNumId w:val="31"/>
  </w:num>
  <w:num w:numId="10" w16cid:durableId="1162504949">
    <w:abstractNumId w:val="37"/>
  </w:num>
  <w:num w:numId="11" w16cid:durableId="1021395999">
    <w:abstractNumId w:val="20"/>
  </w:num>
  <w:num w:numId="12" w16cid:durableId="2012220600">
    <w:abstractNumId w:val="25"/>
  </w:num>
  <w:num w:numId="13" w16cid:durableId="313219035">
    <w:abstractNumId w:val="8"/>
  </w:num>
  <w:num w:numId="14" w16cid:durableId="871117016">
    <w:abstractNumId w:val="29"/>
  </w:num>
  <w:num w:numId="15" w16cid:durableId="559095539">
    <w:abstractNumId w:val="24"/>
  </w:num>
  <w:num w:numId="16" w16cid:durableId="770316705">
    <w:abstractNumId w:val="10"/>
  </w:num>
  <w:num w:numId="17" w16cid:durableId="118108989">
    <w:abstractNumId w:val="26"/>
  </w:num>
  <w:num w:numId="18" w16cid:durableId="666060254">
    <w:abstractNumId w:val="16"/>
  </w:num>
  <w:num w:numId="19" w16cid:durableId="1947157302">
    <w:abstractNumId w:val="43"/>
  </w:num>
  <w:num w:numId="20" w16cid:durableId="1005328523">
    <w:abstractNumId w:val="12"/>
  </w:num>
  <w:num w:numId="21" w16cid:durableId="576942961">
    <w:abstractNumId w:val="39"/>
  </w:num>
  <w:num w:numId="22" w16cid:durableId="1082290231">
    <w:abstractNumId w:val="33"/>
  </w:num>
  <w:num w:numId="23" w16cid:durableId="837815836">
    <w:abstractNumId w:val="47"/>
  </w:num>
  <w:num w:numId="24" w16cid:durableId="285083616">
    <w:abstractNumId w:val="4"/>
  </w:num>
  <w:num w:numId="25" w16cid:durableId="149953909">
    <w:abstractNumId w:val="44"/>
  </w:num>
  <w:num w:numId="26" w16cid:durableId="1836802402">
    <w:abstractNumId w:val="23"/>
  </w:num>
  <w:num w:numId="27" w16cid:durableId="685641476">
    <w:abstractNumId w:val="48"/>
  </w:num>
  <w:num w:numId="28" w16cid:durableId="796680679">
    <w:abstractNumId w:val="22"/>
  </w:num>
  <w:num w:numId="29" w16cid:durableId="1052656096">
    <w:abstractNumId w:val="18"/>
  </w:num>
  <w:num w:numId="30" w16cid:durableId="1612585829">
    <w:abstractNumId w:val="9"/>
  </w:num>
  <w:num w:numId="31" w16cid:durableId="2132161377">
    <w:abstractNumId w:val="46"/>
  </w:num>
  <w:num w:numId="32" w16cid:durableId="1340045106">
    <w:abstractNumId w:val="2"/>
  </w:num>
  <w:num w:numId="33" w16cid:durableId="432866969">
    <w:abstractNumId w:val="49"/>
  </w:num>
  <w:num w:numId="34" w16cid:durableId="1443577">
    <w:abstractNumId w:val="11"/>
  </w:num>
  <w:num w:numId="35" w16cid:durableId="2078741253">
    <w:abstractNumId w:val="34"/>
  </w:num>
  <w:num w:numId="36" w16cid:durableId="647324173">
    <w:abstractNumId w:val="36"/>
  </w:num>
  <w:num w:numId="37" w16cid:durableId="1342466603">
    <w:abstractNumId w:val="15"/>
  </w:num>
  <w:num w:numId="38" w16cid:durableId="955940119">
    <w:abstractNumId w:val="3"/>
  </w:num>
  <w:num w:numId="39" w16cid:durableId="377976176">
    <w:abstractNumId w:val="0"/>
  </w:num>
  <w:num w:numId="40" w16cid:durableId="80613702">
    <w:abstractNumId w:val="5"/>
  </w:num>
  <w:num w:numId="41" w16cid:durableId="358437190">
    <w:abstractNumId w:val="28"/>
  </w:num>
  <w:num w:numId="42" w16cid:durableId="263924896">
    <w:abstractNumId w:val="19"/>
  </w:num>
  <w:num w:numId="43" w16cid:durableId="643005069">
    <w:abstractNumId w:val="7"/>
  </w:num>
  <w:num w:numId="44" w16cid:durableId="587424535">
    <w:abstractNumId w:val="1"/>
  </w:num>
  <w:num w:numId="45" w16cid:durableId="775255574">
    <w:abstractNumId w:val="6"/>
  </w:num>
  <w:num w:numId="46" w16cid:durableId="802691878">
    <w:abstractNumId w:val="21"/>
  </w:num>
  <w:num w:numId="47" w16cid:durableId="1888879963">
    <w:abstractNumId w:val="40"/>
  </w:num>
  <w:num w:numId="48" w16cid:durableId="1223440968">
    <w:abstractNumId w:val="30"/>
  </w:num>
  <w:num w:numId="49" w16cid:durableId="1935938220">
    <w:abstractNumId w:val="17"/>
  </w:num>
  <w:num w:numId="50" w16cid:durableId="797063709">
    <w:abstractNumId w:val="1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0C8"/>
    <w:rsid w:val="00005B8A"/>
    <w:rsid w:val="0001198C"/>
    <w:rsid w:val="00012FAC"/>
    <w:rsid w:val="000140C8"/>
    <w:rsid w:val="00032FF5"/>
    <w:rsid w:val="000639C4"/>
    <w:rsid w:val="00065053"/>
    <w:rsid w:val="00084B08"/>
    <w:rsid w:val="00086164"/>
    <w:rsid w:val="00092E2E"/>
    <w:rsid w:val="0009388B"/>
    <w:rsid w:val="00095562"/>
    <w:rsid w:val="00097DE7"/>
    <w:rsid w:val="00097F74"/>
    <w:rsid w:val="000C4A6A"/>
    <w:rsid w:val="000F469A"/>
    <w:rsid w:val="00105190"/>
    <w:rsid w:val="00106F6D"/>
    <w:rsid w:val="001309A9"/>
    <w:rsid w:val="001748FB"/>
    <w:rsid w:val="00195111"/>
    <w:rsid w:val="001A4E14"/>
    <w:rsid w:val="001B1D47"/>
    <w:rsid w:val="001B3942"/>
    <w:rsid w:val="001B7A63"/>
    <w:rsid w:val="001D3D67"/>
    <w:rsid w:val="001D53E9"/>
    <w:rsid w:val="001F2B46"/>
    <w:rsid w:val="00213949"/>
    <w:rsid w:val="00220FC6"/>
    <w:rsid w:val="002324CC"/>
    <w:rsid w:val="00232E96"/>
    <w:rsid w:val="00273769"/>
    <w:rsid w:val="00293032"/>
    <w:rsid w:val="002B3A81"/>
    <w:rsid w:val="002C1C96"/>
    <w:rsid w:val="002C744B"/>
    <w:rsid w:val="002D3F96"/>
    <w:rsid w:val="002D58C1"/>
    <w:rsid w:val="002D7727"/>
    <w:rsid w:val="002D7960"/>
    <w:rsid w:val="002F08F9"/>
    <w:rsid w:val="002F5442"/>
    <w:rsid w:val="002F7282"/>
    <w:rsid w:val="003068D8"/>
    <w:rsid w:val="003112FD"/>
    <w:rsid w:val="00331C8F"/>
    <w:rsid w:val="003322AB"/>
    <w:rsid w:val="00333823"/>
    <w:rsid w:val="00341489"/>
    <w:rsid w:val="003449E0"/>
    <w:rsid w:val="00347EB9"/>
    <w:rsid w:val="00351FDF"/>
    <w:rsid w:val="003564B9"/>
    <w:rsid w:val="00363034"/>
    <w:rsid w:val="00365D8C"/>
    <w:rsid w:val="00374B06"/>
    <w:rsid w:val="00381475"/>
    <w:rsid w:val="00381FC9"/>
    <w:rsid w:val="003A5878"/>
    <w:rsid w:val="003B6995"/>
    <w:rsid w:val="003B6BB6"/>
    <w:rsid w:val="003B75F3"/>
    <w:rsid w:val="003C084A"/>
    <w:rsid w:val="003F4A1E"/>
    <w:rsid w:val="00411815"/>
    <w:rsid w:val="00437811"/>
    <w:rsid w:val="004440D6"/>
    <w:rsid w:val="00447480"/>
    <w:rsid w:val="00451149"/>
    <w:rsid w:val="00487BBD"/>
    <w:rsid w:val="0049185A"/>
    <w:rsid w:val="0049637D"/>
    <w:rsid w:val="004A0D8C"/>
    <w:rsid w:val="004B4AE5"/>
    <w:rsid w:val="004C089E"/>
    <w:rsid w:val="004F28D8"/>
    <w:rsid w:val="005121EC"/>
    <w:rsid w:val="00535E4C"/>
    <w:rsid w:val="005621A5"/>
    <w:rsid w:val="0057032C"/>
    <w:rsid w:val="00575BBE"/>
    <w:rsid w:val="00580DA2"/>
    <w:rsid w:val="005965CC"/>
    <w:rsid w:val="005A66EF"/>
    <w:rsid w:val="005A6FF5"/>
    <w:rsid w:val="005C351F"/>
    <w:rsid w:val="005D16EE"/>
    <w:rsid w:val="005D622F"/>
    <w:rsid w:val="005D7767"/>
    <w:rsid w:val="005E6278"/>
    <w:rsid w:val="005F3337"/>
    <w:rsid w:val="00600D60"/>
    <w:rsid w:val="00603CD3"/>
    <w:rsid w:val="0061021A"/>
    <w:rsid w:val="00612074"/>
    <w:rsid w:val="00640058"/>
    <w:rsid w:val="00642ECD"/>
    <w:rsid w:val="006673A0"/>
    <w:rsid w:val="006B0EC5"/>
    <w:rsid w:val="006E2CB9"/>
    <w:rsid w:val="006F2EE9"/>
    <w:rsid w:val="006F4317"/>
    <w:rsid w:val="007252FC"/>
    <w:rsid w:val="00734C8D"/>
    <w:rsid w:val="0075024E"/>
    <w:rsid w:val="007835CA"/>
    <w:rsid w:val="007911BC"/>
    <w:rsid w:val="007B7072"/>
    <w:rsid w:val="007D03AF"/>
    <w:rsid w:val="007D157F"/>
    <w:rsid w:val="007D5B02"/>
    <w:rsid w:val="007D5B80"/>
    <w:rsid w:val="00803396"/>
    <w:rsid w:val="008053BD"/>
    <w:rsid w:val="00810E71"/>
    <w:rsid w:val="00813B89"/>
    <w:rsid w:val="00826756"/>
    <w:rsid w:val="00830A53"/>
    <w:rsid w:val="00833E43"/>
    <w:rsid w:val="008529B1"/>
    <w:rsid w:val="00860405"/>
    <w:rsid w:val="00871573"/>
    <w:rsid w:val="008A4DB1"/>
    <w:rsid w:val="008A66CB"/>
    <w:rsid w:val="008B6933"/>
    <w:rsid w:val="008D22F9"/>
    <w:rsid w:val="008E1C94"/>
    <w:rsid w:val="009021A5"/>
    <w:rsid w:val="009048A1"/>
    <w:rsid w:val="009057B7"/>
    <w:rsid w:val="00915D75"/>
    <w:rsid w:val="0092438D"/>
    <w:rsid w:val="00926E44"/>
    <w:rsid w:val="00940B51"/>
    <w:rsid w:val="009525B5"/>
    <w:rsid w:val="00954908"/>
    <w:rsid w:val="00954A41"/>
    <w:rsid w:val="00955B65"/>
    <w:rsid w:val="00957476"/>
    <w:rsid w:val="0096220B"/>
    <w:rsid w:val="00972B22"/>
    <w:rsid w:val="009737CB"/>
    <w:rsid w:val="009807D4"/>
    <w:rsid w:val="00995B1C"/>
    <w:rsid w:val="009A1423"/>
    <w:rsid w:val="009B0B50"/>
    <w:rsid w:val="009B4957"/>
    <w:rsid w:val="009C45A5"/>
    <w:rsid w:val="009C54A8"/>
    <w:rsid w:val="00A06EF5"/>
    <w:rsid w:val="00A074D0"/>
    <w:rsid w:val="00A10FE1"/>
    <w:rsid w:val="00A17793"/>
    <w:rsid w:val="00A20125"/>
    <w:rsid w:val="00A4602C"/>
    <w:rsid w:val="00A535F1"/>
    <w:rsid w:val="00A57E84"/>
    <w:rsid w:val="00A859B9"/>
    <w:rsid w:val="00A870B6"/>
    <w:rsid w:val="00A902C2"/>
    <w:rsid w:val="00A93031"/>
    <w:rsid w:val="00A93672"/>
    <w:rsid w:val="00AB0017"/>
    <w:rsid w:val="00AB16D6"/>
    <w:rsid w:val="00AB4700"/>
    <w:rsid w:val="00AC2FD7"/>
    <w:rsid w:val="00AD0658"/>
    <w:rsid w:val="00B010F0"/>
    <w:rsid w:val="00B06033"/>
    <w:rsid w:val="00B06369"/>
    <w:rsid w:val="00B0714C"/>
    <w:rsid w:val="00B175AD"/>
    <w:rsid w:val="00B40D86"/>
    <w:rsid w:val="00B653F1"/>
    <w:rsid w:val="00B73577"/>
    <w:rsid w:val="00B768B0"/>
    <w:rsid w:val="00B94278"/>
    <w:rsid w:val="00BB2312"/>
    <w:rsid w:val="00BB7D12"/>
    <w:rsid w:val="00BE299A"/>
    <w:rsid w:val="00BE6698"/>
    <w:rsid w:val="00C1341E"/>
    <w:rsid w:val="00C33523"/>
    <w:rsid w:val="00C36863"/>
    <w:rsid w:val="00C401D7"/>
    <w:rsid w:val="00C722FF"/>
    <w:rsid w:val="00C82506"/>
    <w:rsid w:val="00CA59FA"/>
    <w:rsid w:val="00CC4EFA"/>
    <w:rsid w:val="00CF2A43"/>
    <w:rsid w:val="00D10ABC"/>
    <w:rsid w:val="00D13B9B"/>
    <w:rsid w:val="00D16923"/>
    <w:rsid w:val="00D170B1"/>
    <w:rsid w:val="00D27B10"/>
    <w:rsid w:val="00D32B6D"/>
    <w:rsid w:val="00D44B24"/>
    <w:rsid w:val="00D51953"/>
    <w:rsid w:val="00D51E4C"/>
    <w:rsid w:val="00D71D1B"/>
    <w:rsid w:val="00D80DD6"/>
    <w:rsid w:val="00D95462"/>
    <w:rsid w:val="00DC4072"/>
    <w:rsid w:val="00DC4AD1"/>
    <w:rsid w:val="00DD5733"/>
    <w:rsid w:val="00DF06A2"/>
    <w:rsid w:val="00E17DD0"/>
    <w:rsid w:val="00E2441C"/>
    <w:rsid w:val="00E24530"/>
    <w:rsid w:val="00E349A4"/>
    <w:rsid w:val="00E41078"/>
    <w:rsid w:val="00E42D61"/>
    <w:rsid w:val="00E43046"/>
    <w:rsid w:val="00E45044"/>
    <w:rsid w:val="00E50421"/>
    <w:rsid w:val="00E55123"/>
    <w:rsid w:val="00E650EA"/>
    <w:rsid w:val="00E70992"/>
    <w:rsid w:val="00E740B2"/>
    <w:rsid w:val="00E842E5"/>
    <w:rsid w:val="00E85B5C"/>
    <w:rsid w:val="00E86678"/>
    <w:rsid w:val="00EA6A80"/>
    <w:rsid w:val="00EC747B"/>
    <w:rsid w:val="00ED2A42"/>
    <w:rsid w:val="00EE2CF3"/>
    <w:rsid w:val="00EE3907"/>
    <w:rsid w:val="00EF22BD"/>
    <w:rsid w:val="00EF4FC7"/>
    <w:rsid w:val="00F1161E"/>
    <w:rsid w:val="00F12CF4"/>
    <w:rsid w:val="00F34BA6"/>
    <w:rsid w:val="00F4212D"/>
    <w:rsid w:val="00F424A8"/>
    <w:rsid w:val="00F457A7"/>
    <w:rsid w:val="00F6658B"/>
    <w:rsid w:val="00F6690C"/>
    <w:rsid w:val="00F71A9E"/>
    <w:rsid w:val="00F75364"/>
    <w:rsid w:val="00F8143D"/>
    <w:rsid w:val="00F85BB6"/>
    <w:rsid w:val="00F93BC1"/>
    <w:rsid w:val="00F954A0"/>
    <w:rsid w:val="00F97DB7"/>
    <w:rsid w:val="00FA0BFE"/>
    <w:rsid w:val="00FA34AD"/>
    <w:rsid w:val="00FA3E6F"/>
    <w:rsid w:val="00FB38CC"/>
    <w:rsid w:val="00FC6813"/>
    <w:rsid w:val="00FD26C1"/>
    <w:rsid w:val="00FE615C"/>
    <w:rsid w:val="00FF3534"/>
    <w:rsid w:val="00FF59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30890"/>
  <w15:chartTrackingRefBased/>
  <w15:docId w15:val="{6AB3D7BA-CAA5-466F-B7E0-C81EF493F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15D7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15D75"/>
  </w:style>
  <w:style w:type="paragraph" w:styleId="Zpat">
    <w:name w:val="footer"/>
    <w:basedOn w:val="Normln"/>
    <w:link w:val="ZpatChar"/>
    <w:uiPriority w:val="99"/>
    <w:unhideWhenUsed/>
    <w:rsid w:val="00915D75"/>
    <w:pPr>
      <w:tabs>
        <w:tab w:val="center" w:pos="4536"/>
        <w:tab w:val="right" w:pos="9072"/>
      </w:tabs>
      <w:spacing w:after="0" w:line="240" w:lineRule="auto"/>
    </w:pPr>
  </w:style>
  <w:style w:type="character" w:customStyle="1" w:styleId="ZpatChar">
    <w:name w:val="Zápatí Char"/>
    <w:basedOn w:val="Standardnpsmoodstavce"/>
    <w:link w:val="Zpat"/>
    <w:uiPriority w:val="99"/>
    <w:rsid w:val="00915D75"/>
  </w:style>
  <w:style w:type="paragraph" w:customStyle="1" w:styleId="Default">
    <w:name w:val="Default"/>
    <w:rsid w:val="00D16923"/>
    <w:pPr>
      <w:autoSpaceDE w:val="0"/>
      <w:autoSpaceDN w:val="0"/>
      <w:adjustRightInd w:val="0"/>
      <w:spacing w:after="0" w:line="240" w:lineRule="auto"/>
    </w:pPr>
    <w:rPr>
      <w:rFonts w:ascii="Arial" w:hAnsi="Arial" w:cs="Arial"/>
      <w:color w:val="000000"/>
      <w:sz w:val="24"/>
      <w:szCs w:val="24"/>
    </w:rPr>
  </w:style>
  <w:style w:type="character" w:customStyle="1" w:styleId="OdstavecseseznamemChar">
    <w:name w:val="Odstavec se seznamem Char"/>
    <w:aliases w:val="Odstavec_muj Char,Nad Char,Odstavec cíl se seznamem Char,Odstavec se seznamem5 Char,List Paragraph Char,Odrážky Char,Odstavec_muj1 Char,Odstavec_muj2 Char,Odstavec_muj3 Char,Nad1 Char,List Paragraph1 Char,Odstavec_muj4 Char"/>
    <w:basedOn w:val="Standardnpsmoodstavce"/>
    <w:link w:val="Odstavecseseznamem"/>
    <w:uiPriority w:val="34"/>
    <w:locked/>
    <w:rsid w:val="00C1341E"/>
  </w:style>
  <w:style w:type="paragraph" w:styleId="Odstavecseseznamem">
    <w:name w:val="List Paragraph"/>
    <w:aliases w:val="Odstavec_muj,Nad,Odstavec cíl se seznamem,Odstavec se seznamem5,List Paragraph,Odrážky,Odstavec_muj1,Odstavec_muj2,Odstavec_muj3,Nad1,List Paragraph1,Odstavec_muj4,Nad2,List Paragraph2,Odstavec_muj5,Odstavec_muj6,Odstavec_muj7,Tučné"/>
    <w:basedOn w:val="Normln"/>
    <w:link w:val="OdstavecseseznamemChar"/>
    <w:uiPriority w:val="34"/>
    <w:qFormat/>
    <w:rsid w:val="00C1341E"/>
    <w:pPr>
      <w:spacing w:line="252" w:lineRule="auto"/>
      <w:ind w:left="720"/>
      <w:contextualSpacing/>
    </w:pPr>
  </w:style>
  <w:style w:type="character" w:styleId="Hypertextovodkaz">
    <w:name w:val="Hyperlink"/>
    <w:basedOn w:val="Standardnpsmoodstavce"/>
    <w:uiPriority w:val="99"/>
    <w:unhideWhenUsed/>
    <w:rsid w:val="00A535F1"/>
    <w:rPr>
      <w:color w:val="0563C1"/>
      <w:u w:val="single"/>
    </w:rPr>
  </w:style>
  <w:style w:type="paragraph" w:styleId="Textkomente">
    <w:name w:val="annotation text"/>
    <w:basedOn w:val="Normln"/>
    <w:link w:val="TextkomenteChar"/>
    <w:uiPriority w:val="99"/>
    <w:semiHidden/>
    <w:unhideWhenUsed/>
    <w:rsid w:val="00A535F1"/>
    <w:pPr>
      <w:spacing w:after="0" w:line="240" w:lineRule="auto"/>
    </w:pPr>
    <w:rPr>
      <w:rFonts w:ascii="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A535F1"/>
    <w:rPr>
      <w:rFonts w:ascii="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A074D0"/>
    <w:rPr>
      <w:sz w:val="16"/>
      <w:szCs w:val="16"/>
    </w:rPr>
  </w:style>
  <w:style w:type="paragraph" w:styleId="Pedmtkomente">
    <w:name w:val="annotation subject"/>
    <w:basedOn w:val="Textkomente"/>
    <w:next w:val="Textkomente"/>
    <w:link w:val="PedmtkomenteChar"/>
    <w:uiPriority w:val="99"/>
    <w:semiHidden/>
    <w:unhideWhenUsed/>
    <w:rsid w:val="00A074D0"/>
    <w:pPr>
      <w:spacing w:after="160"/>
    </w:pPr>
    <w:rPr>
      <w:rFonts w:ascii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074D0"/>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A074D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074D0"/>
    <w:rPr>
      <w:rFonts w:ascii="Segoe UI" w:hAnsi="Segoe UI" w:cs="Segoe UI"/>
      <w:sz w:val="18"/>
      <w:szCs w:val="18"/>
    </w:rPr>
  </w:style>
  <w:style w:type="paragraph" w:customStyle="1" w:styleId="xmsonormal">
    <w:name w:val="x_msonormal"/>
    <w:basedOn w:val="Normln"/>
    <w:rsid w:val="008053BD"/>
    <w:pPr>
      <w:spacing w:after="0" w:line="240" w:lineRule="auto"/>
    </w:pPr>
    <w:rPr>
      <w:rFonts w:ascii="Calibri" w:hAnsi="Calibri" w:cs="Calibri"/>
      <w:lang w:eastAsia="cs-CZ"/>
    </w:rPr>
  </w:style>
  <w:style w:type="character" w:styleId="Nevyeenzmnka">
    <w:name w:val="Unresolved Mention"/>
    <w:basedOn w:val="Standardnpsmoodstavce"/>
    <w:uiPriority w:val="99"/>
    <w:semiHidden/>
    <w:unhideWhenUsed/>
    <w:rsid w:val="002C1C96"/>
    <w:rPr>
      <w:color w:val="605E5C"/>
      <w:shd w:val="clear" w:color="auto" w:fill="E1DFDD"/>
    </w:rPr>
  </w:style>
  <w:style w:type="paragraph" w:styleId="Normlnweb">
    <w:name w:val="Normal (Web)"/>
    <w:basedOn w:val="Normln"/>
    <w:uiPriority w:val="99"/>
    <w:semiHidden/>
    <w:unhideWhenUsed/>
    <w:rsid w:val="0057032C"/>
    <w:pPr>
      <w:spacing w:before="100" w:beforeAutospacing="1" w:after="100" w:afterAutospacing="1" w:line="240" w:lineRule="auto"/>
    </w:pPr>
    <w:rPr>
      <w:rFonts w:ascii="Calibri" w:hAnsi="Calibri" w:cs="Calibri"/>
      <w:lang w:eastAsia="cs-CZ"/>
    </w:rPr>
  </w:style>
  <w:style w:type="paragraph" w:styleId="Revize">
    <w:name w:val="Revision"/>
    <w:hidden/>
    <w:uiPriority w:val="99"/>
    <w:semiHidden/>
    <w:rsid w:val="00E740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584070">
      <w:bodyDiv w:val="1"/>
      <w:marLeft w:val="0"/>
      <w:marRight w:val="0"/>
      <w:marTop w:val="0"/>
      <w:marBottom w:val="0"/>
      <w:divBdr>
        <w:top w:val="none" w:sz="0" w:space="0" w:color="auto"/>
        <w:left w:val="none" w:sz="0" w:space="0" w:color="auto"/>
        <w:bottom w:val="none" w:sz="0" w:space="0" w:color="auto"/>
        <w:right w:val="none" w:sz="0" w:space="0" w:color="auto"/>
      </w:divBdr>
    </w:div>
    <w:div w:id="149903248">
      <w:bodyDiv w:val="1"/>
      <w:marLeft w:val="0"/>
      <w:marRight w:val="0"/>
      <w:marTop w:val="0"/>
      <w:marBottom w:val="0"/>
      <w:divBdr>
        <w:top w:val="none" w:sz="0" w:space="0" w:color="auto"/>
        <w:left w:val="none" w:sz="0" w:space="0" w:color="auto"/>
        <w:bottom w:val="none" w:sz="0" w:space="0" w:color="auto"/>
        <w:right w:val="none" w:sz="0" w:space="0" w:color="auto"/>
      </w:divBdr>
    </w:div>
    <w:div w:id="243297232">
      <w:bodyDiv w:val="1"/>
      <w:marLeft w:val="0"/>
      <w:marRight w:val="0"/>
      <w:marTop w:val="0"/>
      <w:marBottom w:val="0"/>
      <w:divBdr>
        <w:top w:val="none" w:sz="0" w:space="0" w:color="auto"/>
        <w:left w:val="none" w:sz="0" w:space="0" w:color="auto"/>
        <w:bottom w:val="none" w:sz="0" w:space="0" w:color="auto"/>
        <w:right w:val="none" w:sz="0" w:space="0" w:color="auto"/>
      </w:divBdr>
    </w:div>
    <w:div w:id="278995271">
      <w:bodyDiv w:val="1"/>
      <w:marLeft w:val="0"/>
      <w:marRight w:val="0"/>
      <w:marTop w:val="0"/>
      <w:marBottom w:val="0"/>
      <w:divBdr>
        <w:top w:val="none" w:sz="0" w:space="0" w:color="auto"/>
        <w:left w:val="none" w:sz="0" w:space="0" w:color="auto"/>
        <w:bottom w:val="none" w:sz="0" w:space="0" w:color="auto"/>
        <w:right w:val="none" w:sz="0" w:space="0" w:color="auto"/>
      </w:divBdr>
    </w:div>
    <w:div w:id="476070875">
      <w:bodyDiv w:val="1"/>
      <w:marLeft w:val="0"/>
      <w:marRight w:val="0"/>
      <w:marTop w:val="0"/>
      <w:marBottom w:val="0"/>
      <w:divBdr>
        <w:top w:val="none" w:sz="0" w:space="0" w:color="auto"/>
        <w:left w:val="none" w:sz="0" w:space="0" w:color="auto"/>
        <w:bottom w:val="none" w:sz="0" w:space="0" w:color="auto"/>
        <w:right w:val="none" w:sz="0" w:space="0" w:color="auto"/>
      </w:divBdr>
    </w:div>
    <w:div w:id="680352767">
      <w:bodyDiv w:val="1"/>
      <w:marLeft w:val="0"/>
      <w:marRight w:val="0"/>
      <w:marTop w:val="0"/>
      <w:marBottom w:val="0"/>
      <w:divBdr>
        <w:top w:val="none" w:sz="0" w:space="0" w:color="auto"/>
        <w:left w:val="none" w:sz="0" w:space="0" w:color="auto"/>
        <w:bottom w:val="none" w:sz="0" w:space="0" w:color="auto"/>
        <w:right w:val="none" w:sz="0" w:space="0" w:color="auto"/>
      </w:divBdr>
    </w:div>
    <w:div w:id="757018741">
      <w:bodyDiv w:val="1"/>
      <w:marLeft w:val="0"/>
      <w:marRight w:val="0"/>
      <w:marTop w:val="0"/>
      <w:marBottom w:val="0"/>
      <w:divBdr>
        <w:top w:val="none" w:sz="0" w:space="0" w:color="auto"/>
        <w:left w:val="none" w:sz="0" w:space="0" w:color="auto"/>
        <w:bottom w:val="none" w:sz="0" w:space="0" w:color="auto"/>
        <w:right w:val="none" w:sz="0" w:space="0" w:color="auto"/>
      </w:divBdr>
    </w:div>
    <w:div w:id="766998614">
      <w:bodyDiv w:val="1"/>
      <w:marLeft w:val="0"/>
      <w:marRight w:val="0"/>
      <w:marTop w:val="0"/>
      <w:marBottom w:val="0"/>
      <w:divBdr>
        <w:top w:val="none" w:sz="0" w:space="0" w:color="auto"/>
        <w:left w:val="none" w:sz="0" w:space="0" w:color="auto"/>
        <w:bottom w:val="none" w:sz="0" w:space="0" w:color="auto"/>
        <w:right w:val="none" w:sz="0" w:space="0" w:color="auto"/>
      </w:divBdr>
    </w:div>
    <w:div w:id="787041437">
      <w:bodyDiv w:val="1"/>
      <w:marLeft w:val="0"/>
      <w:marRight w:val="0"/>
      <w:marTop w:val="0"/>
      <w:marBottom w:val="0"/>
      <w:divBdr>
        <w:top w:val="none" w:sz="0" w:space="0" w:color="auto"/>
        <w:left w:val="none" w:sz="0" w:space="0" w:color="auto"/>
        <w:bottom w:val="none" w:sz="0" w:space="0" w:color="auto"/>
        <w:right w:val="none" w:sz="0" w:space="0" w:color="auto"/>
      </w:divBdr>
    </w:div>
    <w:div w:id="1030648371">
      <w:bodyDiv w:val="1"/>
      <w:marLeft w:val="0"/>
      <w:marRight w:val="0"/>
      <w:marTop w:val="0"/>
      <w:marBottom w:val="0"/>
      <w:divBdr>
        <w:top w:val="none" w:sz="0" w:space="0" w:color="auto"/>
        <w:left w:val="none" w:sz="0" w:space="0" w:color="auto"/>
        <w:bottom w:val="none" w:sz="0" w:space="0" w:color="auto"/>
        <w:right w:val="none" w:sz="0" w:space="0" w:color="auto"/>
      </w:divBdr>
    </w:div>
    <w:div w:id="1410034531">
      <w:bodyDiv w:val="1"/>
      <w:marLeft w:val="0"/>
      <w:marRight w:val="0"/>
      <w:marTop w:val="0"/>
      <w:marBottom w:val="0"/>
      <w:divBdr>
        <w:top w:val="none" w:sz="0" w:space="0" w:color="auto"/>
        <w:left w:val="none" w:sz="0" w:space="0" w:color="auto"/>
        <w:bottom w:val="none" w:sz="0" w:space="0" w:color="auto"/>
        <w:right w:val="none" w:sz="0" w:space="0" w:color="auto"/>
      </w:divBdr>
    </w:div>
    <w:div w:id="1499541921">
      <w:bodyDiv w:val="1"/>
      <w:marLeft w:val="0"/>
      <w:marRight w:val="0"/>
      <w:marTop w:val="0"/>
      <w:marBottom w:val="0"/>
      <w:divBdr>
        <w:top w:val="none" w:sz="0" w:space="0" w:color="auto"/>
        <w:left w:val="none" w:sz="0" w:space="0" w:color="auto"/>
        <w:bottom w:val="none" w:sz="0" w:space="0" w:color="auto"/>
        <w:right w:val="none" w:sz="0" w:space="0" w:color="auto"/>
      </w:divBdr>
    </w:div>
    <w:div w:id="1765371455">
      <w:bodyDiv w:val="1"/>
      <w:marLeft w:val="0"/>
      <w:marRight w:val="0"/>
      <w:marTop w:val="0"/>
      <w:marBottom w:val="0"/>
      <w:divBdr>
        <w:top w:val="none" w:sz="0" w:space="0" w:color="auto"/>
        <w:left w:val="none" w:sz="0" w:space="0" w:color="auto"/>
        <w:bottom w:val="none" w:sz="0" w:space="0" w:color="auto"/>
        <w:right w:val="none" w:sz="0" w:space="0" w:color="auto"/>
      </w:divBdr>
    </w:div>
    <w:div w:id="1894003764">
      <w:bodyDiv w:val="1"/>
      <w:marLeft w:val="0"/>
      <w:marRight w:val="0"/>
      <w:marTop w:val="0"/>
      <w:marBottom w:val="0"/>
      <w:divBdr>
        <w:top w:val="none" w:sz="0" w:space="0" w:color="auto"/>
        <w:left w:val="none" w:sz="0" w:space="0" w:color="auto"/>
        <w:bottom w:val="none" w:sz="0" w:space="0" w:color="auto"/>
        <w:right w:val="none" w:sz="0" w:space="0" w:color="auto"/>
      </w:divBdr>
    </w:div>
    <w:div w:id="2005159174">
      <w:bodyDiv w:val="1"/>
      <w:marLeft w:val="0"/>
      <w:marRight w:val="0"/>
      <w:marTop w:val="0"/>
      <w:marBottom w:val="0"/>
      <w:divBdr>
        <w:top w:val="none" w:sz="0" w:space="0" w:color="auto"/>
        <w:left w:val="none" w:sz="0" w:space="0" w:color="auto"/>
        <w:bottom w:val="none" w:sz="0" w:space="0" w:color="auto"/>
        <w:right w:val="none" w:sz="0" w:space="0" w:color="auto"/>
      </w:divBdr>
    </w:div>
    <w:div w:id="2020498380">
      <w:bodyDiv w:val="1"/>
      <w:marLeft w:val="0"/>
      <w:marRight w:val="0"/>
      <w:marTop w:val="0"/>
      <w:marBottom w:val="0"/>
      <w:divBdr>
        <w:top w:val="none" w:sz="0" w:space="0" w:color="auto"/>
        <w:left w:val="none" w:sz="0" w:space="0" w:color="auto"/>
        <w:bottom w:val="none" w:sz="0" w:space="0" w:color="auto"/>
        <w:right w:val="none" w:sz="0" w:space="0" w:color="auto"/>
      </w:divBdr>
    </w:div>
    <w:div w:id="2035954881">
      <w:bodyDiv w:val="1"/>
      <w:marLeft w:val="0"/>
      <w:marRight w:val="0"/>
      <w:marTop w:val="0"/>
      <w:marBottom w:val="0"/>
      <w:divBdr>
        <w:top w:val="none" w:sz="0" w:space="0" w:color="auto"/>
        <w:left w:val="none" w:sz="0" w:space="0" w:color="auto"/>
        <w:bottom w:val="none" w:sz="0" w:space="0" w:color="auto"/>
        <w:right w:val="none" w:sz="0" w:space="0" w:color="auto"/>
      </w:divBdr>
    </w:div>
    <w:div w:id="211945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kvimp.cz/o-spolecnosti/pracovni-skupiny/domaci-parentalni-vyziva/definice-centra-dpv/" TargetMode="External"/><Relationship Id="rId13" Type="http://schemas.openxmlformats.org/officeDocument/2006/relationships/hyperlink" Target="https://skvimp.cz/o-spolecnosti/pracovni-skupiny/domaci-parentalni-vyziva/centra-domaci-parentalni-vyzivy/"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kvimp.cz/o-spolecnosti/pracovni-skupiny/domaci-parentalni-vyziva/definice-centra-dpv/" TargetMode="External"/><Relationship Id="rId17" Type="http://schemas.openxmlformats.org/officeDocument/2006/relationships/hyperlink" Target="https://szv.mzcr.cz/Vykon/Detail/15107/" TargetMode="External"/><Relationship Id="rId2" Type="http://schemas.openxmlformats.org/officeDocument/2006/relationships/numbering" Target="numbering.xml"/><Relationship Id="rId16" Type="http://schemas.openxmlformats.org/officeDocument/2006/relationships/hyperlink" Target="https://szv.mzcr.cz/Vykon/Detail/1510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kvimp.cz/o-spolecnosti/pracovni-skupiny/domaci-parentalni-vyziva/centra-domaci-parentalni-vyzivy/" TargetMode="External"/><Relationship Id="rId5" Type="http://schemas.openxmlformats.org/officeDocument/2006/relationships/webSettings" Target="webSettings.xml"/><Relationship Id="rId15" Type="http://schemas.openxmlformats.org/officeDocument/2006/relationships/hyperlink" Target="https://szv.mzcr.cz/Vykon/Detail/15103/" TargetMode="External"/><Relationship Id="rId10" Type="http://schemas.openxmlformats.org/officeDocument/2006/relationships/hyperlink" Target="https://skvimp.cz/o-spolecnosti/pracovni-skupiny/domaci-parentalni-vyziva/definice-centra-dp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kvimp.cz/o-spolecnosti/pracovni-skupiny/domaci-parentalni-vyziva/centra-domaci-parentalni-vyzivy/" TargetMode="External"/><Relationship Id="rId14" Type="http://schemas.openxmlformats.org/officeDocument/2006/relationships/hyperlink" Target="https://szv.mzcr.cz/Vykon/Detail/15101/"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09465-63C5-4CE9-8401-E149D75B5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TotalTime>
  <Pages>23</Pages>
  <Words>9135</Words>
  <Characters>53898</Characters>
  <Application>Microsoft Office Word</Application>
  <DocSecurity>0</DocSecurity>
  <Lines>449</Lines>
  <Paragraphs>125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Nováková Markéta RNDr. Ph.D. (VZP ČR Ústředí)</dc:creator>
  <cp:keywords/>
  <dc:description/>
  <cp:lastModifiedBy>Bolcková Hana Tereza</cp:lastModifiedBy>
  <cp:revision>13</cp:revision>
  <dcterms:created xsi:type="dcterms:W3CDTF">2025-07-21T08:41:00Z</dcterms:created>
  <dcterms:modified xsi:type="dcterms:W3CDTF">2025-07-21T17:17:00Z</dcterms:modified>
</cp:coreProperties>
</file>